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9B749" w14:textId="77777777" w:rsidR="00524AE5" w:rsidRDefault="00524AE5" w:rsidP="00744328">
      <w:pPr>
        <w:spacing w:after="0"/>
        <w:jc w:val="left"/>
        <w:rPr>
          <w:rFonts w:asciiTheme="majorHAnsi" w:hAnsiTheme="majorHAnsi" w:cstheme="majorHAnsi"/>
          <w:color w:val="000000"/>
          <w:lang w:val="pt-PT"/>
        </w:rPr>
      </w:pPr>
    </w:p>
    <w:p w14:paraId="14D97129" w14:textId="77777777" w:rsidR="00454FC9" w:rsidRPr="004B486D" w:rsidRDefault="00454FC9" w:rsidP="00454FC9">
      <w:pPr>
        <w:rPr>
          <w:rFonts w:ascii="Calibri" w:hAnsi="Calibri" w:cs="Calibri"/>
          <w:color w:val="4472C4" w:themeColor="accent5"/>
          <w:lang w:val="en-US"/>
        </w:rPr>
      </w:pPr>
      <w:r w:rsidRPr="004B486D">
        <w:rPr>
          <w:rFonts w:ascii="Calibri" w:hAnsi="Calibri" w:cs="Calibri"/>
          <w:color w:val="4472C4" w:themeColor="accent5"/>
          <w:lang w:val="en-US"/>
        </w:rPr>
        <w:t xml:space="preserve">Dear Participant, </w:t>
      </w:r>
    </w:p>
    <w:p w14:paraId="74D7007E" w14:textId="77777777" w:rsidR="00454FC9" w:rsidRPr="004B486D" w:rsidRDefault="00454FC9" w:rsidP="00454FC9">
      <w:pPr>
        <w:rPr>
          <w:rFonts w:ascii="Calibri" w:hAnsi="Calibri" w:cs="Calibri"/>
          <w:color w:val="4472C4" w:themeColor="accent5"/>
          <w:lang w:val="en-US"/>
        </w:rPr>
      </w:pPr>
      <w:r w:rsidRPr="004B486D">
        <w:rPr>
          <w:rFonts w:ascii="Calibri" w:hAnsi="Calibri" w:cs="Calibri"/>
          <w:color w:val="4472C4" w:themeColor="accent5"/>
          <w:lang w:val="en-US"/>
        </w:rPr>
        <w:t xml:space="preserve">As indicated in the invitation letter this research seeks to chart the attitudes, beliefs and perception in society related to health </w:t>
      </w:r>
      <w:proofErr w:type="spellStart"/>
      <w:r w:rsidRPr="004B486D">
        <w:rPr>
          <w:rFonts w:ascii="Calibri" w:hAnsi="Calibri" w:cs="Calibri"/>
          <w:color w:val="4472C4" w:themeColor="accent5"/>
          <w:lang w:val="en-US"/>
        </w:rPr>
        <w:t>behaviour</w:t>
      </w:r>
      <w:proofErr w:type="spellEnd"/>
      <w:r w:rsidRPr="004B486D">
        <w:rPr>
          <w:rFonts w:ascii="Calibri" w:hAnsi="Calibri" w:cs="Calibri"/>
          <w:color w:val="4472C4" w:themeColor="accent5"/>
          <w:lang w:val="en-US"/>
        </w:rPr>
        <w:t>.</w:t>
      </w:r>
    </w:p>
    <w:p w14:paraId="773AD05D" w14:textId="77777777" w:rsidR="00454FC9" w:rsidRPr="004B486D" w:rsidRDefault="00454FC9" w:rsidP="00454FC9">
      <w:pPr>
        <w:rPr>
          <w:rFonts w:ascii="Calibri" w:hAnsi="Calibri" w:cs="Calibri"/>
          <w:color w:val="4472C4" w:themeColor="accent5"/>
          <w:lang w:val="en-US"/>
        </w:rPr>
      </w:pPr>
      <w:r w:rsidRPr="004B486D">
        <w:rPr>
          <w:rFonts w:ascii="Calibri" w:hAnsi="Calibri" w:cs="Calibri"/>
          <w:color w:val="4472C4" w:themeColor="accent5"/>
          <w:lang w:val="en-US"/>
        </w:rPr>
        <w:t xml:space="preserve">Your name will not appear or be used at any stage in the data. You may refuse to answer any question or withdraw at any stage. The information you provide will be used only for this survey and will be held anonymously and confidentially. In keeping with the General Data Protection Regulation (GDPR) all participant data will be destroyed as soon as the dataset is completed and not more than 5 years after the survey. </w:t>
      </w:r>
    </w:p>
    <w:p w14:paraId="265883E3" w14:textId="77777777" w:rsidR="00454FC9" w:rsidRPr="004B486D" w:rsidRDefault="00454FC9" w:rsidP="00454FC9">
      <w:pPr>
        <w:rPr>
          <w:rFonts w:ascii="Calibri" w:hAnsi="Calibri" w:cs="Calibri"/>
          <w:color w:val="4472C4" w:themeColor="accent5"/>
          <w:lang w:val="en-US"/>
        </w:rPr>
      </w:pPr>
      <w:r w:rsidRPr="004B486D">
        <w:rPr>
          <w:rFonts w:ascii="Calibri" w:hAnsi="Calibri" w:cs="Calibri"/>
          <w:color w:val="4472C4" w:themeColor="accent5"/>
          <w:lang w:val="en-US"/>
        </w:rPr>
        <w:t xml:space="preserve">Please read the following statements before consenting to participate in the survey. </w:t>
      </w:r>
    </w:p>
    <w:p w14:paraId="2CC857EF" w14:textId="77777777" w:rsidR="00454FC9" w:rsidRPr="004B486D" w:rsidRDefault="00454FC9" w:rsidP="00454FC9">
      <w:pPr>
        <w:rPr>
          <w:rFonts w:ascii="Calibri" w:hAnsi="Calibri" w:cs="Calibri"/>
          <w:b/>
          <w:color w:val="4472C4" w:themeColor="accent5"/>
          <w:lang w:val="en-US"/>
        </w:rPr>
      </w:pPr>
      <w:r w:rsidRPr="004B486D">
        <w:rPr>
          <w:rFonts w:ascii="Calibri" w:hAnsi="Calibri" w:cs="Calibri"/>
          <w:b/>
          <w:color w:val="4472C4" w:themeColor="accent5"/>
          <w:lang w:val="en-US"/>
        </w:rPr>
        <w:t xml:space="preserve">• I have read and understood the invitation letter. </w:t>
      </w:r>
    </w:p>
    <w:p w14:paraId="1CE235B5" w14:textId="77777777" w:rsidR="00454FC9" w:rsidRPr="004B486D" w:rsidRDefault="00454FC9" w:rsidP="00454FC9">
      <w:pPr>
        <w:rPr>
          <w:rFonts w:ascii="Calibri" w:hAnsi="Calibri" w:cs="Calibri"/>
          <w:b/>
          <w:color w:val="4472C4" w:themeColor="accent5"/>
          <w:lang w:val="en-US"/>
        </w:rPr>
      </w:pPr>
      <w:r w:rsidRPr="004B486D">
        <w:rPr>
          <w:rFonts w:ascii="Calibri" w:hAnsi="Calibri" w:cs="Calibri"/>
          <w:b/>
          <w:color w:val="4472C4" w:themeColor="accent5"/>
          <w:lang w:val="en-US"/>
        </w:rPr>
        <w:t xml:space="preserve">• I understand what the study is about, and what the results will be used for. </w:t>
      </w:r>
    </w:p>
    <w:p w14:paraId="2D3317FA" w14:textId="77777777" w:rsidR="00454FC9" w:rsidRPr="004B486D" w:rsidRDefault="00454FC9" w:rsidP="00454FC9">
      <w:pPr>
        <w:rPr>
          <w:rFonts w:ascii="Calibri" w:hAnsi="Calibri" w:cs="Calibri"/>
          <w:b/>
          <w:color w:val="4472C4" w:themeColor="accent5"/>
          <w:lang w:val="en-US"/>
        </w:rPr>
      </w:pPr>
      <w:r w:rsidRPr="004B486D">
        <w:rPr>
          <w:rFonts w:ascii="Calibri" w:hAnsi="Calibri" w:cs="Calibri"/>
          <w:b/>
          <w:color w:val="4472C4" w:themeColor="accent5"/>
          <w:lang w:val="en-US"/>
        </w:rPr>
        <w:t xml:space="preserve">• I know that my participation is voluntary and that I can withdraw from the project at any stage without giving any reason. </w:t>
      </w:r>
    </w:p>
    <w:p w14:paraId="1C2BA6A4" w14:textId="77777777" w:rsidR="00454FC9" w:rsidRPr="004B486D" w:rsidRDefault="00454FC9" w:rsidP="00454FC9">
      <w:pPr>
        <w:rPr>
          <w:rFonts w:ascii="Calibri" w:hAnsi="Calibri" w:cs="Calibri"/>
          <w:b/>
          <w:color w:val="4472C4" w:themeColor="accent5"/>
          <w:lang w:val="en-US"/>
        </w:rPr>
      </w:pPr>
      <w:r w:rsidRPr="004B486D">
        <w:rPr>
          <w:rFonts w:ascii="Calibri" w:hAnsi="Calibri" w:cs="Calibri"/>
          <w:b/>
          <w:color w:val="4472C4" w:themeColor="accent5"/>
          <w:lang w:val="en-US"/>
        </w:rPr>
        <w:t xml:space="preserve">• I am aware that my information and answers will be kept confidential. </w:t>
      </w:r>
    </w:p>
    <w:p w14:paraId="51A4ACBB" w14:textId="77777777" w:rsidR="00454FC9" w:rsidRPr="004B486D" w:rsidRDefault="00454FC9" w:rsidP="00454FC9">
      <w:pPr>
        <w:rPr>
          <w:rFonts w:ascii="Calibri" w:hAnsi="Calibri" w:cs="Calibri"/>
          <w:color w:val="4472C4" w:themeColor="accent5"/>
          <w:lang w:val="en-US"/>
        </w:rPr>
      </w:pPr>
      <w:r w:rsidRPr="004B486D">
        <w:rPr>
          <w:rFonts w:ascii="Calibri" w:hAnsi="Calibri" w:cs="Calibri"/>
          <w:color w:val="4472C4" w:themeColor="accent5"/>
          <w:lang w:val="en-US"/>
        </w:rPr>
        <w:t xml:space="preserve">Having read the information above, do you consent to participate in this survey? </w:t>
      </w:r>
    </w:p>
    <w:p w14:paraId="358362E4" w14:textId="77777777" w:rsidR="00454FC9" w:rsidRPr="004B486D" w:rsidRDefault="00454FC9" w:rsidP="00454FC9">
      <w:pPr>
        <w:rPr>
          <w:rFonts w:ascii="Calibri" w:hAnsi="Calibri" w:cs="Calibri"/>
          <w:color w:val="4472C4" w:themeColor="accent5"/>
          <w:lang w:val="en-US"/>
        </w:rPr>
      </w:pPr>
      <w:r w:rsidRPr="004B486D">
        <w:rPr>
          <w:rFonts w:ascii="Calibri" w:hAnsi="Calibri" w:cs="Calibri"/>
          <w:color w:val="4472C4" w:themeColor="accent5"/>
          <w:lang w:val="en-US"/>
        </w:rPr>
        <w:t>(The participant has to provide this answer in the first item of the questionnaire)</w:t>
      </w:r>
    </w:p>
    <w:p w14:paraId="0C75A052" w14:textId="77777777" w:rsidR="00454FC9" w:rsidRPr="004B486D" w:rsidRDefault="00454FC9" w:rsidP="00454FC9">
      <w:pPr>
        <w:rPr>
          <w:color w:val="4472C4" w:themeColor="accent5"/>
          <w:lang w:val="en-US"/>
        </w:rPr>
      </w:pPr>
      <w:r w:rsidRPr="004B486D">
        <w:rPr>
          <w:color w:val="4472C4" w:themeColor="accent5"/>
          <w:lang w:val="en-US"/>
        </w:rPr>
        <w:t xml:space="preserve">Questionnaire </w:t>
      </w:r>
    </w:p>
    <w:p w14:paraId="179414F3" w14:textId="77777777" w:rsidR="00454FC9" w:rsidRPr="004B486D" w:rsidRDefault="00454FC9" w:rsidP="00454FC9">
      <w:pPr>
        <w:rPr>
          <w:color w:val="4472C4" w:themeColor="accent5"/>
          <w:lang w:val="en-US"/>
        </w:rPr>
      </w:pPr>
      <w:r w:rsidRPr="004B486D">
        <w:rPr>
          <w:color w:val="4472C4" w:themeColor="accent5"/>
          <w:lang w:val="en-US"/>
        </w:rPr>
        <w:t xml:space="preserve">INTRO: </w:t>
      </w:r>
    </w:p>
    <w:p w14:paraId="26F479BB" w14:textId="77777777" w:rsidR="00454FC9" w:rsidRPr="004B486D" w:rsidRDefault="00454FC9" w:rsidP="00454FC9">
      <w:pPr>
        <w:rPr>
          <w:color w:val="4472C4" w:themeColor="accent5"/>
          <w:lang w:val="en-US"/>
        </w:rPr>
      </w:pPr>
      <w:r w:rsidRPr="004B486D">
        <w:rPr>
          <w:color w:val="4472C4" w:themeColor="accent5"/>
          <w:lang w:val="en-US"/>
        </w:rPr>
        <w:t xml:space="preserve">First we want to ask some questions about you. </w:t>
      </w:r>
    </w:p>
    <w:p w14:paraId="0BEED168" w14:textId="77777777" w:rsidR="00454FC9" w:rsidRDefault="00454FC9" w:rsidP="00744328">
      <w:pPr>
        <w:spacing w:after="0"/>
        <w:jc w:val="left"/>
        <w:rPr>
          <w:rFonts w:asciiTheme="majorHAnsi" w:hAnsiTheme="majorHAnsi" w:cstheme="majorHAnsi"/>
          <w:color w:val="000000"/>
          <w:lang w:val="en-US"/>
        </w:rPr>
      </w:pPr>
    </w:p>
    <w:p w14:paraId="63E4276B" w14:textId="77777777" w:rsidR="00454FC9" w:rsidRDefault="00454FC9" w:rsidP="00744328">
      <w:pPr>
        <w:spacing w:after="0"/>
        <w:jc w:val="left"/>
        <w:rPr>
          <w:rFonts w:asciiTheme="majorHAnsi" w:hAnsiTheme="majorHAnsi" w:cstheme="majorHAnsi"/>
          <w:color w:val="000000"/>
          <w:lang w:val="en-US"/>
        </w:rPr>
      </w:pPr>
    </w:p>
    <w:p w14:paraId="58B2D7EB" w14:textId="6FDD13C6" w:rsidR="00EE5BC2" w:rsidRDefault="0003478A" w:rsidP="00744328">
      <w:pPr>
        <w:spacing w:after="0"/>
        <w:jc w:val="left"/>
        <w:rPr>
          <w:rFonts w:asciiTheme="majorHAnsi" w:hAnsiTheme="majorHAnsi" w:cstheme="majorHAnsi"/>
          <w:color w:val="000000"/>
          <w:lang w:val="pt-PT"/>
        </w:rPr>
      </w:pPr>
      <w:r w:rsidRPr="00744328">
        <w:rPr>
          <w:rFonts w:asciiTheme="majorHAnsi" w:hAnsiTheme="majorHAnsi" w:cstheme="majorHAnsi"/>
          <w:color w:val="000000"/>
          <w:lang w:val="pt-PT"/>
        </w:rPr>
        <w:t>Caro Participante</w:t>
      </w:r>
      <w:r w:rsidR="00EE5BC2" w:rsidRPr="00744328">
        <w:rPr>
          <w:rFonts w:asciiTheme="majorHAnsi" w:hAnsiTheme="majorHAnsi" w:cstheme="majorHAnsi"/>
          <w:color w:val="000000"/>
          <w:lang w:val="pt-PT"/>
        </w:rPr>
        <w:t xml:space="preserve">, </w:t>
      </w:r>
    </w:p>
    <w:p w14:paraId="05402D62" w14:textId="77777777" w:rsidR="00524AE5" w:rsidRPr="00744328" w:rsidRDefault="00524AE5" w:rsidP="00744328">
      <w:pPr>
        <w:spacing w:after="0"/>
        <w:jc w:val="left"/>
        <w:rPr>
          <w:rFonts w:asciiTheme="majorHAnsi" w:hAnsiTheme="majorHAnsi" w:cstheme="majorHAnsi"/>
          <w:color w:val="000000"/>
          <w:lang w:val="pt-PT"/>
        </w:rPr>
      </w:pPr>
    </w:p>
    <w:p w14:paraId="05F5D528" w14:textId="00C278B6" w:rsidR="0003478A" w:rsidRPr="00744328" w:rsidRDefault="00C73B7F" w:rsidP="00744328">
      <w:pPr>
        <w:spacing w:after="0"/>
        <w:jc w:val="left"/>
        <w:rPr>
          <w:rFonts w:asciiTheme="majorHAnsi" w:hAnsiTheme="majorHAnsi" w:cstheme="majorHAnsi"/>
          <w:color w:val="000000"/>
          <w:lang w:val="pt-PT"/>
        </w:rPr>
      </w:pPr>
      <w:r w:rsidRPr="00744328">
        <w:rPr>
          <w:rFonts w:asciiTheme="majorHAnsi" w:hAnsiTheme="majorHAnsi" w:cstheme="majorHAnsi"/>
          <w:color w:val="000000"/>
          <w:lang w:val="pt-PT"/>
        </w:rPr>
        <w:t xml:space="preserve">Como indicado na carta </w:t>
      </w:r>
      <w:r w:rsidR="0003478A" w:rsidRPr="00744328">
        <w:rPr>
          <w:rFonts w:asciiTheme="majorHAnsi" w:hAnsiTheme="majorHAnsi" w:cstheme="majorHAnsi"/>
          <w:color w:val="000000"/>
          <w:lang w:val="pt-PT"/>
        </w:rPr>
        <w:t>convite, esta investigação procura estudar as atitudes, crenças e perceç</w:t>
      </w:r>
      <w:r w:rsidRPr="00744328">
        <w:rPr>
          <w:rFonts w:asciiTheme="majorHAnsi" w:hAnsiTheme="majorHAnsi" w:cstheme="majorHAnsi"/>
          <w:color w:val="000000"/>
          <w:lang w:val="pt-PT"/>
        </w:rPr>
        <w:t>ões</w:t>
      </w:r>
      <w:r w:rsidR="0003478A" w:rsidRPr="00744328">
        <w:rPr>
          <w:rFonts w:asciiTheme="majorHAnsi" w:hAnsiTheme="majorHAnsi" w:cstheme="majorHAnsi"/>
          <w:color w:val="000000"/>
          <w:lang w:val="pt-PT"/>
        </w:rPr>
        <w:t xml:space="preserve"> de risco</w:t>
      </w:r>
      <w:r w:rsidRPr="00744328">
        <w:rPr>
          <w:rFonts w:asciiTheme="majorHAnsi" w:hAnsiTheme="majorHAnsi" w:cstheme="majorHAnsi"/>
          <w:color w:val="000000"/>
          <w:lang w:val="pt-PT"/>
        </w:rPr>
        <w:t>,</w:t>
      </w:r>
      <w:r w:rsidR="0003478A" w:rsidRPr="00744328">
        <w:rPr>
          <w:rFonts w:asciiTheme="majorHAnsi" w:hAnsiTheme="majorHAnsi" w:cstheme="majorHAnsi"/>
          <w:color w:val="000000"/>
          <w:lang w:val="pt-PT"/>
        </w:rPr>
        <w:t xml:space="preserve"> e como estas influenciam o comportamento dos cidadãos em questões de saúde.</w:t>
      </w:r>
    </w:p>
    <w:p w14:paraId="5EF4BF60" w14:textId="5073C595" w:rsidR="0003478A" w:rsidRPr="00744328" w:rsidRDefault="0003478A" w:rsidP="00744328">
      <w:pPr>
        <w:autoSpaceDE w:val="0"/>
        <w:autoSpaceDN w:val="0"/>
        <w:adjustRightInd w:val="0"/>
        <w:spacing w:before="240" w:after="0" w:line="276" w:lineRule="auto"/>
        <w:jc w:val="left"/>
        <w:rPr>
          <w:rFonts w:asciiTheme="majorHAnsi" w:hAnsiTheme="majorHAnsi" w:cstheme="majorHAnsi"/>
          <w:color w:val="000000"/>
          <w:lang w:val="pt-PT"/>
        </w:rPr>
      </w:pPr>
      <w:r w:rsidRPr="00744328">
        <w:rPr>
          <w:rFonts w:asciiTheme="majorHAnsi" w:hAnsiTheme="majorHAnsi" w:cstheme="majorHAnsi"/>
          <w:color w:val="000000"/>
          <w:lang w:val="pt-PT"/>
        </w:rPr>
        <w:t>O seu nome não</w:t>
      </w:r>
      <w:r w:rsidR="004912EC">
        <w:rPr>
          <w:rFonts w:asciiTheme="majorHAnsi" w:hAnsiTheme="majorHAnsi" w:cstheme="majorHAnsi"/>
          <w:color w:val="000000"/>
          <w:lang w:val="pt-PT"/>
        </w:rPr>
        <w:t xml:space="preserve"> irá aparecer nem</w:t>
      </w:r>
      <w:r w:rsidRPr="00744328">
        <w:rPr>
          <w:rFonts w:asciiTheme="majorHAnsi" w:hAnsiTheme="majorHAnsi" w:cstheme="majorHAnsi"/>
          <w:color w:val="000000"/>
          <w:lang w:val="pt-PT"/>
        </w:rPr>
        <w:t xml:space="preserve"> será utilizado em nenhuma fase</w:t>
      </w:r>
      <w:r w:rsidR="00C73B7F" w:rsidRPr="00744328">
        <w:rPr>
          <w:rFonts w:asciiTheme="majorHAnsi" w:hAnsiTheme="majorHAnsi" w:cstheme="majorHAnsi"/>
          <w:color w:val="000000"/>
          <w:lang w:val="pt-PT"/>
        </w:rPr>
        <w:t xml:space="preserve"> deste estudo</w:t>
      </w:r>
      <w:r w:rsidRPr="00744328">
        <w:rPr>
          <w:rFonts w:asciiTheme="majorHAnsi" w:hAnsiTheme="majorHAnsi" w:cstheme="majorHAnsi"/>
          <w:color w:val="000000"/>
          <w:lang w:val="pt-PT"/>
        </w:rPr>
        <w:t>. Pode recusar-se a responder a qualquer pergunta ou interromper a sua participação a qualquer momento. As informações fornecidas serão utilizadas apenas para esta investigação e serão mantidas anónima</w:t>
      </w:r>
      <w:r w:rsidR="00C73B7F" w:rsidRPr="00744328">
        <w:rPr>
          <w:rFonts w:asciiTheme="majorHAnsi" w:hAnsiTheme="majorHAnsi" w:cstheme="majorHAnsi"/>
          <w:color w:val="000000"/>
          <w:lang w:val="pt-PT"/>
        </w:rPr>
        <w:t>s</w:t>
      </w:r>
      <w:r w:rsidRPr="00744328">
        <w:rPr>
          <w:rFonts w:asciiTheme="majorHAnsi" w:hAnsiTheme="majorHAnsi" w:cstheme="majorHAnsi"/>
          <w:color w:val="000000"/>
          <w:lang w:val="pt-PT"/>
        </w:rPr>
        <w:t xml:space="preserve"> e confidencia</w:t>
      </w:r>
      <w:r w:rsidR="00C73B7F" w:rsidRPr="00744328">
        <w:rPr>
          <w:rFonts w:asciiTheme="majorHAnsi" w:hAnsiTheme="majorHAnsi" w:cstheme="majorHAnsi"/>
          <w:color w:val="000000"/>
          <w:lang w:val="pt-PT"/>
        </w:rPr>
        <w:t>is</w:t>
      </w:r>
      <w:r w:rsidRPr="00744328">
        <w:rPr>
          <w:rFonts w:asciiTheme="majorHAnsi" w:hAnsiTheme="majorHAnsi" w:cstheme="majorHAnsi"/>
          <w:color w:val="000000"/>
          <w:lang w:val="pt-PT"/>
        </w:rPr>
        <w:t>. De acordo com o Regulamento Geral de Proteção de Dados (RGPD), os dados dos participantes serão destruídos assim que o</w:t>
      </w:r>
      <w:r w:rsidR="00C73B7F" w:rsidRPr="00744328">
        <w:rPr>
          <w:rFonts w:asciiTheme="majorHAnsi" w:hAnsiTheme="majorHAnsi" w:cstheme="majorHAnsi"/>
          <w:color w:val="000000"/>
          <w:lang w:val="pt-PT"/>
        </w:rPr>
        <w:t xml:space="preserve"> tratamento dos dados </w:t>
      </w:r>
      <w:r w:rsidR="00591CFD">
        <w:rPr>
          <w:rFonts w:asciiTheme="majorHAnsi" w:hAnsiTheme="majorHAnsi" w:cstheme="majorHAnsi"/>
          <w:color w:val="000000"/>
          <w:lang w:val="pt-PT"/>
        </w:rPr>
        <w:t xml:space="preserve">seja </w:t>
      </w:r>
      <w:r w:rsidR="00591CFD" w:rsidRPr="00744328">
        <w:rPr>
          <w:rFonts w:asciiTheme="majorHAnsi" w:hAnsiTheme="majorHAnsi" w:cstheme="majorHAnsi"/>
          <w:color w:val="000000"/>
          <w:lang w:val="pt-PT"/>
        </w:rPr>
        <w:t>completado</w:t>
      </w:r>
      <w:r w:rsidR="004912EC">
        <w:rPr>
          <w:rFonts w:asciiTheme="majorHAnsi" w:hAnsiTheme="majorHAnsi" w:cstheme="majorHAnsi"/>
          <w:color w:val="000000"/>
          <w:lang w:val="pt-PT"/>
        </w:rPr>
        <w:t>, não ultrapassando os 5 anos seguintes ao encerramento do estudo</w:t>
      </w:r>
      <w:r w:rsidRPr="00744328">
        <w:rPr>
          <w:rFonts w:asciiTheme="majorHAnsi" w:hAnsiTheme="majorHAnsi" w:cstheme="majorHAnsi"/>
          <w:color w:val="000000"/>
          <w:lang w:val="pt-PT"/>
        </w:rPr>
        <w:t xml:space="preserve">. </w:t>
      </w:r>
    </w:p>
    <w:p w14:paraId="3EA0A6F9" w14:textId="423F5068" w:rsidR="0003478A" w:rsidRPr="00744328" w:rsidRDefault="0003478A" w:rsidP="00744328">
      <w:pPr>
        <w:autoSpaceDE w:val="0"/>
        <w:autoSpaceDN w:val="0"/>
        <w:adjustRightInd w:val="0"/>
        <w:spacing w:before="240" w:after="0" w:line="276" w:lineRule="auto"/>
        <w:jc w:val="left"/>
        <w:rPr>
          <w:rFonts w:asciiTheme="majorHAnsi" w:hAnsiTheme="majorHAnsi" w:cstheme="majorHAnsi"/>
          <w:color w:val="000000"/>
          <w:lang w:val="pt-PT"/>
        </w:rPr>
      </w:pPr>
      <w:r w:rsidRPr="00744328">
        <w:rPr>
          <w:rFonts w:asciiTheme="majorHAnsi" w:hAnsiTheme="majorHAnsi" w:cstheme="majorHAnsi"/>
          <w:color w:val="000000"/>
          <w:lang w:val="pt-PT"/>
        </w:rPr>
        <w:t xml:space="preserve">Leia por favor as seguintes declarações antes de </w:t>
      </w:r>
      <w:r w:rsidR="00C73B7F" w:rsidRPr="00744328">
        <w:rPr>
          <w:rFonts w:asciiTheme="majorHAnsi" w:hAnsiTheme="majorHAnsi" w:cstheme="majorHAnsi"/>
          <w:color w:val="000000"/>
          <w:lang w:val="pt-PT"/>
        </w:rPr>
        <w:t>aceita</w:t>
      </w:r>
      <w:r w:rsidRPr="00744328">
        <w:rPr>
          <w:rFonts w:asciiTheme="majorHAnsi" w:hAnsiTheme="majorHAnsi" w:cstheme="majorHAnsi"/>
          <w:color w:val="000000"/>
          <w:lang w:val="pt-PT"/>
        </w:rPr>
        <w:t xml:space="preserve">r participar no estudo: </w:t>
      </w:r>
    </w:p>
    <w:p w14:paraId="3432718E" w14:textId="2E9DF6D3" w:rsidR="0003478A" w:rsidRPr="00744328" w:rsidRDefault="0003478A" w:rsidP="00454FC9">
      <w:pPr>
        <w:numPr>
          <w:ilvl w:val="0"/>
          <w:numId w:val="3"/>
        </w:numPr>
        <w:spacing w:before="240" w:after="0" w:line="276" w:lineRule="auto"/>
        <w:ind w:left="714" w:hanging="357"/>
        <w:jc w:val="left"/>
        <w:rPr>
          <w:rFonts w:asciiTheme="majorHAnsi" w:hAnsiTheme="majorHAnsi" w:cstheme="majorHAnsi"/>
          <w:b/>
          <w:lang w:val="pt-PT"/>
        </w:rPr>
      </w:pPr>
      <w:r w:rsidRPr="00744328">
        <w:rPr>
          <w:rFonts w:asciiTheme="majorHAnsi" w:hAnsiTheme="majorHAnsi" w:cstheme="majorHAnsi"/>
          <w:b/>
          <w:lang w:val="pt-PT"/>
        </w:rPr>
        <w:t>Li</w:t>
      </w:r>
      <w:r w:rsidR="00C73B7F" w:rsidRPr="00744328">
        <w:rPr>
          <w:rFonts w:asciiTheme="majorHAnsi" w:hAnsiTheme="majorHAnsi" w:cstheme="majorHAnsi"/>
          <w:b/>
          <w:lang w:val="pt-PT"/>
        </w:rPr>
        <w:t xml:space="preserve"> e compreendi a carta</w:t>
      </w:r>
      <w:r w:rsidRPr="00744328">
        <w:rPr>
          <w:rFonts w:asciiTheme="majorHAnsi" w:hAnsiTheme="majorHAnsi" w:cstheme="majorHAnsi"/>
          <w:b/>
          <w:lang w:val="pt-PT"/>
        </w:rPr>
        <w:t xml:space="preserve"> convite. </w:t>
      </w:r>
    </w:p>
    <w:p w14:paraId="0E3B18ED" w14:textId="1DCA332C" w:rsidR="0003478A" w:rsidRPr="00744328" w:rsidRDefault="0003478A" w:rsidP="00454FC9">
      <w:pPr>
        <w:numPr>
          <w:ilvl w:val="0"/>
          <w:numId w:val="3"/>
        </w:numPr>
        <w:spacing w:before="240" w:after="0" w:line="276" w:lineRule="auto"/>
        <w:ind w:left="714" w:hanging="357"/>
        <w:jc w:val="left"/>
        <w:rPr>
          <w:rFonts w:asciiTheme="majorHAnsi" w:hAnsiTheme="majorHAnsi" w:cstheme="majorHAnsi"/>
          <w:b/>
          <w:lang w:val="pt-PT"/>
        </w:rPr>
      </w:pPr>
      <w:r w:rsidRPr="00744328">
        <w:rPr>
          <w:rFonts w:asciiTheme="majorHAnsi" w:hAnsiTheme="majorHAnsi" w:cstheme="majorHAnsi"/>
          <w:b/>
          <w:lang w:val="pt-PT"/>
        </w:rPr>
        <w:t>Compreendo o</w:t>
      </w:r>
      <w:r w:rsidR="00C73B7F" w:rsidRPr="00744328">
        <w:rPr>
          <w:rFonts w:asciiTheme="majorHAnsi" w:hAnsiTheme="majorHAnsi" w:cstheme="majorHAnsi"/>
          <w:b/>
          <w:lang w:val="pt-PT"/>
        </w:rPr>
        <w:t xml:space="preserve"> objetivo do</w:t>
      </w:r>
      <w:r w:rsidRPr="00744328">
        <w:rPr>
          <w:rFonts w:asciiTheme="majorHAnsi" w:hAnsiTheme="majorHAnsi" w:cstheme="majorHAnsi"/>
          <w:b/>
          <w:lang w:val="pt-PT"/>
        </w:rPr>
        <w:t xml:space="preserve"> estudo, e para que serão utilizados os resultados. </w:t>
      </w:r>
    </w:p>
    <w:p w14:paraId="0C37E264" w14:textId="35592A7B" w:rsidR="0003478A" w:rsidRPr="00744328" w:rsidRDefault="0003478A" w:rsidP="00454FC9">
      <w:pPr>
        <w:numPr>
          <w:ilvl w:val="0"/>
          <w:numId w:val="3"/>
        </w:numPr>
        <w:spacing w:before="240" w:after="0" w:line="276" w:lineRule="auto"/>
        <w:ind w:left="714" w:hanging="357"/>
        <w:jc w:val="left"/>
        <w:rPr>
          <w:rFonts w:asciiTheme="majorHAnsi" w:hAnsiTheme="majorHAnsi" w:cstheme="majorHAnsi"/>
          <w:b/>
          <w:lang w:val="pt-PT"/>
        </w:rPr>
      </w:pPr>
      <w:r w:rsidRPr="00744328">
        <w:rPr>
          <w:rFonts w:asciiTheme="majorHAnsi" w:hAnsiTheme="majorHAnsi" w:cstheme="majorHAnsi"/>
          <w:b/>
          <w:lang w:val="pt-PT"/>
        </w:rPr>
        <w:t xml:space="preserve">Sei que a minha participação é voluntária e que posso retirar-me </w:t>
      </w:r>
      <w:r w:rsidR="00C73B7F" w:rsidRPr="00744328">
        <w:rPr>
          <w:rFonts w:asciiTheme="majorHAnsi" w:hAnsiTheme="majorHAnsi" w:cstheme="majorHAnsi"/>
          <w:b/>
          <w:lang w:val="pt-PT"/>
        </w:rPr>
        <w:t>em qualquer fase do estudo sem explicações</w:t>
      </w:r>
      <w:r w:rsidRPr="00744328">
        <w:rPr>
          <w:rFonts w:asciiTheme="majorHAnsi" w:hAnsiTheme="majorHAnsi" w:cstheme="majorHAnsi"/>
          <w:b/>
          <w:lang w:val="pt-PT"/>
        </w:rPr>
        <w:t xml:space="preserve">. </w:t>
      </w:r>
    </w:p>
    <w:p w14:paraId="56F4C2D6" w14:textId="77777777" w:rsidR="0003478A" w:rsidRPr="00744328" w:rsidRDefault="0003478A" w:rsidP="00454FC9">
      <w:pPr>
        <w:numPr>
          <w:ilvl w:val="0"/>
          <w:numId w:val="3"/>
        </w:numPr>
        <w:spacing w:before="240" w:after="0" w:line="276" w:lineRule="auto"/>
        <w:ind w:left="714" w:hanging="357"/>
        <w:jc w:val="left"/>
        <w:rPr>
          <w:rFonts w:asciiTheme="majorHAnsi" w:hAnsiTheme="majorHAnsi" w:cstheme="majorHAnsi"/>
          <w:b/>
          <w:lang w:val="pt-PT"/>
        </w:rPr>
      </w:pPr>
      <w:r w:rsidRPr="00744328">
        <w:rPr>
          <w:rFonts w:asciiTheme="majorHAnsi" w:hAnsiTheme="majorHAnsi" w:cstheme="majorHAnsi"/>
          <w:b/>
          <w:lang w:val="pt-PT"/>
        </w:rPr>
        <w:lastRenderedPageBreak/>
        <w:t xml:space="preserve">Estou ciente de que as minhas informações e respostas serão mantidas confidenciais. </w:t>
      </w:r>
    </w:p>
    <w:p w14:paraId="06E3618A" w14:textId="77777777" w:rsidR="0003478A" w:rsidRPr="00744328" w:rsidRDefault="0003478A" w:rsidP="00744328">
      <w:pPr>
        <w:autoSpaceDE w:val="0"/>
        <w:autoSpaceDN w:val="0"/>
        <w:adjustRightInd w:val="0"/>
        <w:spacing w:before="240" w:after="0" w:line="276" w:lineRule="auto"/>
        <w:jc w:val="left"/>
        <w:rPr>
          <w:rFonts w:asciiTheme="majorHAnsi" w:hAnsiTheme="majorHAnsi" w:cstheme="majorHAnsi"/>
          <w:color w:val="000000"/>
          <w:lang w:val="pt-PT"/>
        </w:rPr>
      </w:pPr>
    </w:p>
    <w:p w14:paraId="5C219DC8" w14:textId="6526CC84" w:rsidR="0003478A" w:rsidRPr="00744328" w:rsidRDefault="0003478A" w:rsidP="00744328">
      <w:pPr>
        <w:autoSpaceDE w:val="0"/>
        <w:autoSpaceDN w:val="0"/>
        <w:adjustRightInd w:val="0"/>
        <w:spacing w:before="240" w:after="0" w:line="276" w:lineRule="auto"/>
        <w:jc w:val="left"/>
        <w:rPr>
          <w:rFonts w:asciiTheme="majorHAnsi" w:hAnsiTheme="majorHAnsi" w:cstheme="majorHAnsi"/>
          <w:color w:val="000000"/>
          <w:lang w:val="pt-PT"/>
        </w:rPr>
      </w:pPr>
      <w:r w:rsidRPr="00744328">
        <w:rPr>
          <w:rFonts w:asciiTheme="majorHAnsi" w:hAnsiTheme="majorHAnsi" w:cstheme="majorHAnsi"/>
          <w:color w:val="000000"/>
          <w:lang w:val="pt-PT"/>
        </w:rPr>
        <w:t xml:space="preserve">Tendo lido as informações acima, concorda em participar neste </w:t>
      </w:r>
      <w:r w:rsidR="00350590">
        <w:rPr>
          <w:rFonts w:asciiTheme="majorHAnsi" w:hAnsiTheme="majorHAnsi" w:cstheme="majorHAnsi"/>
          <w:color w:val="000000"/>
          <w:lang w:val="pt-PT"/>
        </w:rPr>
        <w:t>estud</w:t>
      </w:r>
      <w:r w:rsidRPr="00744328">
        <w:rPr>
          <w:rFonts w:asciiTheme="majorHAnsi" w:hAnsiTheme="majorHAnsi" w:cstheme="majorHAnsi"/>
          <w:color w:val="000000"/>
          <w:lang w:val="pt-PT"/>
        </w:rPr>
        <w:t xml:space="preserve">o? </w:t>
      </w:r>
    </w:p>
    <w:p w14:paraId="23B0B490" w14:textId="77777777" w:rsidR="0003478A" w:rsidRPr="00AB0FA6" w:rsidRDefault="0003478A" w:rsidP="00744328">
      <w:pPr>
        <w:autoSpaceDE w:val="0"/>
        <w:autoSpaceDN w:val="0"/>
        <w:adjustRightInd w:val="0"/>
        <w:spacing w:before="240" w:after="0" w:line="276" w:lineRule="auto"/>
        <w:jc w:val="left"/>
        <w:rPr>
          <w:rFonts w:asciiTheme="majorHAnsi" w:hAnsiTheme="majorHAnsi" w:cstheme="majorHAnsi"/>
          <w:i/>
          <w:color w:val="FF0000"/>
          <w:lang w:val="pt-PT"/>
        </w:rPr>
      </w:pPr>
      <w:r w:rsidRPr="00AB0FA6">
        <w:rPr>
          <w:rFonts w:asciiTheme="majorHAnsi" w:hAnsiTheme="majorHAnsi" w:cstheme="majorHAnsi"/>
          <w:i/>
          <w:color w:val="FF0000"/>
          <w:lang w:val="pt-PT"/>
        </w:rPr>
        <w:t>(O participante tem de fornecer esta resposta no primeiro item do questionário)</w:t>
      </w:r>
    </w:p>
    <w:p w14:paraId="0C67C7C0" w14:textId="77777777" w:rsidR="00AB0FA6" w:rsidRPr="00744328" w:rsidRDefault="00AB0FA6" w:rsidP="00744328">
      <w:pPr>
        <w:autoSpaceDE w:val="0"/>
        <w:autoSpaceDN w:val="0"/>
        <w:adjustRightInd w:val="0"/>
        <w:spacing w:before="240" w:after="0" w:line="276" w:lineRule="auto"/>
        <w:jc w:val="left"/>
        <w:rPr>
          <w:rFonts w:asciiTheme="majorHAnsi" w:hAnsiTheme="majorHAnsi" w:cstheme="majorHAnsi"/>
          <w:color w:val="000000"/>
          <w:lang w:val="pt-PT"/>
        </w:rPr>
      </w:pPr>
    </w:p>
    <w:p w14:paraId="572E4EFF" w14:textId="77777777" w:rsidR="0003478A" w:rsidRPr="00744328" w:rsidRDefault="0003478A" w:rsidP="00744328">
      <w:pPr>
        <w:spacing w:after="0"/>
        <w:jc w:val="left"/>
        <w:rPr>
          <w:rFonts w:asciiTheme="majorHAnsi" w:hAnsiTheme="majorHAnsi" w:cstheme="majorHAnsi"/>
          <w:lang w:val="pt-PT"/>
        </w:rPr>
      </w:pPr>
    </w:p>
    <w:p w14:paraId="2B7578B2" w14:textId="5207542F" w:rsidR="005853EA" w:rsidRPr="00FB327F" w:rsidRDefault="008D71FA" w:rsidP="00744328">
      <w:pPr>
        <w:pStyle w:val="Title"/>
        <w:pBdr>
          <w:bottom w:val="single" w:sz="4" w:space="1" w:color="auto"/>
        </w:pBdr>
        <w:spacing w:line="276" w:lineRule="auto"/>
        <w:ind w:right="567"/>
        <w:rPr>
          <w:rFonts w:cstheme="majorHAnsi"/>
          <w:b/>
          <w:sz w:val="32"/>
          <w:szCs w:val="22"/>
          <w:lang w:val="en-US"/>
        </w:rPr>
      </w:pPr>
      <w:r w:rsidRPr="00FB327F">
        <w:rPr>
          <w:rFonts w:cstheme="majorHAnsi"/>
          <w:b/>
          <w:sz w:val="32"/>
          <w:szCs w:val="22"/>
          <w:lang w:val="en-US"/>
        </w:rPr>
        <w:t>QUESTIONÁRIO:</w:t>
      </w:r>
      <w:r w:rsidR="0068707B" w:rsidRPr="00FB327F">
        <w:rPr>
          <w:rFonts w:cstheme="majorHAnsi"/>
          <w:b/>
          <w:sz w:val="32"/>
          <w:szCs w:val="22"/>
          <w:lang w:val="en-US"/>
        </w:rPr>
        <w:t xml:space="preserve"> </w:t>
      </w:r>
    </w:p>
    <w:p w14:paraId="17992538" w14:textId="77777777" w:rsidR="00524AE5" w:rsidRPr="00FB327F" w:rsidRDefault="00524AE5" w:rsidP="00744328">
      <w:pPr>
        <w:spacing w:after="0"/>
        <w:jc w:val="left"/>
        <w:rPr>
          <w:rFonts w:asciiTheme="majorHAnsi" w:hAnsiTheme="majorHAnsi" w:cstheme="majorHAnsi"/>
          <w:lang w:val="en-US"/>
        </w:rPr>
      </w:pPr>
    </w:p>
    <w:p w14:paraId="459A1DAB" w14:textId="77777777" w:rsidR="00454FC9" w:rsidRPr="00454FC9" w:rsidRDefault="00454FC9" w:rsidP="00454FC9">
      <w:pPr>
        <w:rPr>
          <w:color w:val="4472C4" w:themeColor="accent5"/>
          <w:lang w:val="en-US"/>
        </w:rPr>
      </w:pPr>
      <w:r w:rsidRPr="00454FC9">
        <w:rPr>
          <w:color w:val="4472C4" w:themeColor="accent5"/>
          <w:lang w:val="en-US"/>
        </w:rPr>
        <w:t xml:space="preserve">First we want to ask some questions about you. </w:t>
      </w:r>
    </w:p>
    <w:tbl>
      <w:tblPr>
        <w:tblW w:w="8921" w:type="dxa"/>
        <w:tblCellMar>
          <w:left w:w="0" w:type="dxa"/>
          <w:right w:w="0" w:type="dxa"/>
        </w:tblCellMar>
        <w:tblLook w:val="04A0" w:firstRow="1" w:lastRow="0" w:firstColumn="1" w:lastColumn="0" w:noHBand="0" w:noVBand="1"/>
      </w:tblPr>
      <w:tblGrid>
        <w:gridCol w:w="841"/>
        <w:gridCol w:w="5245"/>
        <w:gridCol w:w="2835"/>
      </w:tblGrid>
      <w:tr w:rsidR="00454FC9" w:rsidRPr="00454FC9" w14:paraId="708A4944" w14:textId="77777777" w:rsidTr="003D0BBD">
        <w:trPr>
          <w:trHeight w:val="996"/>
        </w:trPr>
        <w:tc>
          <w:tcPr>
            <w:tcW w:w="841" w:type="dxa"/>
            <w:tcBorders>
              <w:top w:val="single" w:sz="8" w:space="0" w:color="FFFFFF"/>
              <w:left w:val="single" w:sz="8" w:space="0" w:color="FFFFFF"/>
              <w:bottom w:val="single" w:sz="24" w:space="0" w:color="FFFFFF"/>
              <w:right w:val="single" w:sz="8" w:space="0" w:color="FFFFFF"/>
            </w:tcBorders>
            <w:shd w:val="clear" w:color="auto" w:fill="97CDCC"/>
            <w:tcMar>
              <w:top w:w="15" w:type="dxa"/>
              <w:left w:w="40" w:type="dxa"/>
              <w:bottom w:w="0" w:type="dxa"/>
              <w:right w:w="40" w:type="dxa"/>
            </w:tcMar>
            <w:hideMark/>
          </w:tcPr>
          <w:p w14:paraId="447105CF" w14:textId="77777777" w:rsidR="00454FC9" w:rsidRPr="00454FC9" w:rsidRDefault="00454FC9" w:rsidP="003D0BBD">
            <w:pPr>
              <w:rPr>
                <w:color w:val="4472C4" w:themeColor="accent5"/>
                <w:lang w:val="en-US"/>
              </w:rPr>
            </w:pPr>
            <w:r w:rsidRPr="00454FC9">
              <w:rPr>
                <w:b/>
                <w:bCs/>
                <w:color w:val="4472C4" w:themeColor="accent5"/>
                <w:lang w:val="en-US"/>
              </w:rPr>
              <w:t>S2</w:t>
            </w:r>
          </w:p>
          <w:p w14:paraId="3EF8A420" w14:textId="77777777" w:rsidR="00454FC9" w:rsidRPr="00454FC9" w:rsidRDefault="00454FC9" w:rsidP="003D0BBD">
            <w:pPr>
              <w:rPr>
                <w:color w:val="4472C4" w:themeColor="accent5"/>
                <w:lang w:val="en-US"/>
              </w:rPr>
            </w:pPr>
            <w:r w:rsidRPr="00454FC9">
              <w:rPr>
                <w:b/>
                <w:bCs/>
                <w:color w:val="4472C4" w:themeColor="accent5"/>
                <w:lang w:val="en-US"/>
              </w:rPr>
              <w:t> </w:t>
            </w:r>
          </w:p>
        </w:tc>
        <w:tc>
          <w:tcPr>
            <w:tcW w:w="5245" w:type="dxa"/>
            <w:tcBorders>
              <w:top w:val="single" w:sz="8" w:space="0" w:color="FFFFFF"/>
              <w:left w:val="single" w:sz="8" w:space="0" w:color="FFFFFF"/>
              <w:bottom w:val="single" w:sz="24" w:space="0" w:color="FFFFFF"/>
              <w:right w:val="single" w:sz="8" w:space="0" w:color="FFFFFF"/>
            </w:tcBorders>
            <w:shd w:val="clear" w:color="auto" w:fill="97CDCC"/>
            <w:tcMar>
              <w:top w:w="15" w:type="dxa"/>
              <w:left w:w="40" w:type="dxa"/>
              <w:bottom w:w="0" w:type="dxa"/>
              <w:right w:w="40" w:type="dxa"/>
            </w:tcMar>
            <w:hideMark/>
          </w:tcPr>
          <w:p w14:paraId="63BD35DE" w14:textId="77777777" w:rsidR="00454FC9" w:rsidRPr="00454FC9" w:rsidRDefault="00454FC9" w:rsidP="003D0BBD">
            <w:pPr>
              <w:rPr>
                <w:color w:val="4472C4" w:themeColor="accent5"/>
                <w:lang w:val="en-US"/>
              </w:rPr>
            </w:pPr>
            <w:r w:rsidRPr="00454FC9">
              <w:rPr>
                <w:color w:val="4472C4" w:themeColor="accent5"/>
                <w:lang w:val="nl-BE"/>
              </w:rPr>
              <w:t>What is your gender?</w:t>
            </w:r>
          </w:p>
        </w:tc>
        <w:tc>
          <w:tcPr>
            <w:tcW w:w="2835" w:type="dxa"/>
            <w:tcBorders>
              <w:top w:val="single" w:sz="8" w:space="0" w:color="FFFFFF"/>
              <w:left w:val="single" w:sz="8" w:space="0" w:color="FFFFFF"/>
              <w:bottom w:val="single" w:sz="24" w:space="0" w:color="FFFFFF"/>
              <w:right w:val="single" w:sz="8" w:space="0" w:color="FFFFFF"/>
            </w:tcBorders>
            <w:shd w:val="clear" w:color="auto" w:fill="97CDCC"/>
            <w:tcMar>
              <w:top w:w="15" w:type="dxa"/>
              <w:left w:w="40" w:type="dxa"/>
              <w:bottom w:w="0" w:type="dxa"/>
              <w:right w:w="40" w:type="dxa"/>
            </w:tcMar>
            <w:hideMark/>
          </w:tcPr>
          <w:p w14:paraId="6CC8621C" w14:textId="77777777" w:rsidR="00454FC9" w:rsidRPr="00454FC9" w:rsidRDefault="00454FC9" w:rsidP="003D0BBD">
            <w:pPr>
              <w:jc w:val="left"/>
              <w:rPr>
                <w:color w:val="4472C4" w:themeColor="accent5"/>
                <w:lang w:val="en-US"/>
              </w:rPr>
            </w:pPr>
            <w:r w:rsidRPr="00454FC9">
              <w:rPr>
                <w:color w:val="4472C4" w:themeColor="accent5"/>
                <w:lang w:val="nl-BE"/>
              </w:rPr>
              <w:t>1. Male</w:t>
            </w:r>
            <w:r w:rsidRPr="00454FC9">
              <w:rPr>
                <w:color w:val="4472C4" w:themeColor="accent5"/>
                <w:lang w:val="nl-BE"/>
              </w:rPr>
              <w:br/>
              <w:t>2. Female</w:t>
            </w:r>
            <w:r w:rsidRPr="00454FC9">
              <w:rPr>
                <w:color w:val="4472C4" w:themeColor="accent5"/>
                <w:lang w:val="nl-BE"/>
              </w:rPr>
              <w:br/>
              <w:t>3. Other</w:t>
            </w:r>
          </w:p>
          <w:p w14:paraId="5E68AB8E" w14:textId="77777777" w:rsidR="00454FC9" w:rsidRPr="00454FC9" w:rsidRDefault="00454FC9" w:rsidP="003D0BBD">
            <w:pPr>
              <w:jc w:val="left"/>
              <w:rPr>
                <w:color w:val="4472C4" w:themeColor="accent5"/>
                <w:lang w:val="en-US"/>
              </w:rPr>
            </w:pPr>
            <w:r w:rsidRPr="00454FC9">
              <w:rPr>
                <w:color w:val="4472C4" w:themeColor="accent5"/>
                <w:lang w:val="nl-BE"/>
              </w:rPr>
              <w:t>4. I prefer not to say</w:t>
            </w:r>
          </w:p>
        </w:tc>
      </w:tr>
      <w:tr w:rsidR="00454FC9" w:rsidRPr="00454FC9" w14:paraId="2B62083B" w14:textId="77777777" w:rsidTr="003D0BBD">
        <w:trPr>
          <w:trHeight w:val="313"/>
        </w:trPr>
        <w:tc>
          <w:tcPr>
            <w:tcW w:w="841" w:type="dxa"/>
            <w:tcBorders>
              <w:top w:val="single" w:sz="24"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04299803" w14:textId="77777777" w:rsidR="00454FC9" w:rsidRPr="00454FC9" w:rsidRDefault="00454FC9" w:rsidP="003D0BBD">
            <w:pPr>
              <w:rPr>
                <w:color w:val="4472C4" w:themeColor="accent5"/>
                <w:lang w:val="en-US"/>
              </w:rPr>
            </w:pPr>
            <w:r w:rsidRPr="00454FC9">
              <w:rPr>
                <w:b/>
                <w:bCs/>
                <w:color w:val="4472C4" w:themeColor="accent5"/>
                <w:lang w:val="en-US"/>
              </w:rPr>
              <w:t>S3</w:t>
            </w:r>
          </w:p>
        </w:tc>
        <w:tc>
          <w:tcPr>
            <w:tcW w:w="5245"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4AB96A8E" w14:textId="77777777" w:rsidR="00454FC9" w:rsidRPr="00454FC9" w:rsidRDefault="00454FC9" w:rsidP="003D0BBD">
            <w:pPr>
              <w:rPr>
                <w:color w:val="4472C4" w:themeColor="accent5"/>
                <w:lang w:val="en-US"/>
              </w:rPr>
            </w:pPr>
            <w:r w:rsidRPr="00454FC9">
              <w:rPr>
                <w:color w:val="4472C4" w:themeColor="accent5"/>
                <w:lang w:val="fr-FR"/>
              </w:rPr>
              <w:t xml:space="preserve">Place of </w:t>
            </w:r>
            <w:proofErr w:type="spellStart"/>
            <w:r w:rsidRPr="00454FC9">
              <w:rPr>
                <w:color w:val="4472C4" w:themeColor="accent5"/>
                <w:lang w:val="fr-FR"/>
              </w:rPr>
              <w:t>residence</w:t>
            </w:r>
            <w:proofErr w:type="spellEnd"/>
          </w:p>
        </w:tc>
        <w:tc>
          <w:tcPr>
            <w:tcW w:w="2835"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46399DA8" w14:textId="77777777" w:rsidR="00454FC9" w:rsidRPr="00454FC9" w:rsidRDefault="00454FC9" w:rsidP="003D0BBD">
            <w:pPr>
              <w:jc w:val="left"/>
              <w:rPr>
                <w:color w:val="4472C4" w:themeColor="accent5"/>
                <w:lang w:val="en-US"/>
              </w:rPr>
            </w:pPr>
            <w:r w:rsidRPr="00454FC9">
              <w:rPr>
                <w:color w:val="4472C4" w:themeColor="accent5"/>
                <w:lang w:val="fr-FR"/>
              </w:rPr>
              <w:t>…. [</w:t>
            </w:r>
            <w:proofErr w:type="spellStart"/>
            <w:r w:rsidRPr="00454FC9">
              <w:rPr>
                <w:color w:val="4472C4" w:themeColor="accent5"/>
                <w:lang w:val="fr-FR"/>
              </w:rPr>
              <w:t>zîp</w:t>
            </w:r>
            <w:proofErr w:type="spellEnd"/>
            <w:r w:rsidRPr="00454FC9">
              <w:rPr>
                <w:color w:val="4472C4" w:themeColor="accent5"/>
                <w:lang w:val="fr-FR"/>
              </w:rPr>
              <w:t>/post code]</w:t>
            </w:r>
          </w:p>
        </w:tc>
      </w:tr>
      <w:tr w:rsidR="00454FC9" w:rsidRPr="00454FC9" w14:paraId="2F130CFE" w14:textId="77777777" w:rsidTr="003D0BBD">
        <w:trPr>
          <w:trHeight w:val="320"/>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6AE27CDF" w14:textId="77777777" w:rsidR="00454FC9" w:rsidRPr="00454FC9" w:rsidRDefault="00454FC9" w:rsidP="003D0BBD">
            <w:pPr>
              <w:rPr>
                <w:color w:val="4472C4" w:themeColor="accent5"/>
                <w:lang w:val="en-US"/>
              </w:rPr>
            </w:pPr>
            <w:r w:rsidRPr="00454FC9">
              <w:rPr>
                <w:b/>
                <w:bCs/>
                <w:color w:val="4472C4" w:themeColor="accent5"/>
                <w:lang w:val="nl-BE"/>
              </w:rPr>
              <w:t>S4</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0DDD751F" w14:textId="77777777" w:rsidR="00454FC9" w:rsidRPr="00454FC9" w:rsidRDefault="00454FC9" w:rsidP="003D0BBD">
            <w:pPr>
              <w:rPr>
                <w:color w:val="4472C4" w:themeColor="accent5"/>
                <w:lang w:val="en-US"/>
              </w:rPr>
            </w:pPr>
            <w:r w:rsidRPr="00454FC9">
              <w:rPr>
                <w:color w:val="4472C4" w:themeColor="accent5"/>
                <w:lang w:val="en-US"/>
              </w:rPr>
              <w:t>Year of birth</w:t>
            </w:r>
          </w:p>
        </w:tc>
        <w:tc>
          <w:tcPr>
            <w:tcW w:w="2835"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03E2CE5A" w14:textId="77777777" w:rsidR="00454FC9" w:rsidRPr="00454FC9" w:rsidRDefault="00454FC9" w:rsidP="003D0BBD">
            <w:pPr>
              <w:jc w:val="left"/>
              <w:rPr>
                <w:color w:val="4472C4" w:themeColor="accent5"/>
                <w:lang w:val="en-US"/>
              </w:rPr>
            </w:pPr>
            <w:r w:rsidRPr="00454FC9">
              <w:rPr>
                <w:color w:val="4472C4" w:themeColor="accent5"/>
                <w:lang w:val="fr-FR"/>
              </w:rPr>
              <w:t>.... [</w:t>
            </w:r>
            <w:proofErr w:type="spellStart"/>
            <w:r w:rsidRPr="00454FC9">
              <w:rPr>
                <w:color w:val="4472C4" w:themeColor="accent5"/>
                <w:lang w:val="fr-FR"/>
              </w:rPr>
              <w:t>year</w:t>
            </w:r>
            <w:proofErr w:type="spellEnd"/>
            <w:r w:rsidRPr="00454FC9">
              <w:rPr>
                <w:color w:val="4472C4" w:themeColor="accent5"/>
                <w:lang w:val="fr-FR"/>
              </w:rPr>
              <w:t>]</w:t>
            </w:r>
          </w:p>
        </w:tc>
      </w:tr>
      <w:tr w:rsidR="00454FC9" w:rsidRPr="00454FC9" w14:paraId="0D049B34" w14:textId="77777777" w:rsidTr="003D0BBD">
        <w:trPr>
          <w:trHeight w:val="2166"/>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08E62BE4" w14:textId="77777777" w:rsidR="00454FC9" w:rsidRPr="00454FC9" w:rsidRDefault="00454FC9" w:rsidP="003D0BBD">
            <w:pPr>
              <w:rPr>
                <w:color w:val="4472C4" w:themeColor="accent5"/>
                <w:lang w:val="en-US"/>
              </w:rPr>
            </w:pPr>
            <w:r w:rsidRPr="00454FC9">
              <w:rPr>
                <w:b/>
                <w:bCs/>
                <w:color w:val="4472C4" w:themeColor="accent5"/>
                <w:lang w:val="nl-BE"/>
              </w:rPr>
              <w:t>S5</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012E857A" w14:textId="77777777" w:rsidR="00454FC9" w:rsidRPr="00454FC9" w:rsidRDefault="00454FC9" w:rsidP="003D0BBD">
            <w:pPr>
              <w:rPr>
                <w:color w:val="4472C4" w:themeColor="accent5"/>
                <w:lang w:val="en-US"/>
              </w:rPr>
            </w:pPr>
            <w:r w:rsidRPr="00454FC9">
              <w:rPr>
                <w:color w:val="4472C4" w:themeColor="accent5"/>
                <w:lang w:val="en-US"/>
              </w:rPr>
              <w:t>What is the highest diploma you have obtained?</w:t>
            </w:r>
          </w:p>
        </w:tc>
        <w:tc>
          <w:tcPr>
            <w:tcW w:w="2835"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70C33CE9" w14:textId="77777777" w:rsidR="00454FC9" w:rsidRPr="00454FC9" w:rsidRDefault="00454FC9" w:rsidP="003D0BBD">
            <w:pPr>
              <w:jc w:val="left"/>
              <w:rPr>
                <w:color w:val="4472C4" w:themeColor="accent5"/>
                <w:lang w:val="en-US"/>
              </w:rPr>
            </w:pPr>
            <w:r w:rsidRPr="00454FC9">
              <w:rPr>
                <w:color w:val="4472C4" w:themeColor="accent5"/>
                <w:lang w:val="en-US"/>
              </w:rPr>
              <w:t xml:space="preserve">1. less than a </w:t>
            </w:r>
            <w:proofErr w:type="spellStart"/>
            <w:r w:rsidRPr="00454FC9">
              <w:rPr>
                <w:color w:val="4472C4" w:themeColor="accent5"/>
                <w:lang w:val="en-US"/>
              </w:rPr>
              <w:t>highschool</w:t>
            </w:r>
            <w:proofErr w:type="spellEnd"/>
            <w:r w:rsidRPr="00454FC9">
              <w:rPr>
                <w:color w:val="4472C4" w:themeColor="accent5"/>
                <w:lang w:val="en-US"/>
              </w:rPr>
              <w:t xml:space="preserve"> diploma,</w:t>
            </w:r>
            <w:r w:rsidRPr="00454FC9">
              <w:rPr>
                <w:color w:val="4472C4" w:themeColor="accent5"/>
                <w:lang w:val="en-US"/>
              </w:rPr>
              <w:br/>
              <w:t xml:space="preserve">2. </w:t>
            </w:r>
            <w:proofErr w:type="spellStart"/>
            <w:r w:rsidRPr="00454FC9">
              <w:rPr>
                <w:color w:val="4472C4" w:themeColor="accent5"/>
                <w:lang w:val="en-US"/>
              </w:rPr>
              <w:t>highschool</w:t>
            </w:r>
            <w:proofErr w:type="spellEnd"/>
            <w:r w:rsidRPr="00454FC9">
              <w:rPr>
                <w:color w:val="4472C4" w:themeColor="accent5"/>
                <w:lang w:val="en-US"/>
              </w:rPr>
              <w:t xml:space="preserve"> degree or equivalent</w:t>
            </w:r>
            <w:r w:rsidRPr="00454FC9">
              <w:rPr>
                <w:color w:val="4472C4" w:themeColor="accent5"/>
                <w:lang w:val="en-US"/>
              </w:rPr>
              <w:br/>
              <w:t>3. bachelor degree</w:t>
            </w:r>
            <w:r w:rsidRPr="00454FC9">
              <w:rPr>
                <w:color w:val="4472C4" w:themeColor="accent5"/>
                <w:lang w:val="en-US"/>
              </w:rPr>
              <w:br/>
              <w:t>4. master degree</w:t>
            </w:r>
            <w:r w:rsidRPr="00454FC9">
              <w:rPr>
                <w:color w:val="4472C4" w:themeColor="accent5"/>
                <w:lang w:val="en-US"/>
              </w:rPr>
              <w:br/>
              <w:t>5. Doctorate</w:t>
            </w:r>
            <w:r w:rsidRPr="00454FC9">
              <w:rPr>
                <w:color w:val="4472C4" w:themeColor="accent5"/>
                <w:lang w:val="en-US"/>
              </w:rPr>
              <w:br/>
              <w:t xml:space="preserve">9. NA </w:t>
            </w:r>
          </w:p>
        </w:tc>
      </w:tr>
      <w:tr w:rsidR="00454FC9" w:rsidRPr="00454FC9" w14:paraId="62D9B63F" w14:textId="77777777" w:rsidTr="003D0BBD">
        <w:trPr>
          <w:trHeight w:val="1488"/>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04C2CFC5" w14:textId="77777777" w:rsidR="00454FC9" w:rsidRPr="00454FC9" w:rsidRDefault="00454FC9" w:rsidP="003D0BBD">
            <w:pPr>
              <w:rPr>
                <w:color w:val="4472C4" w:themeColor="accent5"/>
                <w:lang w:val="en-US"/>
              </w:rPr>
            </w:pPr>
            <w:r w:rsidRPr="00454FC9">
              <w:rPr>
                <w:b/>
                <w:bCs/>
                <w:color w:val="4472C4" w:themeColor="accent5"/>
                <w:lang w:val="nl-BE"/>
              </w:rPr>
              <w:t>S7</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40A95CAF" w14:textId="77777777" w:rsidR="00454FC9" w:rsidRPr="00454FC9" w:rsidRDefault="00454FC9" w:rsidP="003D0BBD">
            <w:pPr>
              <w:rPr>
                <w:color w:val="4472C4" w:themeColor="accent5"/>
                <w:lang w:val="en-US"/>
              </w:rPr>
            </w:pPr>
            <w:r w:rsidRPr="00454FC9">
              <w:rPr>
                <w:color w:val="4472C4" w:themeColor="accent5"/>
                <w:lang w:val="en-US"/>
              </w:rPr>
              <w:t>How many family members are currently living in your household (including yourself)?  Children living in student accommodation who come home during the weekend also count as a household member.</w:t>
            </w:r>
          </w:p>
        </w:tc>
        <w:tc>
          <w:tcPr>
            <w:tcW w:w="2835"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3C556E2E" w14:textId="77777777" w:rsidR="00454FC9" w:rsidRPr="00454FC9" w:rsidRDefault="00454FC9" w:rsidP="003D0BBD">
            <w:pPr>
              <w:jc w:val="left"/>
              <w:rPr>
                <w:color w:val="4472C4" w:themeColor="accent5"/>
                <w:lang w:val="en-US"/>
              </w:rPr>
            </w:pPr>
            <w:r w:rsidRPr="00454FC9">
              <w:rPr>
                <w:color w:val="4472C4" w:themeColor="accent5"/>
                <w:lang w:val="fr-FR"/>
              </w:rPr>
              <w:t> </w:t>
            </w:r>
          </w:p>
          <w:p w14:paraId="3470B4ED" w14:textId="77777777" w:rsidR="00454FC9" w:rsidRPr="00454FC9" w:rsidRDefault="00454FC9" w:rsidP="003D0BBD">
            <w:pPr>
              <w:jc w:val="left"/>
              <w:rPr>
                <w:color w:val="4472C4" w:themeColor="accent5"/>
                <w:lang w:val="en-US"/>
              </w:rPr>
            </w:pPr>
            <w:r w:rsidRPr="00454FC9">
              <w:rPr>
                <w:color w:val="4472C4" w:themeColor="accent5"/>
                <w:lang w:val="fr-FR"/>
              </w:rPr>
              <w:t> </w:t>
            </w:r>
          </w:p>
        </w:tc>
      </w:tr>
      <w:tr w:rsidR="00454FC9" w:rsidRPr="00FB327F" w14:paraId="6E2FFADC" w14:textId="77777777" w:rsidTr="003D0BBD">
        <w:trPr>
          <w:trHeight w:val="498"/>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55317A09" w14:textId="77777777" w:rsidR="00454FC9" w:rsidRPr="00454FC9" w:rsidRDefault="00454FC9" w:rsidP="003D0BBD">
            <w:pPr>
              <w:rPr>
                <w:color w:val="4472C4" w:themeColor="accent5"/>
                <w:lang w:val="en-US"/>
              </w:rPr>
            </w:pPr>
            <w:r w:rsidRPr="00454FC9">
              <w:rPr>
                <w:b/>
                <w:bCs/>
                <w:color w:val="4472C4" w:themeColor="accent5"/>
                <w:lang w:val="en-US"/>
              </w:rPr>
              <w:t>S8</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66237B5E" w14:textId="77777777" w:rsidR="00454FC9" w:rsidRPr="00454FC9" w:rsidRDefault="00454FC9" w:rsidP="003D0BBD">
            <w:pPr>
              <w:rPr>
                <w:color w:val="4472C4" w:themeColor="accent5"/>
                <w:lang w:val="en-US"/>
              </w:rPr>
            </w:pPr>
            <w:r w:rsidRPr="00454FC9">
              <w:rPr>
                <w:color w:val="4472C4" w:themeColor="accent5"/>
                <w:lang w:val="en-US"/>
              </w:rPr>
              <w:t>And how many of those are children younger than 18?</w:t>
            </w:r>
          </w:p>
          <w:p w14:paraId="7A40A5A7" w14:textId="77777777" w:rsidR="00454FC9" w:rsidRPr="00454FC9" w:rsidRDefault="00454FC9" w:rsidP="003D0BBD">
            <w:pPr>
              <w:rPr>
                <w:color w:val="4472C4" w:themeColor="accent5"/>
                <w:lang w:val="pt-PT"/>
              </w:rPr>
            </w:pPr>
            <w:r w:rsidRPr="00454FC9">
              <w:rPr>
                <w:color w:val="4472C4" w:themeColor="accent5"/>
                <w:lang w:val="fr-BE"/>
              </w:rPr>
              <w:t>Combien d’enfants de 18 ans ou moins compte votre ménage ?</w:t>
            </w:r>
          </w:p>
        </w:tc>
        <w:tc>
          <w:tcPr>
            <w:tcW w:w="2835"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1D1FF613" w14:textId="77777777" w:rsidR="00454FC9" w:rsidRPr="00454FC9" w:rsidRDefault="00454FC9" w:rsidP="003D0BBD">
            <w:pPr>
              <w:jc w:val="left"/>
              <w:rPr>
                <w:color w:val="4472C4" w:themeColor="accent5"/>
                <w:lang w:val="pt-PT"/>
              </w:rPr>
            </w:pPr>
            <w:r w:rsidRPr="00454FC9">
              <w:rPr>
                <w:color w:val="4472C4" w:themeColor="accent5"/>
                <w:lang w:val="fr-BE"/>
              </w:rPr>
              <w:t> </w:t>
            </w:r>
          </w:p>
        </w:tc>
      </w:tr>
      <w:tr w:rsidR="00454FC9" w:rsidRPr="00454FC9" w14:paraId="673DEF89" w14:textId="77777777" w:rsidTr="003D0BBD">
        <w:trPr>
          <w:trHeight w:val="1760"/>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41B7C075" w14:textId="77777777" w:rsidR="00454FC9" w:rsidRPr="00454FC9" w:rsidRDefault="00454FC9" w:rsidP="003D0BBD">
            <w:pPr>
              <w:rPr>
                <w:color w:val="4472C4" w:themeColor="accent5"/>
                <w:lang w:val="en-US"/>
              </w:rPr>
            </w:pPr>
            <w:r w:rsidRPr="00454FC9">
              <w:rPr>
                <w:b/>
                <w:bCs/>
                <w:color w:val="4472C4" w:themeColor="accent5"/>
                <w:lang w:val="en-US"/>
              </w:rPr>
              <w:t>S10</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415F3021" w14:textId="77777777" w:rsidR="00454FC9" w:rsidRPr="00454FC9" w:rsidRDefault="00454FC9" w:rsidP="003D0BBD">
            <w:pPr>
              <w:rPr>
                <w:color w:val="4472C4" w:themeColor="accent5"/>
                <w:lang w:val="en-US"/>
              </w:rPr>
            </w:pPr>
            <w:r w:rsidRPr="00454FC9">
              <w:rPr>
                <w:color w:val="4472C4" w:themeColor="accent5"/>
                <w:lang w:val="en-US"/>
              </w:rPr>
              <w:t>Is the dwelling that you spend most of your time a property of yours or your family, or does it belong to someone else?</w:t>
            </w:r>
          </w:p>
        </w:tc>
        <w:tc>
          <w:tcPr>
            <w:tcW w:w="2835"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7BC643D7" w14:textId="77777777" w:rsidR="00454FC9" w:rsidRPr="00454FC9" w:rsidRDefault="00454FC9" w:rsidP="003D0BBD">
            <w:pPr>
              <w:jc w:val="left"/>
              <w:rPr>
                <w:color w:val="4472C4" w:themeColor="accent5"/>
                <w:lang w:val="en-US"/>
              </w:rPr>
            </w:pPr>
            <w:r w:rsidRPr="00454FC9">
              <w:rPr>
                <w:color w:val="4472C4" w:themeColor="accent5"/>
                <w:lang w:val="en-US"/>
              </w:rPr>
              <w:t>1. I am owner or co-owner</w:t>
            </w:r>
          </w:p>
          <w:p w14:paraId="002597DB" w14:textId="77777777" w:rsidR="00454FC9" w:rsidRPr="00454FC9" w:rsidRDefault="00454FC9" w:rsidP="003D0BBD">
            <w:pPr>
              <w:jc w:val="left"/>
              <w:rPr>
                <w:color w:val="4472C4" w:themeColor="accent5"/>
                <w:lang w:val="en-US"/>
              </w:rPr>
            </w:pPr>
            <w:r w:rsidRPr="00454FC9">
              <w:rPr>
                <w:color w:val="4472C4" w:themeColor="accent5"/>
                <w:lang w:val="en-US"/>
              </w:rPr>
              <w:t>2. It is the property of another family member</w:t>
            </w:r>
          </w:p>
          <w:p w14:paraId="3D3F4CB4" w14:textId="77777777" w:rsidR="00454FC9" w:rsidRPr="00454FC9" w:rsidRDefault="00454FC9" w:rsidP="003D0BBD">
            <w:pPr>
              <w:jc w:val="left"/>
              <w:rPr>
                <w:color w:val="4472C4" w:themeColor="accent5"/>
                <w:lang w:val="en-US"/>
              </w:rPr>
            </w:pPr>
            <w:r w:rsidRPr="00454FC9">
              <w:rPr>
                <w:color w:val="4472C4" w:themeColor="accent5"/>
                <w:lang w:val="en-US"/>
              </w:rPr>
              <w:t>3. It is the property of someone else</w:t>
            </w:r>
          </w:p>
          <w:p w14:paraId="406E6C4F" w14:textId="77777777" w:rsidR="00454FC9" w:rsidRPr="00454FC9" w:rsidRDefault="00454FC9" w:rsidP="003D0BBD">
            <w:pPr>
              <w:jc w:val="left"/>
              <w:rPr>
                <w:color w:val="4472C4" w:themeColor="accent5"/>
                <w:lang w:val="en-US"/>
              </w:rPr>
            </w:pPr>
            <w:r w:rsidRPr="00454FC9">
              <w:rPr>
                <w:color w:val="4472C4" w:themeColor="accent5"/>
                <w:lang w:val="nl-BE"/>
              </w:rPr>
              <w:lastRenderedPageBreak/>
              <w:t>9. Don't know/ NA</w:t>
            </w:r>
          </w:p>
        </w:tc>
      </w:tr>
      <w:tr w:rsidR="00454FC9" w:rsidRPr="00454FC9" w14:paraId="0B2BBD06" w14:textId="77777777" w:rsidTr="003D0BBD">
        <w:trPr>
          <w:trHeight w:val="799"/>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4E1B36A2" w14:textId="77777777" w:rsidR="00454FC9" w:rsidRPr="00454FC9" w:rsidRDefault="00454FC9" w:rsidP="003D0BBD">
            <w:pPr>
              <w:rPr>
                <w:color w:val="4472C4" w:themeColor="accent5"/>
                <w:lang w:val="en-US"/>
              </w:rPr>
            </w:pPr>
            <w:r w:rsidRPr="00454FC9">
              <w:rPr>
                <w:b/>
                <w:bCs/>
                <w:color w:val="4472C4" w:themeColor="accent5"/>
                <w:lang w:val="en-US"/>
              </w:rPr>
              <w:lastRenderedPageBreak/>
              <w:t>S11</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050BB2DB" w14:textId="77777777" w:rsidR="00454FC9" w:rsidRPr="00454FC9" w:rsidRDefault="00454FC9" w:rsidP="003D0BBD">
            <w:pPr>
              <w:rPr>
                <w:color w:val="4472C4" w:themeColor="accent5"/>
                <w:lang w:val="en-US"/>
              </w:rPr>
            </w:pPr>
            <w:r w:rsidRPr="00454FC9">
              <w:rPr>
                <w:color w:val="4472C4" w:themeColor="accent5"/>
                <w:lang w:val="en-US"/>
              </w:rPr>
              <w:t xml:space="preserve">For how long have you been living in this dwelling? </w:t>
            </w:r>
          </w:p>
        </w:tc>
        <w:tc>
          <w:tcPr>
            <w:tcW w:w="2835"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2CD93268" w14:textId="77777777" w:rsidR="00454FC9" w:rsidRPr="00454FC9" w:rsidRDefault="00454FC9" w:rsidP="003D0BBD">
            <w:pPr>
              <w:jc w:val="left"/>
              <w:rPr>
                <w:color w:val="4472C4" w:themeColor="accent5"/>
                <w:lang w:val="en-US"/>
              </w:rPr>
            </w:pPr>
            <w:r w:rsidRPr="00454FC9">
              <w:rPr>
                <w:color w:val="4472C4" w:themeColor="accent5"/>
                <w:lang w:val="en-US"/>
              </w:rPr>
              <w:t>1. Less than 1 year</w:t>
            </w:r>
          </w:p>
          <w:p w14:paraId="236F9820" w14:textId="77777777" w:rsidR="00454FC9" w:rsidRPr="00454FC9" w:rsidRDefault="00454FC9" w:rsidP="003D0BBD">
            <w:pPr>
              <w:jc w:val="left"/>
              <w:rPr>
                <w:color w:val="4472C4" w:themeColor="accent5"/>
                <w:lang w:val="en-US"/>
              </w:rPr>
            </w:pPr>
            <w:r w:rsidRPr="00454FC9">
              <w:rPr>
                <w:color w:val="4472C4" w:themeColor="accent5"/>
                <w:lang w:val="en-US"/>
              </w:rPr>
              <w:t>2. More than one year : (Indicate in years)</w:t>
            </w:r>
          </w:p>
        </w:tc>
      </w:tr>
      <w:tr w:rsidR="00454FC9" w:rsidRPr="00454FC9" w14:paraId="4192B713" w14:textId="77777777" w:rsidTr="003D0BBD">
        <w:trPr>
          <w:trHeight w:val="996"/>
        </w:trPr>
        <w:tc>
          <w:tcPr>
            <w:tcW w:w="841"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hideMark/>
          </w:tcPr>
          <w:p w14:paraId="27FF47E7" w14:textId="77777777" w:rsidR="00454FC9" w:rsidRPr="00454FC9" w:rsidRDefault="00454FC9" w:rsidP="003D0BBD">
            <w:pPr>
              <w:rPr>
                <w:color w:val="4472C4" w:themeColor="accent5"/>
                <w:lang w:val="en-US"/>
              </w:rPr>
            </w:pPr>
            <w:r w:rsidRPr="00454FC9">
              <w:rPr>
                <w:b/>
                <w:bCs/>
                <w:color w:val="4472C4" w:themeColor="accent5"/>
                <w:lang w:val="en-US"/>
              </w:rPr>
              <w:t>DWEL1</w:t>
            </w:r>
          </w:p>
        </w:tc>
        <w:tc>
          <w:tcPr>
            <w:tcW w:w="5245"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5" w:type="dxa"/>
              <w:bottom w:w="0" w:type="dxa"/>
              <w:right w:w="15" w:type="dxa"/>
            </w:tcMar>
            <w:vAlign w:val="bottom"/>
            <w:hideMark/>
          </w:tcPr>
          <w:p w14:paraId="07762FA7" w14:textId="77777777" w:rsidR="00454FC9" w:rsidRPr="00454FC9" w:rsidRDefault="00454FC9" w:rsidP="003D0BBD">
            <w:pPr>
              <w:rPr>
                <w:color w:val="4472C4" w:themeColor="accent5"/>
                <w:lang w:val="en-US"/>
              </w:rPr>
            </w:pPr>
            <w:r w:rsidRPr="00454FC9">
              <w:rPr>
                <w:color w:val="4472C4" w:themeColor="accent5"/>
                <w:lang w:val="en-US"/>
              </w:rPr>
              <w:t>In approximately which year was the dwelling you live in built?</w:t>
            </w:r>
          </w:p>
        </w:tc>
        <w:tc>
          <w:tcPr>
            <w:tcW w:w="2835"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5" w:type="dxa"/>
              <w:bottom w:w="0" w:type="dxa"/>
              <w:right w:w="15" w:type="dxa"/>
            </w:tcMar>
            <w:vAlign w:val="bottom"/>
            <w:hideMark/>
          </w:tcPr>
          <w:p w14:paraId="5C0EDF20" w14:textId="77777777" w:rsidR="00454FC9" w:rsidRPr="00454FC9" w:rsidRDefault="00454FC9" w:rsidP="003D0BBD">
            <w:pPr>
              <w:jc w:val="left"/>
              <w:rPr>
                <w:color w:val="4472C4" w:themeColor="accent5"/>
                <w:lang w:val="en-US"/>
              </w:rPr>
            </w:pPr>
            <w:r w:rsidRPr="00454FC9">
              <w:rPr>
                <w:color w:val="4472C4" w:themeColor="accent5"/>
                <w:lang w:val="en-US"/>
              </w:rPr>
              <w:t> … [year]</w:t>
            </w:r>
          </w:p>
        </w:tc>
      </w:tr>
      <w:tr w:rsidR="00454FC9" w:rsidRPr="00454FC9" w14:paraId="29BBC5CE" w14:textId="77777777" w:rsidTr="003D0BBD">
        <w:trPr>
          <w:trHeight w:val="498"/>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hideMark/>
          </w:tcPr>
          <w:p w14:paraId="348635AF" w14:textId="77777777" w:rsidR="00454FC9" w:rsidRPr="00454FC9" w:rsidRDefault="00454FC9" w:rsidP="003D0BBD">
            <w:pPr>
              <w:rPr>
                <w:color w:val="4472C4" w:themeColor="accent5"/>
                <w:lang w:val="en-US"/>
              </w:rPr>
            </w:pPr>
            <w:r w:rsidRPr="00454FC9">
              <w:rPr>
                <w:b/>
                <w:bCs/>
                <w:color w:val="4472C4" w:themeColor="accent5"/>
                <w:lang w:val="en-US"/>
              </w:rPr>
              <w:t>DWEL2</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hideMark/>
          </w:tcPr>
          <w:p w14:paraId="1BC655FD" w14:textId="77777777" w:rsidR="00454FC9" w:rsidRPr="00454FC9" w:rsidRDefault="00454FC9" w:rsidP="003D0BBD">
            <w:pPr>
              <w:rPr>
                <w:color w:val="4472C4" w:themeColor="accent5"/>
                <w:lang w:val="en-US"/>
              </w:rPr>
            </w:pPr>
            <w:r w:rsidRPr="00454FC9">
              <w:rPr>
                <w:color w:val="4472C4" w:themeColor="accent5"/>
                <w:lang w:val="en-US"/>
              </w:rPr>
              <w:t>IF dwel1 is older than 10 years: Was the dwelling renovated for energy-saving purposes (e.g. insulation, windows, …)?</w:t>
            </w:r>
          </w:p>
        </w:tc>
        <w:tc>
          <w:tcPr>
            <w:tcW w:w="283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hideMark/>
          </w:tcPr>
          <w:p w14:paraId="22DD9577" w14:textId="77777777" w:rsidR="00454FC9" w:rsidRPr="00454FC9" w:rsidRDefault="00454FC9" w:rsidP="003D0BBD">
            <w:pPr>
              <w:jc w:val="left"/>
              <w:rPr>
                <w:color w:val="4472C4" w:themeColor="accent5"/>
                <w:lang w:val="en-US"/>
              </w:rPr>
            </w:pPr>
            <w:r w:rsidRPr="00454FC9">
              <w:rPr>
                <w:color w:val="4472C4" w:themeColor="accent5"/>
                <w:lang w:val="en-US"/>
              </w:rPr>
              <w:t>1. Yes</w:t>
            </w:r>
            <w:r w:rsidRPr="00454FC9">
              <w:rPr>
                <w:color w:val="4472C4" w:themeColor="accent5"/>
                <w:lang w:val="en-US"/>
              </w:rPr>
              <w:br/>
              <w:t>2. No</w:t>
            </w:r>
            <w:r w:rsidRPr="00454FC9">
              <w:rPr>
                <w:color w:val="4472C4" w:themeColor="accent5"/>
                <w:lang w:val="en-US"/>
              </w:rPr>
              <w:br/>
              <w:t>9. I don't know/NA</w:t>
            </w:r>
          </w:p>
        </w:tc>
      </w:tr>
      <w:tr w:rsidR="00454FC9" w:rsidRPr="00454FC9" w14:paraId="2C8AFFA3" w14:textId="77777777" w:rsidTr="003D0BBD">
        <w:trPr>
          <w:trHeight w:val="498"/>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hideMark/>
          </w:tcPr>
          <w:p w14:paraId="23A045EE" w14:textId="77777777" w:rsidR="00454FC9" w:rsidRPr="00454FC9" w:rsidRDefault="00454FC9" w:rsidP="003D0BBD">
            <w:pPr>
              <w:rPr>
                <w:color w:val="4472C4" w:themeColor="accent5"/>
                <w:lang w:val="en-US"/>
              </w:rPr>
            </w:pPr>
            <w:r w:rsidRPr="00454FC9">
              <w:rPr>
                <w:b/>
                <w:bCs/>
                <w:color w:val="4472C4" w:themeColor="accent5"/>
                <w:lang w:val="en-US"/>
              </w:rPr>
              <w:t>DWEL3</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bottom"/>
            <w:hideMark/>
          </w:tcPr>
          <w:p w14:paraId="56A789FC" w14:textId="77777777" w:rsidR="00454FC9" w:rsidRPr="00454FC9" w:rsidRDefault="00454FC9" w:rsidP="003D0BBD">
            <w:pPr>
              <w:rPr>
                <w:color w:val="4472C4" w:themeColor="accent5"/>
                <w:lang w:val="en-US"/>
              </w:rPr>
            </w:pPr>
            <w:r w:rsidRPr="00454FC9">
              <w:rPr>
                <w:color w:val="4472C4" w:themeColor="accent5"/>
                <w:lang w:val="en-US"/>
              </w:rPr>
              <w:t>In what type of dwelling do you live?</w:t>
            </w:r>
          </w:p>
        </w:tc>
        <w:tc>
          <w:tcPr>
            <w:tcW w:w="2835"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bottom"/>
            <w:hideMark/>
          </w:tcPr>
          <w:p w14:paraId="7465702B" w14:textId="37DC7248" w:rsidR="00454FC9" w:rsidRPr="00454FC9" w:rsidRDefault="00FB327F" w:rsidP="00FB327F">
            <w:pPr>
              <w:tabs>
                <w:tab w:val="num" w:pos="720"/>
              </w:tabs>
              <w:jc w:val="left"/>
              <w:rPr>
                <w:color w:val="4472C4" w:themeColor="accent5"/>
                <w:highlight w:val="yellow"/>
                <w:lang w:val="en-US"/>
              </w:rPr>
            </w:pPr>
            <w:r>
              <w:rPr>
                <w:color w:val="4472C4" w:themeColor="accent5"/>
                <w:highlight w:val="yellow"/>
                <w:lang w:val="en-US"/>
              </w:rPr>
              <w:t xml:space="preserve">1. </w:t>
            </w:r>
            <w:r w:rsidR="00454FC9" w:rsidRPr="00454FC9">
              <w:rPr>
                <w:color w:val="4472C4" w:themeColor="accent5"/>
                <w:highlight w:val="yellow"/>
                <w:lang w:val="en-US"/>
              </w:rPr>
              <w:t>Studio/Apartment</w:t>
            </w:r>
          </w:p>
          <w:p w14:paraId="728D29D7" w14:textId="77777777" w:rsidR="00454FC9" w:rsidRPr="00454FC9" w:rsidRDefault="00454FC9" w:rsidP="003D0BBD">
            <w:pPr>
              <w:jc w:val="left"/>
              <w:rPr>
                <w:color w:val="4472C4" w:themeColor="accent5"/>
                <w:lang w:val="en-US"/>
              </w:rPr>
            </w:pPr>
            <w:r w:rsidRPr="00454FC9">
              <w:rPr>
                <w:color w:val="4472C4" w:themeColor="accent5"/>
                <w:highlight w:val="yellow"/>
                <w:lang w:val="en-US"/>
              </w:rPr>
              <w:t>2. Detached House</w:t>
            </w:r>
            <w:r w:rsidRPr="00454FC9">
              <w:rPr>
                <w:color w:val="4472C4" w:themeColor="accent5"/>
                <w:highlight w:val="yellow"/>
                <w:lang w:val="en-US"/>
              </w:rPr>
              <w:br/>
              <w:t>3. Semi-detached House</w:t>
            </w:r>
            <w:r w:rsidRPr="00454FC9">
              <w:rPr>
                <w:color w:val="4472C4" w:themeColor="accent5"/>
                <w:highlight w:val="yellow"/>
                <w:lang w:val="en-US"/>
              </w:rPr>
              <w:br/>
              <w:t>4. Terraced House</w:t>
            </w:r>
            <w:r w:rsidRPr="00454FC9">
              <w:rPr>
                <w:color w:val="4472C4" w:themeColor="accent5"/>
                <w:highlight w:val="yellow"/>
                <w:lang w:val="en-US"/>
              </w:rPr>
              <w:br/>
              <w:t>5. Other</w:t>
            </w:r>
          </w:p>
        </w:tc>
      </w:tr>
      <w:tr w:rsidR="00454FC9" w:rsidRPr="00454FC9" w14:paraId="2629BB2F" w14:textId="77777777" w:rsidTr="003D0BBD">
        <w:trPr>
          <w:trHeight w:val="1121"/>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hideMark/>
          </w:tcPr>
          <w:p w14:paraId="6B7DE4A8" w14:textId="77777777" w:rsidR="00454FC9" w:rsidRPr="00454FC9" w:rsidRDefault="00454FC9" w:rsidP="003D0BBD">
            <w:pPr>
              <w:rPr>
                <w:color w:val="4472C4" w:themeColor="accent5"/>
                <w:lang w:val="en-US"/>
              </w:rPr>
            </w:pPr>
            <w:r w:rsidRPr="00454FC9">
              <w:rPr>
                <w:b/>
                <w:bCs/>
                <w:color w:val="4472C4" w:themeColor="accent5"/>
                <w:lang w:val="en-US"/>
              </w:rPr>
              <w:t>DWEL4</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hideMark/>
          </w:tcPr>
          <w:p w14:paraId="57B9F611" w14:textId="77777777" w:rsidR="00454FC9" w:rsidRPr="00454FC9" w:rsidRDefault="00454FC9" w:rsidP="003D0BBD">
            <w:pPr>
              <w:rPr>
                <w:color w:val="4472C4" w:themeColor="accent5"/>
                <w:lang w:val="en-US"/>
              </w:rPr>
            </w:pPr>
            <w:r w:rsidRPr="00454FC9">
              <w:rPr>
                <w:color w:val="4472C4" w:themeColor="accent5"/>
                <w:lang w:val="en-US"/>
              </w:rPr>
              <w:t>Is the ground floor or basement in your dwelling used as a living space?</w:t>
            </w:r>
          </w:p>
        </w:tc>
        <w:tc>
          <w:tcPr>
            <w:tcW w:w="283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hideMark/>
          </w:tcPr>
          <w:p w14:paraId="1421DFE4" w14:textId="77777777" w:rsidR="00454FC9" w:rsidRPr="00454FC9" w:rsidRDefault="00454FC9" w:rsidP="003D0BBD">
            <w:pPr>
              <w:rPr>
                <w:color w:val="4472C4" w:themeColor="accent5"/>
                <w:lang w:val="en-US"/>
              </w:rPr>
            </w:pPr>
            <w:r w:rsidRPr="00454FC9">
              <w:rPr>
                <w:color w:val="4472C4" w:themeColor="accent5"/>
                <w:lang w:val="en-US"/>
              </w:rPr>
              <w:t>1. Yes</w:t>
            </w:r>
          </w:p>
          <w:p w14:paraId="7296EF03" w14:textId="77777777" w:rsidR="00454FC9" w:rsidRPr="00454FC9" w:rsidRDefault="00454FC9" w:rsidP="003D0BBD">
            <w:pPr>
              <w:rPr>
                <w:color w:val="4472C4" w:themeColor="accent5"/>
                <w:lang w:val="en-US"/>
              </w:rPr>
            </w:pPr>
            <w:r w:rsidRPr="00454FC9">
              <w:rPr>
                <w:color w:val="4472C4" w:themeColor="accent5"/>
                <w:lang w:val="en-US"/>
              </w:rPr>
              <w:t>2. No</w:t>
            </w:r>
          </w:p>
          <w:p w14:paraId="235C4758" w14:textId="77777777" w:rsidR="00454FC9" w:rsidRPr="00454FC9" w:rsidRDefault="00454FC9" w:rsidP="003D0BBD">
            <w:pPr>
              <w:rPr>
                <w:color w:val="4472C4" w:themeColor="accent5"/>
                <w:lang w:val="en-US"/>
              </w:rPr>
            </w:pPr>
            <w:r w:rsidRPr="00454FC9">
              <w:rPr>
                <w:color w:val="4472C4" w:themeColor="accent5"/>
                <w:lang w:val="en-US"/>
              </w:rPr>
              <w:t>9. I don't know/ NA</w:t>
            </w:r>
          </w:p>
        </w:tc>
      </w:tr>
      <w:tr w:rsidR="00454FC9" w:rsidRPr="00454FC9" w14:paraId="78A62B81" w14:textId="77777777" w:rsidTr="003D0BBD">
        <w:trPr>
          <w:trHeight w:val="985"/>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hideMark/>
          </w:tcPr>
          <w:p w14:paraId="29FEC71A" w14:textId="77777777" w:rsidR="00454FC9" w:rsidRPr="00454FC9" w:rsidRDefault="00454FC9" w:rsidP="003D0BBD">
            <w:pPr>
              <w:rPr>
                <w:color w:val="4472C4" w:themeColor="accent5"/>
                <w:lang w:val="en-US"/>
              </w:rPr>
            </w:pPr>
            <w:r w:rsidRPr="00454FC9">
              <w:rPr>
                <w:b/>
                <w:bCs/>
                <w:color w:val="4472C4" w:themeColor="accent5"/>
                <w:lang w:val="en-US"/>
              </w:rPr>
              <w:t>SMOKE</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bottom"/>
            <w:hideMark/>
          </w:tcPr>
          <w:p w14:paraId="2E28FFCC" w14:textId="77777777" w:rsidR="00454FC9" w:rsidRPr="00454FC9" w:rsidRDefault="00454FC9" w:rsidP="003D0BBD">
            <w:pPr>
              <w:rPr>
                <w:color w:val="4472C4" w:themeColor="accent5"/>
                <w:lang w:val="en-US"/>
              </w:rPr>
            </w:pPr>
            <w:r w:rsidRPr="00454FC9">
              <w:rPr>
                <w:color w:val="4472C4" w:themeColor="accent5"/>
                <w:lang w:val="en-US"/>
              </w:rPr>
              <w:t xml:space="preserve">Do you or does someone else in your house smoke indoors? </w:t>
            </w:r>
          </w:p>
        </w:tc>
        <w:tc>
          <w:tcPr>
            <w:tcW w:w="2835"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bottom"/>
            <w:hideMark/>
          </w:tcPr>
          <w:p w14:paraId="75E9F64B" w14:textId="77777777" w:rsidR="00454FC9" w:rsidRPr="00454FC9" w:rsidRDefault="00454FC9" w:rsidP="003D0BBD">
            <w:pPr>
              <w:numPr>
                <w:ilvl w:val="0"/>
                <w:numId w:val="2"/>
              </w:numPr>
              <w:rPr>
                <w:color w:val="4472C4" w:themeColor="accent5"/>
                <w:lang w:val="en-US"/>
              </w:rPr>
            </w:pPr>
            <w:r w:rsidRPr="00454FC9">
              <w:rPr>
                <w:color w:val="4472C4" w:themeColor="accent5"/>
                <w:lang w:val="en-US"/>
              </w:rPr>
              <w:t>Yes</w:t>
            </w:r>
          </w:p>
          <w:p w14:paraId="2B9A9C80" w14:textId="77777777" w:rsidR="00454FC9" w:rsidRPr="00454FC9" w:rsidRDefault="00454FC9" w:rsidP="003D0BBD">
            <w:pPr>
              <w:rPr>
                <w:color w:val="4472C4" w:themeColor="accent5"/>
                <w:lang w:val="en-US"/>
              </w:rPr>
            </w:pPr>
            <w:r w:rsidRPr="00454FC9">
              <w:rPr>
                <w:color w:val="4472C4" w:themeColor="accent5"/>
                <w:lang w:val="en-US"/>
              </w:rPr>
              <w:t>2. No</w:t>
            </w:r>
          </w:p>
          <w:p w14:paraId="65729AB6" w14:textId="77777777" w:rsidR="00454FC9" w:rsidRPr="00454FC9" w:rsidRDefault="00454FC9" w:rsidP="003D0BBD">
            <w:pPr>
              <w:rPr>
                <w:color w:val="4472C4" w:themeColor="accent5"/>
                <w:lang w:val="en-US"/>
              </w:rPr>
            </w:pPr>
            <w:r w:rsidRPr="00454FC9">
              <w:rPr>
                <w:color w:val="4472C4" w:themeColor="accent5"/>
                <w:lang w:val="en-US"/>
              </w:rPr>
              <w:t xml:space="preserve">9. NA </w:t>
            </w:r>
          </w:p>
        </w:tc>
      </w:tr>
    </w:tbl>
    <w:p w14:paraId="19DFE994" w14:textId="77777777" w:rsidR="00454FC9" w:rsidRPr="00454FC9" w:rsidRDefault="00454FC9" w:rsidP="00454FC9">
      <w:pPr>
        <w:rPr>
          <w:b/>
          <w:bCs/>
          <w:i/>
          <w:iCs/>
          <w:color w:val="4472C4" w:themeColor="accent5"/>
          <w:lang w:val="en-US"/>
        </w:rPr>
      </w:pPr>
    </w:p>
    <w:p w14:paraId="3729471E" w14:textId="77777777" w:rsidR="00454FC9" w:rsidRDefault="00454FC9" w:rsidP="00744328">
      <w:pPr>
        <w:spacing w:after="0"/>
        <w:jc w:val="left"/>
        <w:rPr>
          <w:rFonts w:asciiTheme="majorHAnsi" w:hAnsiTheme="majorHAnsi" w:cstheme="majorHAnsi"/>
          <w:lang w:val="pt-PT"/>
        </w:rPr>
      </w:pPr>
    </w:p>
    <w:p w14:paraId="3621F8D2" w14:textId="38BF7372" w:rsidR="0068707B" w:rsidRPr="00744328" w:rsidRDefault="009C4B3C" w:rsidP="00744328">
      <w:pPr>
        <w:spacing w:after="0"/>
        <w:jc w:val="left"/>
        <w:rPr>
          <w:rFonts w:asciiTheme="majorHAnsi" w:hAnsiTheme="majorHAnsi" w:cstheme="majorHAnsi"/>
          <w:b/>
          <w:i/>
          <w:lang w:val="pt-PT"/>
        </w:rPr>
      </w:pPr>
      <w:r w:rsidRPr="00744328">
        <w:rPr>
          <w:rFonts w:asciiTheme="majorHAnsi" w:hAnsiTheme="majorHAnsi" w:cstheme="majorHAnsi"/>
          <w:lang w:val="pt-PT"/>
        </w:rPr>
        <w:t>INTRO:</w:t>
      </w:r>
      <w:r w:rsidRPr="00744328">
        <w:rPr>
          <w:rFonts w:asciiTheme="majorHAnsi" w:hAnsiTheme="majorHAnsi" w:cstheme="majorHAnsi"/>
          <w:b/>
          <w:lang w:val="pt-PT"/>
        </w:rPr>
        <w:t xml:space="preserve"> </w:t>
      </w:r>
      <w:r w:rsidR="008D71FA" w:rsidRPr="00744328">
        <w:rPr>
          <w:rFonts w:asciiTheme="majorHAnsi" w:hAnsiTheme="majorHAnsi" w:cstheme="majorHAnsi"/>
          <w:b/>
          <w:i/>
          <w:lang w:val="pt-PT"/>
        </w:rPr>
        <w:t>Primeiro, gostaríamos de fazer algumas perguntas sobre si.</w:t>
      </w:r>
      <w:r w:rsidRPr="00744328">
        <w:rPr>
          <w:rFonts w:asciiTheme="majorHAnsi" w:hAnsiTheme="majorHAnsi" w:cstheme="majorHAnsi"/>
          <w:b/>
          <w:i/>
          <w:lang w:val="pt-PT"/>
        </w:rPr>
        <w:t xml:space="preserve"> </w:t>
      </w:r>
    </w:p>
    <w:tbl>
      <w:tblPr>
        <w:tblW w:w="5000" w:type="pct"/>
        <w:tblCellMar>
          <w:left w:w="0" w:type="dxa"/>
          <w:right w:w="0" w:type="dxa"/>
        </w:tblCellMar>
        <w:tblLook w:val="04A0" w:firstRow="1" w:lastRow="0" w:firstColumn="1" w:lastColumn="0" w:noHBand="0" w:noVBand="1"/>
      </w:tblPr>
      <w:tblGrid>
        <w:gridCol w:w="745"/>
        <w:gridCol w:w="5200"/>
        <w:gridCol w:w="3781"/>
      </w:tblGrid>
      <w:tr w:rsidR="0068707B" w:rsidRPr="00FB327F" w14:paraId="7F823129" w14:textId="77777777" w:rsidTr="00F53F2C">
        <w:trPr>
          <w:trHeight w:val="996"/>
        </w:trPr>
        <w:tc>
          <w:tcPr>
            <w:tcW w:w="383" w:type="pct"/>
            <w:tcBorders>
              <w:top w:val="single" w:sz="8" w:space="0" w:color="FFFFFF"/>
              <w:left w:val="single" w:sz="8" w:space="0" w:color="FFFFFF"/>
              <w:bottom w:val="single" w:sz="24" w:space="0" w:color="FFFFFF"/>
              <w:right w:val="single" w:sz="8" w:space="0" w:color="FFFFFF"/>
            </w:tcBorders>
            <w:shd w:val="clear" w:color="auto" w:fill="97CDCC"/>
            <w:tcMar>
              <w:top w:w="15" w:type="dxa"/>
              <w:left w:w="40" w:type="dxa"/>
              <w:bottom w:w="0" w:type="dxa"/>
              <w:right w:w="40" w:type="dxa"/>
            </w:tcMar>
            <w:hideMark/>
          </w:tcPr>
          <w:p w14:paraId="5053718C" w14:textId="77777777" w:rsidR="0068707B" w:rsidRPr="00744328" w:rsidRDefault="0068707B" w:rsidP="00744328">
            <w:pPr>
              <w:spacing w:after="0"/>
              <w:jc w:val="left"/>
              <w:rPr>
                <w:rFonts w:asciiTheme="majorHAnsi" w:hAnsiTheme="majorHAnsi" w:cstheme="majorHAnsi"/>
                <w:lang w:val="pt-PT"/>
              </w:rPr>
            </w:pPr>
            <w:r w:rsidRPr="00744328">
              <w:rPr>
                <w:rFonts w:asciiTheme="majorHAnsi" w:hAnsiTheme="majorHAnsi" w:cstheme="majorHAnsi"/>
                <w:b/>
                <w:bCs/>
                <w:lang w:val="pt-PT"/>
              </w:rPr>
              <w:t>S2</w:t>
            </w:r>
          </w:p>
          <w:p w14:paraId="2C37D8DC" w14:textId="77777777" w:rsidR="0068707B" w:rsidRPr="00744328" w:rsidRDefault="0068707B" w:rsidP="00744328">
            <w:pPr>
              <w:spacing w:after="0"/>
              <w:jc w:val="left"/>
              <w:rPr>
                <w:rFonts w:asciiTheme="majorHAnsi" w:hAnsiTheme="majorHAnsi" w:cstheme="majorHAnsi"/>
                <w:lang w:val="pt-PT"/>
              </w:rPr>
            </w:pPr>
            <w:r w:rsidRPr="00744328">
              <w:rPr>
                <w:rFonts w:asciiTheme="majorHAnsi" w:hAnsiTheme="majorHAnsi" w:cstheme="majorHAnsi"/>
                <w:b/>
                <w:bCs/>
                <w:lang w:val="pt-PT"/>
              </w:rPr>
              <w:t> </w:t>
            </w:r>
          </w:p>
        </w:tc>
        <w:tc>
          <w:tcPr>
            <w:tcW w:w="2673" w:type="pct"/>
            <w:tcBorders>
              <w:top w:val="single" w:sz="8" w:space="0" w:color="FFFFFF"/>
              <w:left w:val="single" w:sz="8" w:space="0" w:color="FFFFFF"/>
              <w:bottom w:val="single" w:sz="24" w:space="0" w:color="FFFFFF"/>
              <w:right w:val="single" w:sz="8" w:space="0" w:color="FFFFFF"/>
            </w:tcBorders>
            <w:shd w:val="clear" w:color="auto" w:fill="97CDCC"/>
            <w:tcMar>
              <w:top w:w="15" w:type="dxa"/>
              <w:left w:w="40" w:type="dxa"/>
              <w:bottom w:w="0" w:type="dxa"/>
              <w:right w:w="40" w:type="dxa"/>
            </w:tcMar>
            <w:hideMark/>
          </w:tcPr>
          <w:p w14:paraId="758730F5" w14:textId="18BFD7C3" w:rsidR="0068707B" w:rsidRPr="00744328" w:rsidRDefault="00C73B7F" w:rsidP="00744328">
            <w:pPr>
              <w:spacing w:after="0"/>
              <w:jc w:val="left"/>
              <w:rPr>
                <w:rFonts w:asciiTheme="majorHAnsi" w:hAnsiTheme="majorHAnsi" w:cstheme="majorHAnsi"/>
                <w:lang w:val="pt-PT"/>
              </w:rPr>
            </w:pPr>
            <w:r w:rsidRPr="00744328">
              <w:rPr>
                <w:rFonts w:asciiTheme="majorHAnsi" w:hAnsiTheme="majorHAnsi" w:cstheme="majorHAnsi"/>
                <w:lang w:val="pt-PT"/>
              </w:rPr>
              <w:t>G</w:t>
            </w:r>
            <w:r w:rsidR="00721B61" w:rsidRPr="00744328">
              <w:rPr>
                <w:rFonts w:asciiTheme="majorHAnsi" w:hAnsiTheme="majorHAnsi" w:cstheme="majorHAnsi"/>
                <w:lang w:val="pt-PT"/>
              </w:rPr>
              <w:t>énero</w:t>
            </w:r>
          </w:p>
        </w:tc>
        <w:tc>
          <w:tcPr>
            <w:tcW w:w="1944" w:type="pct"/>
            <w:tcBorders>
              <w:top w:val="single" w:sz="8" w:space="0" w:color="FFFFFF"/>
              <w:left w:val="single" w:sz="8" w:space="0" w:color="FFFFFF"/>
              <w:bottom w:val="single" w:sz="24" w:space="0" w:color="FFFFFF"/>
              <w:right w:val="single" w:sz="8" w:space="0" w:color="FFFFFF"/>
            </w:tcBorders>
            <w:shd w:val="clear" w:color="auto" w:fill="97CDCC"/>
            <w:tcMar>
              <w:top w:w="15" w:type="dxa"/>
              <w:left w:w="40" w:type="dxa"/>
              <w:bottom w:w="0" w:type="dxa"/>
              <w:right w:w="40" w:type="dxa"/>
            </w:tcMar>
            <w:hideMark/>
          </w:tcPr>
          <w:p w14:paraId="5E6E1A51" w14:textId="4BB9AB53" w:rsidR="0068707B" w:rsidRPr="00744328" w:rsidRDefault="0068707B" w:rsidP="00744328">
            <w:pPr>
              <w:spacing w:after="0" w:line="240" w:lineRule="auto"/>
              <w:jc w:val="left"/>
              <w:rPr>
                <w:rFonts w:asciiTheme="majorHAnsi" w:hAnsiTheme="majorHAnsi" w:cstheme="majorHAnsi"/>
                <w:lang w:val="pt-PT"/>
              </w:rPr>
            </w:pPr>
            <w:r w:rsidRPr="00744328">
              <w:rPr>
                <w:rFonts w:asciiTheme="majorHAnsi" w:hAnsiTheme="majorHAnsi" w:cstheme="majorHAnsi"/>
                <w:lang w:val="pt-PT"/>
              </w:rPr>
              <w:t>1. Ma</w:t>
            </w:r>
            <w:r w:rsidR="008D71FA" w:rsidRPr="00744328">
              <w:rPr>
                <w:rFonts w:asciiTheme="majorHAnsi" w:hAnsiTheme="majorHAnsi" w:cstheme="majorHAnsi"/>
                <w:lang w:val="pt-PT"/>
              </w:rPr>
              <w:t>sculino</w:t>
            </w:r>
            <w:r w:rsidRPr="00744328">
              <w:rPr>
                <w:rFonts w:asciiTheme="majorHAnsi" w:hAnsiTheme="majorHAnsi" w:cstheme="majorHAnsi"/>
                <w:lang w:val="pt-PT"/>
              </w:rPr>
              <w:br/>
              <w:t>2. Fe</w:t>
            </w:r>
            <w:r w:rsidR="008D71FA" w:rsidRPr="00744328">
              <w:rPr>
                <w:rFonts w:asciiTheme="majorHAnsi" w:hAnsiTheme="majorHAnsi" w:cstheme="majorHAnsi"/>
                <w:lang w:val="pt-PT"/>
              </w:rPr>
              <w:t>minino</w:t>
            </w:r>
            <w:r w:rsidRPr="00744328">
              <w:rPr>
                <w:rFonts w:asciiTheme="majorHAnsi" w:hAnsiTheme="majorHAnsi" w:cstheme="majorHAnsi"/>
                <w:lang w:val="pt-PT"/>
              </w:rPr>
              <w:br/>
              <w:t>3. O</w:t>
            </w:r>
            <w:r w:rsidR="008D71FA" w:rsidRPr="00744328">
              <w:rPr>
                <w:rFonts w:asciiTheme="majorHAnsi" w:hAnsiTheme="majorHAnsi" w:cstheme="majorHAnsi"/>
                <w:lang w:val="pt-PT"/>
              </w:rPr>
              <w:t>utro</w:t>
            </w:r>
          </w:p>
          <w:p w14:paraId="40F4843F" w14:textId="1269B2E8" w:rsidR="0068707B" w:rsidRPr="00744328" w:rsidRDefault="0068707B" w:rsidP="00744328">
            <w:pPr>
              <w:spacing w:after="0" w:line="240" w:lineRule="auto"/>
              <w:jc w:val="left"/>
              <w:rPr>
                <w:rFonts w:asciiTheme="majorHAnsi" w:hAnsiTheme="majorHAnsi" w:cstheme="majorHAnsi"/>
                <w:lang w:val="pt-PT"/>
              </w:rPr>
            </w:pPr>
            <w:r w:rsidRPr="00744328">
              <w:rPr>
                <w:rFonts w:asciiTheme="majorHAnsi" w:hAnsiTheme="majorHAnsi" w:cstheme="majorHAnsi"/>
                <w:lang w:val="pt-PT"/>
              </w:rPr>
              <w:t xml:space="preserve">4. </w:t>
            </w:r>
            <w:r w:rsidR="008D71FA" w:rsidRPr="00744328">
              <w:rPr>
                <w:rFonts w:asciiTheme="majorHAnsi" w:hAnsiTheme="majorHAnsi" w:cstheme="majorHAnsi"/>
                <w:lang w:val="pt-PT"/>
              </w:rPr>
              <w:t>Prefiro não responder</w:t>
            </w:r>
          </w:p>
        </w:tc>
      </w:tr>
      <w:tr w:rsidR="0068707B" w:rsidRPr="00FB327F" w14:paraId="03B47EA8" w14:textId="77777777" w:rsidTr="00F53F2C">
        <w:trPr>
          <w:trHeight w:val="313"/>
        </w:trPr>
        <w:tc>
          <w:tcPr>
            <w:tcW w:w="383" w:type="pct"/>
            <w:tcBorders>
              <w:top w:val="single" w:sz="24"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40A4EEA7" w14:textId="77777777" w:rsidR="0068707B" w:rsidRPr="00744328" w:rsidRDefault="0068707B" w:rsidP="00744328">
            <w:pPr>
              <w:spacing w:after="0"/>
              <w:jc w:val="left"/>
              <w:rPr>
                <w:rFonts w:asciiTheme="majorHAnsi" w:hAnsiTheme="majorHAnsi" w:cstheme="majorHAnsi"/>
                <w:lang w:val="pt-PT"/>
              </w:rPr>
            </w:pPr>
            <w:r w:rsidRPr="00744328">
              <w:rPr>
                <w:rFonts w:asciiTheme="majorHAnsi" w:hAnsiTheme="majorHAnsi" w:cstheme="majorHAnsi"/>
                <w:b/>
                <w:bCs/>
                <w:lang w:val="pt-PT"/>
              </w:rPr>
              <w:t>S3</w:t>
            </w:r>
          </w:p>
        </w:tc>
        <w:tc>
          <w:tcPr>
            <w:tcW w:w="2673" w:type="pct"/>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126440C8" w14:textId="7F7D5226" w:rsidR="0068707B" w:rsidRPr="00744328" w:rsidRDefault="00721B61" w:rsidP="00744328">
            <w:pPr>
              <w:spacing w:after="0"/>
              <w:jc w:val="left"/>
              <w:rPr>
                <w:rFonts w:asciiTheme="majorHAnsi" w:hAnsiTheme="majorHAnsi" w:cstheme="majorHAnsi"/>
                <w:lang w:val="pt-PT"/>
              </w:rPr>
            </w:pPr>
            <w:r w:rsidRPr="00744328">
              <w:rPr>
                <w:rFonts w:asciiTheme="majorHAnsi" w:hAnsiTheme="majorHAnsi" w:cstheme="majorHAnsi"/>
                <w:lang w:val="pt-PT"/>
              </w:rPr>
              <w:t>Á</w:t>
            </w:r>
            <w:r w:rsidR="008D71FA" w:rsidRPr="00744328">
              <w:rPr>
                <w:rFonts w:asciiTheme="majorHAnsi" w:hAnsiTheme="majorHAnsi" w:cstheme="majorHAnsi"/>
                <w:lang w:val="pt-PT"/>
              </w:rPr>
              <w:t>rea de residência</w:t>
            </w:r>
          </w:p>
        </w:tc>
        <w:tc>
          <w:tcPr>
            <w:tcW w:w="1944" w:type="pct"/>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59B0FF72" w14:textId="77777777" w:rsidR="00C73B7F" w:rsidRPr="00744328" w:rsidRDefault="00C73B7F" w:rsidP="00744328">
            <w:pPr>
              <w:spacing w:after="0" w:line="240" w:lineRule="auto"/>
              <w:jc w:val="left"/>
              <w:rPr>
                <w:rFonts w:asciiTheme="majorHAnsi" w:hAnsiTheme="majorHAnsi" w:cstheme="majorHAnsi"/>
                <w:lang w:val="pt-PT"/>
              </w:rPr>
            </w:pPr>
            <w:r w:rsidRPr="00744328">
              <w:rPr>
                <w:rFonts w:asciiTheme="majorHAnsi" w:hAnsiTheme="majorHAnsi" w:cstheme="majorHAnsi"/>
                <w:lang w:val="pt-PT"/>
              </w:rPr>
              <w:t xml:space="preserve">[_ _ _ _ - _ _ _] </w:t>
            </w:r>
          </w:p>
          <w:p w14:paraId="2B15F068" w14:textId="76449386" w:rsidR="0068707B" w:rsidRPr="00744328" w:rsidRDefault="00C73B7F" w:rsidP="00744328">
            <w:pPr>
              <w:spacing w:after="0" w:line="240" w:lineRule="auto"/>
              <w:jc w:val="left"/>
              <w:rPr>
                <w:rFonts w:asciiTheme="majorHAnsi" w:hAnsiTheme="majorHAnsi" w:cstheme="majorHAnsi"/>
                <w:highlight w:val="yellow"/>
                <w:lang w:val="pt-PT"/>
              </w:rPr>
            </w:pPr>
            <w:r w:rsidRPr="00744328">
              <w:rPr>
                <w:rFonts w:asciiTheme="majorHAnsi" w:hAnsiTheme="majorHAnsi" w:cstheme="majorHAnsi"/>
                <w:lang w:val="pt-PT"/>
              </w:rPr>
              <w:t>Código Postal (de 4 ou 7 dígitos)</w:t>
            </w:r>
          </w:p>
        </w:tc>
      </w:tr>
      <w:tr w:rsidR="0068707B" w:rsidRPr="00744328" w14:paraId="19F16E27" w14:textId="77777777" w:rsidTr="00F53F2C">
        <w:trPr>
          <w:trHeight w:val="320"/>
        </w:trPr>
        <w:tc>
          <w:tcPr>
            <w:tcW w:w="383" w:type="pct"/>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3E6BA156" w14:textId="77777777" w:rsidR="0068707B" w:rsidRPr="00744328" w:rsidRDefault="0068707B" w:rsidP="00744328">
            <w:pPr>
              <w:spacing w:after="0"/>
              <w:jc w:val="left"/>
              <w:rPr>
                <w:rFonts w:asciiTheme="majorHAnsi" w:hAnsiTheme="majorHAnsi" w:cstheme="majorHAnsi"/>
                <w:lang w:val="pt-PT"/>
              </w:rPr>
            </w:pPr>
            <w:r w:rsidRPr="00744328">
              <w:rPr>
                <w:rFonts w:asciiTheme="majorHAnsi" w:hAnsiTheme="majorHAnsi" w:cstheme="majorHAnsi"/>
                <w:b/>
                <w:bCs/>
                <w:lang w:val="pt-PT"/>
              </w:rPr>
              <w:t>S4</w:t>
            </w:r>
          </w:p>
        </w:tc>
        <w:tc>
          <w:tcPr>
            <w:tcW w:w="2673" w:type="pct"/>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421943D2" w14:textId="7DA8C2D9" w:rsidR="0068707B" w:rsidRPr="00744328" w:rsidRDefault="008D71FA" w:rsidP="00744328">
            <w:pPr>
              <w:spacing w:after="0"/>
              <w:jc w:val="left"/>
              <w:rPr>
                <w:rFonts w:asciiTheme="majorHAnsi" w:hAnsiTheme="majorHAnsi" w:cstheme="majorHAnsi"/>
                <w:lang w:val="pt-PT"/>
              </w:rPr>
            </w:pPr>
            <w:r w:rsidRPr="00744328">
              <w:rPr>
                <w:rFonts w:asciiTheme="majorHAnsi" w:hAnsiTheme="majorHAnsi" w:cstheme="majorHAnsi"/>
                <w:lang w:val="pt-PT"/>
              </w:rPr>
              <w:t>Ano de nascimento</w:t>
            </w:r>
          </w:p>
        </w:tc>
        <w:tc>
          <w:tcPr>
            <w:tcW w:w="1944" w:type="pct"/>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256C1284" w14:textId="45CA3828" w:rsidR="0068707B" w:rsidRPr="00744328" w:rsidRDefault="0068707B" w:rsidP="00744328">
            <w:pPr>
              <w:spacing w:after="0" w:line="240" w:lineRule="auto"/>
              <w:jc w:val="left"/>
              <w:rPr>
                <w:rFonts w:asciiTheme="majorHAnsi" w:hAnsiTheme="majorHAnsi" w:cstheme="majorHAnsi"/>
                <w:lang w:val="pt-PT"/>
              </w:rPr>
            </w:pPr>
            <w:r w:rsidRPr="00744328">
              <w:rPr>
                <w:rFonts w:asciiTheme="majorHAnsi" w:hAnsiTheme="majorHAnsi" w:cstheme="majorHAnsi"/>
                <w:lang w:val="pt-PT"/>
              </w:rPr>
              <w:t>[</w:t>
            </w:r>
            <w:r w:rsidR="00C73B7F" w:rsidRPr="00744328">
              <w:rPr>
                <w:rFonts w:asciiTheme="majorHAnsi" w:hAnsiTheme="majorHAnsi" w:cstheme="majorHAnsi"/>
                <w:lang w:val="pt-PT"/>
              </w:rPr>
              <w:t>_ _ _ _</w:t>
            </w:r>
            <w:r w:rsidRPr="00744328">
              <w:rPr>
                <w:rFonts w:asciiTheme="majorHAnsi" w:hAnsiTheme="majorHAnsi" w:cstheme="majorHAnsi"/>
                <w:lang w:val="pt-PT"/>
              </w:rPr>
              <w:t>]</w:t>
            </w:r>
          </w:p>
          <w:p w14:paraId="5E4BB87D" w14:textId="73092C9A" w:rsidR="00C73B7F" w:rsidRPr="00744328" w:rsidRDefault="00C73B7F" w:rsidP="00744328">
            <w:pPr>
              <w:spacing w:after="0" w:line="240" w:lineRule="auto"/>
              <w:jc w:val="left"/>
              <w:rPr>
                <w:rFonts w:asciiTheme="majorHAnsi" w:hAnsiTheme="majorHAnsi" w:cstheme="majorHAnsi"/>
                <w:lang w:val="pt-PT"/>
              </w:rPr>
            </w:pPr>
            <w:r w:rsidRPr="00744328">
              <w:rPr>
                <w:rFonts w:asciiTheme="majorHAnsi" w:hAnsiTheme="majorHAnsi" w:cstheme="majorHAnsi"/>
                <w:lang w:val="pt-PT"/>
              </w:rPr>
              <w:t xml:space="preserve">Ano </w:t>
            </w:r>
          </w:p>
        </w:tc>
      </w:tr>
      <w:tr w:rsidR="0068707B" w:rsidRPr="00744328" w14:paraId="08ED5861" w14:textId="77777777" w:rsidTr="00F53F2C">
        <w:trPr>
          <w:trHeight w:val="1383"/>
        </w:trPr>
        <w:tc>
          <w:tcPr>
            <w:tcW w:w="383" w:type="pct"/>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5E1B805E" w14:textId="77777777" w:rsidR="0068707B" w:rsidRPr="00744328" w:rsidRDefault="0068707B" w:rsidP="00744328">
            <w:pPr>
              <w:spacing w:after="0"/>
              <w:jc w:val="left"/>
              <w:rPr>
                <w:rFonts w:asciiTheme="majorHAnsi" w:hAnsiTheme="majorHAnsi" w:cstheme="majorHAnsi"/>
                <w:lang w:val="pt-PT"/>
              </w:rPr>
            </w:pPr>
            <w:r w:rsidRPr="00744328">
              <w:rPr>
                <w:rFonts w:asciiTheme="majorHAnsi" w:hAnsiTheme="majorHAnsi" w:cstheme="majorHAnsi"/>
                <w:b/>
                <w:bCs/>
                <w:lang w:val="pt-PT"/>
              </w:rPr>
              <w:lastRenderedPageBreak/>
              <w:t>S5</w:t>
            </w:r>
          </w:p>
        </w:tc>
        <w:tc>
          <w:tcPr>
            <w:tcW w:w="2673" w:type="pct"/>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60188ACF" w14:textId="6543FC85" w:rsidR="0068707B" w:rsidRPr="00744328" w:rsidRDefault="008D71FA" w:rsidP="00744328">
            <w:pPr>
              <w:spacing w:after="0"/>
              <w:jc w:val="left"/>
              <w:rPr>
                <w:rFonts w:asciiTheme="majorHAnsi" w:hAnsiTheme="majorHAnsi" w:cstheme="majorHAnsi"/>
                <w:lang w:val="pt-PT"/>
              </w:rPr>
            </w:pPr>
            <w:r w:rsidRPr="00744328">
              <w:rPr>
                <w:rFonts w:asciiTheme="majorHAnsi" w:hAnsiTheme="majorHAnsi" w:cstheme="majorHAnsi"/>
                <w:lang w:val="pt-PT"/>
              </w:rPr>
              <w:t>Qual o seu nível de escolaridade?</w:t>
            </w:r>
          </w:p>
        </w:tc>
        <w:tc>
          <w:tcPr>
            <w:tcW w:w="1944" w:type="pct"/>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28922049" w14:textId="70FDDF8A" w:rsidR="0068707B" w:rsidRPr="00744328" w:rsidRDefault="0068707B" w:rsidP="00744328">
            <w:pPr>
              <w:spacing w:after="0" w:line="240" w:lineRule="auto"/>
              <w:jc w:val="left"/>
              <w:rPr>
                <w:rFonts w:asciiTheme="majorHAnsi" w:hAnsiTheme="majorHAnsi" w:cstheme="majorHAnsi"/>
                <w:lang w:val="pt-PT"/>
              </w:rPr>
            </w:pPr>
            <w:commentRangeStart w:id="0"/>
            <w:r w:rsidRPr="00454FC9">
              <w:rPr>
                <w:rFonts w:asciiTheme="majorHAnsi" w:hAnsiTheme="majorHAnsi" w:cstheme="majorHAnsi"/>
                <w:lang w:val="pt-PT"/>
              </w:rPr>
              <w:t xml:space="preserve">1. </w:t>
            </w:r>
            <w:r w:rsidR="008D71FA" w:rsidRPr="00454FC9">
              <w:rPr>
                <w:rFonts w:asciiTheme="majorHAnsi" w:hAnsiTheme="majorHAnsi" w:cstheme="majorHAnsi"/>
                <w:lang w:val="pt-PT"/>
              </w:rPr>
              <w:t>Ensino Básico</w:t>
            </w:r>
            <w:r w:rsidRPr="00454FC9">
              <w:rPr>
                <w:rFonts w:asciiTheme="majorHAnsi" w:hAnsiTheme="majorHAnsi" w:cstheme="majorHAnsi"/>
                <w:lang w:val="pt-PT"/>
              </w:rPr>
              <w:br/>
              <w:t xml:space="preserve">2. </w:t>
            </w:r>
            <w:r w:rsidR="008D71FA" w:rsidRPr="00454FC9">
              <w:rPr>
                <w:rFonts w:asciiTheme="majorHAnsi" w:hAnsiTheme="majorHAnsi" w:cstheme="majorHAnsi"/>
                <w:lang w:val="pt-PT"/>
              </w:rPr>
              <w:t>Ensino Secundário</w:t>
            </w:r>
            <w:r w:rsidRPr="00454FC9">
              <w:rPr>
                <w:rFonts w:asciiTheme="majorHAnsi" w:hAnsiTheme="majorHAnsi" w:cstheme="majorHAnsi"/>
                <w:lang w:val="pt-PT"/>
              </w:rPr>
              <w:br/>
              <w:t xml:space="preserve">3. </w:t>
            </w:r>
            <w:r w:rsidR="008D71FA" w:rsidRPr="00454FC9">
              <w:rPr>
                <w:rFonts w:asciiTheme="majorHAnsi" w:hAnsiTheme="majorHAnsi" w:cstheme="majorHAnsi"/>
                <w:lang w:val="pt-PT"/>
              </w:rPr>
              <w:t>Licenciatura</w:t>
            </w:r>
            <w:r w:rsidRPr="00454FC9">
              <w:rPr>
                <w:rFonts w:asciiTheme="majorHAnsi" w:hAnsiTheme="majorHAnsi" w:cstheme="majorHAnsi"/>
                <w:lang w:val="pt-PT"/>
              </w:rPr>
              <w:br/>
              <w:t xml:space="preserve">4. </w:t>
            </w:r>
            <w:r w:rsidR="008D71FA" w:rsidRPr="00454FC9">
              <w:rPr>
                <w:rFonts w:asciiTheme="majorHAnsi" w:hAnsiTheme="majorHAnsi" w:cstheme="majorHAnsi"/>
                <w:lang w:val="pt-PT"/>
              </w:rPr>
              <w:t>Mestrado</w:t>
            </w:r>
            <w:r w:rsidRPr="00454FC9">
              <w:rPr>
                <w:rFonts w:asciiTheme="majorHAnsi" w:hAnsiTheme="majorHAnsi" w:cstheme="majorHAnsi"/>
                <w:lang w:val="pt-PT"/>
              </w:rPr>
              <w:br/>
              <w:t xml:space="preserve">5. </w:t>
            </w:r>
            <w:r w:rsidR="008D71FA" w:rsidRPr="00454FC9">
              <w:rPr>
                <w:rFonts w:asciiTheme="majorHAnsi" w:hAnsiTheme="majorHAnsi" w:cstheme="majorHAnsi"/>
                <w:lang w:val="pt-PT"/>
              </w:rPr>
              <w:t>Doutoramento</w:t>
            </w:r>
            <w:r w:rsidRPr="00454FC9">
              <w:rPr>
                <w:rFonts w:asciiTheme="majorHAnsi" w:hAnsiTheme="majorHAnsi" w:cstheme="majorHAnsi"/>
                <w:lang w:val="pt-PT"/>
              </w:rPr>
              <w:br/>
              <w:t xml:space="preserve">9. </w:t>
            </w:r>
            <w:r w:rsidR="0009201F" w:rsidRPr="00454FC9">
              <w:rPr>
                <w:rFonts w:asciiTheme="majorHAnsi" w:hAnsiTheme="majorHAnsi" w:cstheme="majorHAnsi"/>
                <w:lang w:val="pt-PT"/>
              </w:rPr>
              <w:t>Não responde</w:t>
            </w:r>
            <w:commentRangeEnd w:id="0"/>
            <w:r w:rsidR="00454FC9" w:rsidRPr="00454FC9">
              <w:rPr>
                <w:rStyle w:val="CommentReference"/>
              </w:rPr>
              <w:commentReference w:id="0"/>
            </w:r>
          </w:p>
        </w:tc>
      </w:tr>
      <w:tr w:rsidR="0068707B" w:rsidRPr="00FB327F" w14:paraId="41EC42A2" w14:textId="77777777" w:rsidTr="00F53F2C">
        <w:trPr>
          <w:trHeight w:val="1100"/>
        </w:trPr>
        <w:tc>
          <w:tcPr>
            <w:tcW w:w="383" w:type="pct"/>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14643C23" w14:textId="77777777" w:rsidR="0068707B" w:rsidRPr="00744328" w:rsidRDefault="0068707B" w:rsidP="00744328">
            <w:pPr>
              <w:spacing w:after="0"/>
              <w:jc w:val="left"/>
              <w:rPr>
                <w:rFonts w:asciiTheme="majorHAnsi" w:hAnsiTheme="majorHAnsi" w:cstheme="majorHAnsi"/>
                <w:lang w:val="pt-PT"/>
              </w:rPr>
            </w:pPr>
            <w:r w:rsidRPr="00744328">
              <w:rPr>
                <w:rFonts w:asciiTheme="majorHAnsi" w:hAnsiTheme="majorHAnsi" w:cstheme="majorHAnsi"/>
                <w:b/>
                <w:bCs/>
                <w:lang w:val="pt-PT"/>
              </w:rPr>
              <w:t>S7</w:t>
            </w:r>
          </w:p>
        </w:tc>
        <w:tc>
          <w:tcPr>
            <w:tcW w:w="2673" w:type="pct"/>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6F6800C5" w14:textId="77777777" w:rsidR="0009201F" w:rsidRPr="00744328" w:rsidRDefault="008D71FA"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Quantas pessoas </w:t>
            </w:r>
            <w:r w:rsidR="0009201F" w:rsidRPr="00744328">
              <w:rPr>
                <w:rFonts w:asciiTheme="majorHAnsi" w:hAnsiTheme="majorHAnsi" w:cstheme="majorHAnsi"/>
                <w:lang w:val="pt-PT"/>
              </w:rPr>
              <w:t>constituem</w:t>
            </w:r>
            <w:r w:rsidRPr="00744328">
              <w:rPr>
                <w:rFonts w:asciiTheme="majorHAnsi" w:hAnsiTheme="majorHAnsi" w:cstheme="majorHAnsi"/>
                <w:lang w:val="pt-PT"/>
              </w:rPr>
              <w:t xml:space="preserve"> atualmente </w:t>
            </w:r>
            <w:r w:rsidR="0009201F" w:rsidRPr="00744328">
              <w:rPr>
                <w:rFonts w:asciiTheme="majorHAnsi" w:hAnsiTheme="majorHAnsi" w:cstheme="majorHAnsi"/>
                <w:lang w:val="pt-PT"/>
              </w:rPr>
              <w:t>o seu agregado familiar</w:t>
            </w:r>
            <w:r w:rsidR="0068707B" w:rsidRPr="00744328">
              <w:rPr>
                <w:rFonts w:asciiTheme="majorHAnsi" w:hAnsiTheme="majorHAnsi" w:cstheme="majorHAnsi"/>
                <w:lang w:val="pt-PT"/>
              </w:rPr>
              <w:t xml:space="preserve"> (</w:t>
            </w:r>
            <w:r w:rsidR="0009201F" w:rsidRPr="00744328">
              <w:rPr>
                <w:rFonts w:asciiTheme="majorHAnsi" w:hAnsiTheme="majorHAnsi" w:cstheme="majorHAnsi"/>
                <w:lang w:val="pt-PT"/>
              </w:rPr>
              <w:t>incluindo o próprio</w:t>
            </w:r>
            <w:r w:rsidR="0068707B" w:rsidRPr="00744328">
              <w:rPr>
                <w:rFonts w:asciiTheme="majorHAnsi" w:hAnsiTheme="majorHAnsi" w:cstheme="majorHAnsi"/>
                <w:lang w:val="pt-PT"/>
              </w:rPr>
              <w:t xml:space="preserve">)? </w:t>
            </w:r>
          </w:p>
          <w:p w14:paraId="6463B559" w14:textId="03F27C42" w:rsidR="0068707B" w:rsidRPr="00744328" w:rsidRDefault="0009201F" w:rsidP="00744328">
            <w:pPr>
              <w:spacing w:after="0"/>
              <w:jc w:val="left"/>
              <w:rPr>
                <w:rFonts w:asciiTheme="majorHAnsi" w:hAnsiTheme="majorHAnsi" w:cstheme="majorHAnsi"/>
                <w:i/>
                <w:lang w:val="pt-PT"/>
              </w:rPr>
            </w:pPr>
            <w:r w:rsidRPr="00744328">
              <w:rPr>
                <w:rFonts w:asciiTheme="majorHAnsi" w:hAnsiTheme="majorHAnsi" w:cstheme="majorHAnsi"/>
                <w:i/>
                <w:lang w:val="pt-PT"/>
              </w:rPr>
              <w:t>Estudantes que regressam a casa ao fim de semana também contam como membro do agregado familiar</w:t>
            </w:r>
            <w:r w:rsidR="0068707B" w:rsidRPr="00744328">
              <w:rPr>
                <w:rFonts w:asciiTheme="majorHAnsi" w:hAnsiTheme="majorHAnsi" w:cstheme="majorHAnsi"/>
                <w:i/>
                <w:lang w:val="pt-PT"/>
              </w:rPr>
              <w:t>.</w:t>
            </w:r>
          </w:p>
        </w:tc>
        <w:tc>
          <w:tcPr>
            <w:tcW w:w="1944" w:type="pct"/>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6030FEBB" w14:textId="77777777" w:rsidR="0068707B" w:rsidRPr="00744328" w:rsidRDefault="0068707B" w:rsidP="00744328">
            <w:pPr>
              <w:spacing w:after="0" w:line="240" w:lineRule="auto"/>
              <w:jc w:val="left"/>
              <w:rPr>
                <w:rFonts w:asciiTheme="majorHAnsi" w:hAnsiTheme="majorHAnsi" w:cstheme="majorHAnsi"/>
                <w:lang w:val="pt-PT"/>
              </w:rPr>
            </w:pPr>
            <w:r w:rsidRPr="00744328">
              <w:rPr>
                <w:rFonts w:asciiTheme="majorHAnsi" w:hAnsiTheme="majorHAnsi" w:cstheme="majorHAnsi"/>
                <w:lang w:val="pt-PT"/>
              </w:rPr>
              <w:t> </w:t>
            </w:r>
          </w:p>
          <w:p w14:paraId="52A93F3F" w14:textId="77777777" w:rsidR="0068707B" w:rsidRPr="00744328" w:rsidRDefault="0068707B" w:rsidP="00744328">
            <w:pPr>
              <w:spacing w:after="0" w:line="240" w:lineRule="auto"/>
              <w:jc w:val="left"/>
              <w:rPr>
                <w:rFonts w:asciiTheme="majorHAnsi" w:hAnsiTheme="majorHAnsi" w:cstheme="majorHAnsi"/>
                <w:lang w:val="pt-PT"/>
              </w:rPr>
            </w:pPr>
            <w:r w:rsidRPr="00744328">
              <w:rPr>
                <w:rFonts w:asciiTheme="majorHAnsi" w:hAnsiTheme="majorHAnsi" w:cstheme="majorHAnsi"/>
                <w:lang w:val="pt-PT"/>
              </w:rPr>
              <w:t> </w:t>
            </w:r>
          </w:p>
        </w:tc>
      </w:tr>
      <w:tr w:rsidR="0068707B" w:rsidRPr="00FB327F" w14:paraId="0C75CD1A" w14:textId="77777777" w:rsidTr="00F53F2C">
        <w:trPr>
          <w:trHeight w:val="323"/>
        </w:trPr>
        <w:tc>
          <w:tcPr>
            <w:tcW w:w="383" w:type="pct"/>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1FC5062A" w14:textId="77777777" w:rsidR="0068707B" w:rsidRPr="00744328" w:rsidRDefault="0068707B" w:rsidP="00744328">
            <w:pPr>
              <w:spacing w:after="0"/>
              <w:jc w:val="left"/>
              <w:rPr>
                <w:rFonts w:asciiTheme="majorHAnsi" w:hAnsiTheme="majorHAnsi" w:cstheme="majorHAnsi"/>
                <w:lang w:val="pt-PT"/>
              </w:rPr>
            </w:pPr>
            <w:r w:rsidRPr="00744328">
              <w:rPr>
                <w:rFonts w:asciiTheme="majorHAnsi" w:hAnsiTheme="majorHAnsi" w:cstheme="majorHAnsi"/>
                <w:b/>
                <w:bCs/>
                <w:lang w:val="pt-PT"/>
              </w:rPr>
              <w:t>S8</w:t>
            </w:r>
          </w:p>
        </w:tc>
        <w:tc>
          <w:tcPr>
            <w:tcW w:w="2673" w:type="pct"/>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23FCD8CF" w14:textId="27F4A4EE" w:rsidR="0068707B" w:rsidRPr="00744328" w:rsidRDefault="0009201F" w:rsidP="00744328">
            <w:pPr>
              <w:spacing w:after="0"/>
              <w:jc w:val="left"/>
              <w:rPr>
                <w:rFonts w:asciiTheme="majorHAnsi" w:hAnsiTheme="majorHAnsi" w:cstheme="majorHAnsi"/>
                <w:lang w:val="pt-PT"/>
              </w:rPr>
            </w:pPr>
            <w:r w:rsidRPr="00744328">
              <w:rPr>
                <w:rFonts w:asciiTheme="majorHAnsi" w:hAnsiTheme="majorHAnsi" w:cstheme="majorHAnsi"/>
                <w:lang w:val="pt-PT"/>
              </w:rPr>
              <w:t>Quantos são crianças (idade inferior a 18 anos)?</w:t>
            </w:r>
          </w:p>
        </w:tc>
        <w:tc>
          <w:tcPr>
            <w:tcW w:w="1944" w:type="pct"/>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36163180" w14:textId="77777777" w:rsidR="0068707B" w:rsidRPr="00744328" w:rsidRDefault="0068707B" w:rsidP="00744328">
            <w:pPr>
              <w:spacing w:after="0" w:line="240" w:lineRule="auto"/>
              <w:jc w:val="left"/>
              <w:rPr>
                <w:rFonts w:asciiTheme="majorHAnsi" w:hAnsiTheme="majorHAnsi" w:cstheme="majorHAnsi"/>
                <w:lang w:val="pt-PT"/>
              </w:rPr>
            </w:pPr>
            <w:r w:rsidRPr="00744328">
              <w:rPr>
                <w:rFonts w:asciiTheme="majorHAnsi" w:hAnsiTheme="majorHAnsi" w:cstheme="majorHAnsi"/>
                <w:lang w:val="pt-PT"/>
              </w:rPr>
              <w:t> </w:t>
            </w:r>
          </w:p>
        </w:tc>
      </w:tr>
      <w:tr w:rsidR="0068707B" w:rsidRPr="0014473E" w14:paraId="16343914" w14:textId="77777777" w:rsidTr="00F53F2C">
        <w:trPr>
          <w:trHeight w:val="1390"/>
        </w:trPr>
        <w:tc>
          <w:tcPr>
            <w:tcW w:w="383" w:type="pct"/>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1E4A0A81" w14:textId="77777777" w:rsidR="0068707B" w:rsidRPr="00744328" w:rsidRDefault="0068707B" w:rsidP="00744328">
            <w:pPr>
              <w:spacing w:after="0"/>
              <w:jc w:val="left"/>
              <w:rPr>
                <w:rFonts w:asciiTheme="majorHAnsi" w:hAnsiTheme="majorHAnsi" w:cstheme="majorHAnsi"/>
                <w:lang w:val="pt-PT"/>
              </w:rPr>
            </w:pPr>
            <w:r w:rsidRPr="00744328">
              <w:rPr>
                <w:rFonts w:asciiTheme="majorHAnsi" w:hAnsiTheme="majorHAnsi" w:cstheme="majorHAnsi"/>
                <w:b/>
                <w:bCs/>
                <w:lang w:val="pt-PT"/>
              </w:rPr>
              <w:t>S10</w:t>
            </w:r>
          </w:p>
        </w:tc>
        <w:tc>
          <w:tcPr>
            <w:tcW w:w="2673" w:type="pct"/>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1981C936" w14:textId="45AAA5F7" w:rsidR="0068707B" w:rsidRPr="00744328" w:rsidRDefault="0009201F" w:rsidP="00744328">
            <w:pPr>
              <w:spacing w:after="0"/>
              <w:jc w:val="left"/>
              <w:rPr>
                <w:rFonts w:asciiTheme="majorHAnsi" w:hAnsiTheme="majorHAnsi" w:cstheme="majorHAnsi"/>
                <w:lang w:val="pt-PT"/>
              </w:rPr>
            </w:pPr>
            <w:r w:rsidRPr="00744328">
              <w:rPr>
                <w:rFonts w:asciiTheme="majorHAnsi" w:hAnsiTheme="majorHAnsi" w:cstheme="majorHAnsi"/>
                <w:lang w:val="pt-PT"/>
              </w:rPr>
              <w:t>É o proprietário da habitação ou pertence a outra pessoa?</w:t>
            </w:r>
          </w:p>
        </w:tc>
        <w:tc>
          <w:tcPr>
            <w:tcW w:w="1944" w:type="pct"/>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2310E7FF" w14:textId="2BBC8585" w:rsidR="0068707B" w:rsidRPr="00744328" w:rsidRDefault="0068707B" w:rsidP="00744328">
            <w:pPr>
              <w:spacing w:after="0" w:line="240" w:lineRule="auto"/>
              <w:jc w:val="left"/>
              <w:rPr>
                <w:rFonts w:asciiTheme="majorHAnsi" w:hAnsiTheme="majorHAnsi" w:cstheme="majorHAnsi"/>
                <w:lang w:val="pt-PT"/>
              </w:rPr>
            </w:pPr>
            <w:r w:rsidRPr="00744328">
              <w:rPr>
                <w:rFonts w:asciiTheme="majorHAnsi" w:hAnsiTheme="majorHAnsi" w:cstheme="majorHAnsi"/>
                <w:lang w:val="pt-PT"/>
              </w:rPr>
              <w:t xml:space="preserve">1. </w:t>
            </w:r>
            <w:r w:rsidR="0009201F" w:rsidRPr="00744328">
              <w:rPr>
                <w:rFonts w:asciiTheme="majorHAnsi" w:hAnsiTheme="majorHAnsi" w:cstheme="majorHAnsi"/>
                <w:lang w:val="pt-PT"/>
              </w:rPr>
              <w:t xml:space="preserve">Sou o proprietário ou </w:t>
            </w:r>
            <w:proofErr w:type="spellStart"/>
            <w:r w:rsidR="0009201F" w:rsidRPr="00744328">
              <w:rPr>
                <w:rFonts w:asciiTheme="majorHAnsi" w:hAnsiTheme="majorHAnsi" w:cstheme="majorHAnsi"/>
                <w:lang w:val="pt-PT"/>
              </w:rPr>
              <w:t>co-proprietário</w:t>
            </w:r>
            <w:proofErr w:type="spellEnd"/>
          </w:p>
          <w:p w14:paraId="5AA0F122" w14:textId="7C18A998" w:rsidR="0068707B" w:rsidRPr="00744328" w:rsidRDefault="0068707B" w:rsidP="00744328">
            <w:pPr>
              <w:spacing w:after="0" w:line="240" w:lineRule="auto"/>
              <w:jc w:val="left"/>
              <w:rPr>
                <w:rFonts w:asciiTheme="majorHAnsi" w:hAnsiTheme="majorHAnsi" w:cstheme="majorHAnsi"/>
                <w:lang w:val="pt-PT"/>
              </w:rPr>
            </w:pPr>
            <w:r w:rsidRPr="00744328">
              <w:rPr>
                <w:rFonts w:asciiTheme="majorHAnsi" w:hAnsiTheme="majorHAnsi" w:cstheme="majorHAnsi"/>
                <w:lang w:val="pt-PT"/>
              </w:rPr>
              <w:t xml:space="preserve">2. </w:t>
            </w:r>
            <w:r w:rsidR="0009201F" w:rsidRPr="00744328">
              <w:rPr>
                <w:rFonts w:asciiTheme="majorHAnsi" w:hAnsiTheme="majorHAnsi" w:cstheme="majorHAnsi"/>
                <w:lang w:val="pt-PT"/>
              </w:rPr>
              <w:t>É propriedade de outro membro da família (</w:t>
            </w:r>
            <w:r w:rsidR="0009201F" w:rsidRPr="00744328">
              <w:rPr>
                <w:rFonts w:asciiTheme="majorHAnsi" w:hAnsiTheme="majorHAnsi" w:cstheme="majorHAnsi"/>
                <w:i/>
                <w:lang w:val="pt-PT"/>
              </w:rPr>
              <w:t>fora do agregado familiar</w:t>
            </w:r>
            <w:r w:rsidR="0009201F" w:rsidRPr="00744328">
              <w:rPr>
                <w:rFonts w:asciiTheme="majorHAnsi" w:hAnsiTheme="majorHAnsi" w:cstheme="majorHAnsi"/>
                <w:lang w:val="pt-PT"/>
              </w:rPr>
              <w:t>)</w:t>
            </w:r>
          </w:p>
          <w:p w14:paraId="6B4F9AD6" w14:textId="7E2CA809" w:rsidR="0068707B" w:rsidRPr="00744328" w:rsidRDefault="0068707B" w:rsidP="00744328">
            <w:pPr>
              <w:spacing w:after="0" w:line="240" w:lineRule="auto"/>
              <w:jc w:val="left"/>
              <w:rPr>
                <w:rFonts w:asciiTheme="majorHAnsi" w:hAnsiTheme="majorHAnsi" w:cstheme="majorHAnsi"/>
                <w:lang w:val="pt-PT"/>
              </w:rPr>
            </w:pPr>
            <w:r w:rsidRPr="00744328">
              <w:rPr>
                <w:rFonts w:asciiTheme="majorHAnsi" w:hAnsiTheme="majorHAnsi" w:cstheme="majorHAnsi"/>
                <w:lang w:val="pt-PT"/>
              </w:rPr>
              <w:t xml:space="preserve">3. </w:t>
            </w:r>
            <w:r w:rsidR="0009201F" w:rsidRPr="00744328">
              <w:rPr>
                <w:rFonts w:asciiTheme="majorHAnsi" w:hAnsiTheme="majorHAnsi" w:cstheme="majorHAnsi"/>
                <w:lang w:val="pt-PT"/>
              </w:rPr>
              <w:t>É propriedade de terceiros (</w:t>
            </w:r>
            <w:r w:rsidR="0009201F" w:rsidRPr="00744328">
              <w:rPr>
                <w:rFonts w:asciiTheme="majorHAnsi" w:hAnsiTheme="majorHAnsi" w:cstheme="majorHAnsi"/>
                <w:i/>
                <w:lang w:val="pt-PT"/>
              </w:rPr>
              <w:t>Exemplo: aluguer</w:t>
            </w:r>
            <w:r w:rsidR="0009201F" w:rsidRPr="00744328">
              <w:rPr>
                <w:rFonts w:asciiTheme="majorHAnsi" w:hAnsiTheme="majorHAnsi" w:cstheme="majorHAnsi"/>
                <w:lang w:val="pt-PT"/>
              </w:rPr>
              <w:t>)</w:t>
            </w:r>
          </w:p>
          <w:p w14:paraId="67F3FCC0" w14:textId="183863B2" w:rsidR="0068707B" w:rsidRPr="00744328" w:rsidRDefault="0068707B" w:rsidP="00744328">
            <w:pPr>
              <w:spacing w:after="0" w:line="240" w:lineRule="auto"/>
              <w:jc w:val="left"/>
              <w:rPr>
                <w:rFonts w:asciiTheme="majorHAnsi" w:hAnsiTheme="majorHAnsi" w:cstheme="majorHAnsi"/>
                <w:lang w:val="pt-PT"/>
              </w:rPr>
            </w:pPr>
            <w:r w:rsidRPr="00744328">
              <w:rPr>
                <w:rFonts w:asciiTheme="majorHAnsi" w:hAnsiTheme="majorHAnsi" w:cstheme="majorHAnsi"/>
                <w:lang w:val="pt-PT"/>
              </w:rPr>
              <w:t xml:space="preserve">9. </w:t>
            </w:r>
            <w:r w:rsidR="0009201F" w:rsidRPr="00744328">
              <w:rPr>
                <w:rFonts w:asciiTheme="majorHAnsi" w:hAnsiTheme="majorHAnsi" w:cstheme="majorHAnsi"/>
                <w:lang w:val="pt-PT"/>
              </w:rPr>
              <w:t>Não sabe /Não responde</w:t>
            </w:r>
          </w:p>
        </w:tc>
      </w:tr>
      <w:tr w:rsidR="0068707B" w:rsidRPr="00744328" w14:paraId="097AA8DA" w14:textId="77777777" w:rsidTr="00F53F2C">
        <w:trPr>
          <w:trHeight w:val="799"/>
        </w:trPr>
        <w:tc>
          <w:tcPr>
            <w:tcW w:w="383" w:type="pct"/>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6C7E7A3F" w14:textId="77777777" w:rsidR="0068707B" w:rsidRPr="00744328" w:rsidRDefault="0068707B" w:rsidP="00744328">
            <w:pPr>
              <w:spacing w:after="0"/>
              <w:jc w:val="left"/>
              <w:rPr>
                <w:rFonts w:asciiTheme="majorHAnsi" w:hAnsiTheme="majorHAnsi" w:cstheme="majorHAnsi"/>
                <w:lang w:val="pt-PT"/>
              </w:rPr>
            </w:pPr>
            <w:r w:rsidRPr="00744328">
              <w:rPr>
                <w:rFonts w:asciiTheme="majorHAnsi" w:hAnsiTheme="majorHAnsi" w:cstheme="majorHAnsi"/>
                <w:b/>
                <w:bCs/>
                <w:lang w:val="pt-PT"/>
              </w:rPr>
              <w:t>S11</w:t>
            </w:r>
          </w:p>
        </w:tc>
        <w:tc>
          <w:tcPr>
            <w:tcW w:w="2673" w:type="pct"/>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4B24B5C0" w14:textId="3552D536" w:rsidR="0068707B" w:rsidRPr="00744328" w:rsidRDefault="00C73B7F" w:rsidP="00744328">
            <w:pPr>
              <w:spacing w:after="0"/>
              <w:jc w:val="left"/>
              <w:rPr>
                <w:rFonts w:asciiTheme="majorHAnsi" w:hAnsiTheme="majorHAnsi" w:cstheme="majorHAnsi"/>
                <w:lang w:val="pt-PT"/>
              </w:rPr>
            </w:pPr>
            <w:r w:rsidRPr="00744328">
              <w:rPr>
                <w:rFonts w:asciiTheme="majorHAnsi" w:hAnsiTheme="majorHAnsi" w:cstheme="majorHAnsi"/>
                <w:lang w:val="pt-PT"/>
              </w:rPr>
              <w:t>Há quanto tempo vive nessa casa</w:t>
            </w:r>
            <w:r w:rsidR="0009201F" w:rsidRPr="00744328">
              <w:rPr>
                <w:rFonts w:asciiTheme="majorHAnsi" w:hAnsiTheme="majorHAnsi" w:cstheme="majorHAnsi"/>
                <w:lang w:val="pt-PT"/>
              </w:rPr>
              <w:t>?</w:t>
            </w:r>
            <w:r w:rsidR="0068707B" w:rsidRPr="00744328">
              <w:rPr>
                <w:rFonts w:asciiTheme="majorHAnsi" w:hAnsiTheme="majorHAnsi" w:cstheme="majorHAnsi"/>
                <w:lang w:val="pt-PT"/>
              </w:rPr>
              <w:t xml:space="preserve"> </w:t>
            </w:r>
          </w:p>
        </w:tc>
        <w:tc>
          <w:tcPr>
            <w:tcW w:w="1944" w:type="pct"/>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5A5D721F" w14:textId="10B01318" w:rsidR="0068707B" w:rsidRPr="00744328" w:rsidRDefault="0068707B" w:rsidP="00744328">
            <w:pPr>
              <w:spacing w:after="0" w:line="240" w:lineRule="auto"/>
              <w:jc w:val="left"/>
              <w:rPr>
                <w:rFonts w:asciiTheme="majorHAnsi" w:hAnsiTheme="majorHAnsi" w:cstheme="majorHAnsi"/>
                <w:lang w:val="pt-PT"/>
              </w:rPr>
            </w:pPr>
            <w:r w:rsidRPr="00744328">
              <w:rPr>
                <w:rFonts w:asciiTheme="majorHAnsi" w:hAnsiTheme="majorHAnsi" w:cstheme="majorHAnsi"/>
                <w:lang w:val="pt-PT"/>
              </w:rPr>
              <w:t xml:space="preserve">1. </w:t>
            </w:r>
            <w:r w:rsidR="0009201F" w:rsidRPr="00744328">
              <w:rPr>
                <w:rFonts w:asciiTheme="majorHAnsi" w:hAnsiTheme="majorHAnsi" w:cstheme="majorHAnsi"/>
                <w:lang w:val="pt-PT"/>
              </w:rPr>
              <w:t>Menos de 1 ano</w:t>
            </w:r>
          </w:p>
          <w:p w14:paraId="33CDBE61" w14:textId="77777777" w:rsidR="0009201F" w:rsidRPr="00744328" w:rsidRDefault="0068707B" w:rsidP="00744328">
            <w:pPr>
              <w:spacing w:after="0" w:line="240" w:lineRule="auto"/>
              <w:jc w:val="left"/>
              <w:rPr>
                <w:rFonts w:asciiTheme="majorHAnsi" w:hAnsiTheme="majorHAnsi" w:cstheme="majorHAnsi"/>
                <w:lang w:val="pt-PT"/>
              </w:rPr>
            </w:pPr>
            <w:r w:rsidRPr="00744328">
              <w:rPr>
                <w:rFonts w:asciiTheme="majorHAnsi" w:hAnsiTheme="majorHAnsi" w:cstheme="majorHAnsi"/>
                <w:lang w:val="pt-PT"/>
              </w:rPr>
              <w:t xml:space="preserve">2. </w:t>
            </w:r>
            <w:r w:rsidR="0009201F" w:rsidRPr="00744328">
              <w:rPr>
                <w:rFonts w:asciiTheme="majorHAnsi" w:hAnsiTheme="majorHAnsi" w:cstheme="majorHAnsi"/>
                <w:lang w:val="pt-PT"/>
              </w:rPr>
              <w:t>Mais de 1 ano</w:t>
            </w:r>
            <w:r w:rsidRPr="00744328">
              <w:rPr>
                <w:rFonts w:asciiTheme="majorHAnsi" w:hAnsiTheme="majorHAnsi" w:cstheme="majorHAnsi"/>
                <w:lang w:val="pt-PT"/>
              </w:rPr>
              <w:t xml:space="preserve">: </w:t>
            </w:r>
          </w:p>
          <w:p w14:paraId="4DEFF444" w14:textId="07559812" w:rsidR="0068707B" w:rsidRPr="00744328" w:rsidRDefault="0068707B" w:rsidP="00744328">
            <w:pPr>
              <w:spacing w:after="0" w:line="240" w:lineRule="auto"/>
              <w:jc w:val="left"/>
              <w:rPr>
                <w:rFonts w:asciiTheme="majorHAnsi" w:hAnsiTheme="majorHAnsi" w:cstheme="majorHAnsi"/>
                <w:lang w:val="pt-PT"/>
              </w:rPr>
            </w:pPr>
            <w:r w:rsidRPr="00744328">
              <w:rPr>
                <w:rFonts w:asciiTheme="majorHAnsi" w:hAnsiTheme="majorHAnsi" w:cstheme="majorHAnsi"/>
                <w:lang w:val="pt-PT"/>
              </w:rPr>
              <w:t>(</w:t>
            </w:r>
            <w:r w:rsidR="0009201F" w:rsidRPr="00744328">
              <w:rPr>
                <w:rFonts w:asciiTheme="majorHAnsi" w:hAnsiTheme="majorHAnsi" w:cstheme="majorHAnsi"/>
                <w:lang w:val="pt-PT"/>
              </w:rPr>
              <w:t>Indicar há quantos anos</w:t>
            </w:r>
            <w:r w:rsidRPr="00744328">
              <w:rPr>
                <w:rFonts w:asciiTheme="majorHAnsi" w:hAnsiTheme="majorHAnsi" w:cstheme="majorHAnsi"/>
                <w:lang w:val="pt-PT"/>
              </w:rPr>
              <w:t>)</w:t>
            </w:r>
          </w:p>
        </w:tc>
      </w:tr>
      <w:tr w:rsidR="0068707B" w:rsidRPr="00744328" w14:paraId="60D6CB22" w14:textId="77777777" w:rsidTr="00F53F2C">
        <w:trPr>
          <w:trHeight w:val="87"/>
        </w:trPr>
        <w:tc>
          <w:tcPr>
            <w:tcW w:w="383" w:type="pct"/>
            <w:tcBorders>
              <w:top w:val="single" w:sz="24"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hideMark/>
          </w:tcPr>
          <w:p w14:paraId="41AC65FF" w14:textId="77777777" w:rsidR="0068707B" w:rsidRPr="00744328" w:rsidRDefault="0068707B" w:rsidP="00744328">
            <w:pPr>
              <w:spacing w:after="0"/>
              <w:jc w:val="left"/>
              <w:rPr>
                <w:rFonts w:asciiTheme="majorHAnsi" w:hAnsiTheme="majorHAnsi" w:cstheme="majorHAnsi"/>
                <w:lang w:val="pt-PT"/>
              </w:rPr>
            </w:pPr>
            <w:r w:rsidRPr="00744328">
              <w:rPr>
                <w:rFonts w:asciiTheme="majorHAnsi" w:hAnsiTheme="majorHAnsi" w:cstheme="majorHAnsi"/>
                <w:b/>
                <w:bCs/>
                <w:lang w:val="pt-PT"/>
              </w:rPr>
              <w:t>DWEL1</w:t>
            </w:r>
          </w:p>
        </w:tc>
        <w:tc>
          <w:tcPr>
            <w:tcW w:w="2673" w:type="pct"/>
            <w:tcBorders>
              <w:top w:val="single" w:sz="24" w:space="0" w:color="FFFFFF"/>
              <w:left w:val="single" w:sz="8" w:space="0" w:color="FFFFFF"/>
              <w:bottom w:val="single" w:sz="8" w:space="0" w:color="FFFFFF"/>
              <w:right w:val="single" w:sz="8" w:space="0" w:color="FFFFFF"/>
            </w:tcBorders>
            <w:shd w:val="clear" w:color="auto" w:fill="EAF5F5"/>
            <w:tcMar>
              <w:top w:w="15" w:type="dxa"/>
              <w:left w:w="15" w:type="dxa"/>
              <w:bottom w:w="0" w:type="dxa"/>
              <w:right w:w="15" w:type="dxa"/>
            </w:tcMar>
            <w:hideMark/>
          </w:tcPr>
          <w:p w14:paraId="0DD1C753" w14:textId="6EE2947B" w:rsidR="0068707B" w:rsidRPr="00744328" w:rsidRDefault="0009201F" w:rsidP="00744328">
            <w:pPr>
              <w:spacing w:after="0"/>
              <w:jc w:val="left"/>
              <w:rPr>
                <w:rFonts w:asciiTheme="majorHAnsi" w:hAnsiTheme="majorHAnsi" w:cstheme="majorHAnsi"/>
                <w:lang w:val="pt-PT"/>
              </w:rPr>
            </w:pPr>
            <w:r w:rsidRPr="00744328">
              <w:rPr>
                <w:rFonts w:asciiTheme="majorHAnsi" w:hAnsiTheme="majorHAnsi" w:cstheme="majorHAnsi"/>
                <w:lang w:val="pt-PT"/>
              </w:rPr>
              <w:t>Aproximadamente, qual o ano de construção da sua habitação?</w:t>
            </w:r>
          </w:p>
        </w:tc>
        <w:tc>
          <w:tcPr>
            <w:tcW w:w="1944" w:type="pct"/>
            <w:tcBorders>
              <w:top w:val="single" w:sz="24" w:space="0" w:color="FFFFFF"/>
              <w:left w:val="single" w:sz="8" w:space="0" w:color="FFFFFF"/>
              <w:bottom w:val="single" w:sz="8" w:space="0" w:color="FFFFFF"/>
              <w:right w:val="single" w:sz="8" w:space="0" w:color="FFFFFF"/>
            </w:tcBorders>
            <w:shd w:val="clear" w:color="auto" w:fill="EAF5F5"/>
            <w:tcMar>
              <w:top w:w="15" w:type="dxa"/>
              <w:left w:w="15" w:type="dxa"/>
              <w:bottom w:w="0" w:type="dxa"/>
              <w:right w:w="15" w:type="dxa"/>
            </w:tcMar>
            <w:hideMark/>
          </w:tcPr>
          <w:p w14:paraId="6C4D2870" w14:textId="77777777" w:rsidR="00C73B7F" w:rsidRPr="00744328" w:rsidRDefault="0068707B" w:rsidP="00744328">
            <w:pPr>
              <w:spacing w:after="0" w:line="240" w:lineRule="auto"/>
              <w:jc w:val="left"/>
              <w:rPr>
                <w:rFonts w:asciiTheme="majorHAnsi" w:hAnsiTheme="majorHAnsi" w:cstheme="majorHAnsi"/>
                <w:lang w:val="pt-PT"/>
              </w:rPr>
            </w:pPr>
            <w:r w:rsidRPr="00744328">
              <w:rPr>
                <w:rFonts w:asciiTheme="majorHAnsi" w:hAnsiTheme="majorHAnsi" w:cstheme="majorHAnsi"/>
                <w:lang w:val="pt-PT"/>
              </w:rPr>
              <w:t> </w:t>
            </w:r>
            <w:r w:rsidR="00C73B7F" w:rsidRPr="00744328">
              <w:rPr>
                <w:rFonts w:asciiTheme="majorHAnsi" w:hAnsiTheme="majorHAnsi" w:cstheme="majorHAnsi"/>
                <w:lang w:val="pt-PT"/>
              </w:rPr>
              <w:t>[_ _ _ _]</w:t>
            </w:r>
          </w:p>
          <w:p w14:paraId="43D86CE8" w14:textId="67154EF1" w:rsidR="0068707B" w:rsidRPr="00744328" w:rsidRDefault="00C73B7F" w:rsidP="00744328">
            <w:pPr>
              <w:spacing w:after="0" w:line="240" w:lineRule="auto"/>
              <w:jc w:val="left"/>
              <w:rPr>
                <w:rFonts w:asciiTheme="majorHAnsi" w:hAnsiTheme="majorHAnsi" w:cstheme="majorHAnsi"/>
                <w:lang w:val="pt-PT"/>
              </w:rPr>
            </w:pPr>
            <w:r w:rsidRPr="00744328">
              <w:rPr>
                <w:rFonts w:asciiTheme="majorHAnsi" w:hAnsiTheme="majorHAnsi" w:cstheme="majorHAnsi"/>
                <w:lang w:val="pt-PT"/>
              </w:rPr>
              <w:t>Ano</w:t>
            </w:r>
          </w:p>
        </w:tc>
      </w:tr>
      <w:tr w:rsidR="0068707B" w:rsidRPr="00FB327F" w14:paraId="2F369935" w14:textId="77777777" w:rsidTr="00F53F2C">
        <w:trPr>
          <w:trHeight w:val="851"/>
        </w:trPr>
        <w:tc>
          <w:tcPr>
            <w:tcW w:w="383" w:type="pct"/>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hideMark/>
          </w:tcPr>
          <w:p w14:paraId="2B3BC2CD" w14:textId="77777777" w:rsidR="0068707B" w:rsidRPr="00744328" w:rsidRDefault="0068707B" w:rsidP="00744328">
            <w:pPr>
              <w:spacing w:after="0"/>
              <w:jc w:val="left"/>
              <w:rPr>
                <w:rFonts w:asciiTheme="majorHAnsi" w:hAnsiTheme="majorHAnsi" w:cstheme="majorHAnsi"/>
                <w:lang w:val="pt-PT"/>
              </w:rPr>
            </w:pPr>
            <w:r w:rsidRPr="00744328">
              <w:rPr>
                <w:rFonts w:asciiTheme="majorHAnsi" w:hAnsiTheme="majorHAnsi" w:cstheme="majorHAnsi"/>
                <w:b/>
                <w:bCs/>
                <w:lang w:val="pt-PT"/>
              </w:rPr>
              <w:t>DWEL2</w:t>
            </w:r>
          </w:p>
        </w:tc>
        <w:tc>
          <w:tcPr>
            <w:tcW w:w="2673" w:type="pct"/>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hideMark/>
          </w:tcPr>
          <w:p w14:paraId="2EACF815" w14:textId="74D1FB8E" w:rsidR="0068707B" w:rsidRPr="00744328" w:rsidRDefault="0009201F" w:rsidP="00524AE5">
            <w:pPr>
              <w:spacing w:after="0"/>
              <w:jc w:val="left"/>
              <w:rPr>
                <w:rFonts w:asciiTheme="majorHAnsi" w:hAnsiTheme="majorHAnsi" w:cstheme="majorHAnsi"/>
                <w:lang w:val="pt-PT"/>
              </w:rPr>
            </w:pPr>
            <w:r w:rsidRPr="00744328">
              <w:rPr>
                <w:rFonts w:asciiTheme="majorHAnsi" w:hAnsiTheme="majorHAnsi" w:cstheme="majorHAnsi"/>
                <w:lang w:val="pt-PT"/>
              </w:rPr>
              <w:t xml:space="preserve">Se </w:t>
            </w:r>
            <w:r w:rsidR="001857CD" w:rsidRPr="00744328">
              <w:rPr>
                <w:rFonts w:asciiTheme="majorHAnsi" w:hAnsiTheme="majorHAnsi" w:cstheme="majorHAnsi"/>
                <w:b/>
                <w:lang w:val="pt-PT"/>
              </w:rPr>
              <w:t>DWEL</w:t>
            </w:r>
            <w:r w:rsidR="0068707B" w:rsidRPr="00744328">
              <w:rPr>
                <w:rFonts w:asciiTheme="majorHAnsi" w:hAnsiTheme="majorHAnsi" w:cstheme="majorHAnsi"/>
                <w:b/>
                <w:lang w:val="pt-PT"/>
              </w:rPr>
              <w:t>1</w:t>
            </w:r>
            <w:r w:rsidR="0068707B" w:rsidRPr="00744328">
              <w:rPr>
                <w:rFonts w:asciiTheme="majorHAnsi" w:hAnsiTheme="majorHAnsi" w:cstheme="majorHAnsi"/>
                <w:lang w:val="pt-PT"/>
              </w:rPr>
              <w:t xml:space="preserve"> </w:t>
            </w:r>
            <w:r w:rsidRPr="00744328">
              <w:rPr>
                <w:rFonts w:asciiTheme="majorHAnsi" w:hAnsiTheme="majorHAnsi" w:cstheme="majorHAnsi"/>
                <w:lang w:val="pt-PT"/>
              </w:rPr>
              <w:t>tem mais de 10 anos</w:t>
            </w:r>
            <w:r w:rsidR="0068707B" w:rsidRPr="00744328">
              <w:rPr>
                <w:rFonts w:asciiTheme="majorHAnsi" w:hAnsiTheme="majorHAnsi" w:cstheme="majorHAnsi"/>
                <w:lang w:val="pt-PT"/>
              </w:rPr>
              <w:t xml:space="preserve">: </w:t>
            </w:r>
            <w:r w:rsidRPr="00744328">
              <w:rPr>
                <w:rFonts w:asciiTheme="majorHAnsi" w:hAnsiTheme="majorHAnsi" w:cstheme="majorHAnsi"/>
                <w:lang w:val="pt-PT"/>
              </w:rPr>
              <w:t xml:space="preserve">a habitação foi renovada para melhoria da eficiência energética </w:t>
            </w:r>
            <w:r w:rsidRPr="00744328">
              <w:rPr>
                <w:rFonts w:asciiTheme="majorHAnsi" w:hAnsiTheme="majorHAnsi" w:cstheme="majorHAnsi"/>
                <w:i/>
                <w:lang w:val="pt-PT"/>
              </w:rPr>
              <w:t>(</w:t>
            </w:r>
            <w:proofErr w:type="spellStart"/>
            <w:r w:rsidR="00524AE5">
              <w:rPr>
                <w:rFonts w:asciiTheme="majorHAnsi" w:hAnsiTheme="majorHAnsi" w:cstheme="majorHAnsi"/>
                <w:i/>
                <w:lang w:val="pt-PT"/>
              </w:rPr>
              <w:t>ex</w:t>
            </w:r>
            <w:proofErr w:type="spellEnd"/>
            <w:r w:rsidRPr="00744328">
              <w:rPr>
                <w:rFonts w:asciiTheme="majorHAnsi" w:hAnsiTheme="majorHAnsi" w:cstheme="majorHAnsi"/>
                <w:i/>
                <w:lang w:val="pt-PT"/>
              </w:rPr>
              <w:t>: isolamento, janelas, etc.)</w:t>
            </w:r>
          </w:p>
        </w:tc>
        <w:tc>
          <w:tcPr>
            <w:tcW w:w="1944" w:type="pct"/>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hideMark/>
          </w:tcPr>
          <w:p w14:paraId="3CB60DA7" w14:textId="2FD919A2" w:rsidR="0068707B" w:rsidRPr="00744328" w:rsidRDefault="0068707B" w:rsidP="00744328">
            <w:pPr>
              <w:spacing w:after="0" w:line="240" w:lineRule="auto"/>
              <w:jc w:val="left"/>
              <w:rPr>
                <w:rFonts w:asciiTheme="majorHAnsi" w:hAnsiTheme="majorHAnsi" w:cstheme="majorHAnsi"/>
                <w:lang w:val="pt-PT"/>
              </w:rPr>
            </w:pPr>
            <w:r w:rsidRPr="00744328">
              <w:rPr>
                <w:rFonts w:asciiTheme="majorHAnsi" w:hAnsiTheme="majorHAnsi" w:cstheme="majorHAnsi"/>
                <w:lang w:val="pt-PT"/>
              </w:rPr>
              <w:t xml:space="preserve">1. </w:t>
            </w:r>
            <w:r w:rsidR="0009201F" w:rsidRPr="00744328">
              <w:rPr>
                <w:rFonts w:asciiTheme="majorHAnsi" w:hAnsiTheme="majorHAnsi" w:cstheme="majorHAnsi"/>
                <w:lang w:val="pt-PT"/>
              </w:rPr>
              <w:t>Sim</w:t>
            </w:r>
            <w:r w:rsidRPr="00744328">
              <w:rPr>
                <w:rFonts w:asciiTheme="majorHAnsi" w:hAnsiTheme="majorHAnsi" w:cstheme="majorHAnsi"/>
                <w:lang w:val="pt-PT"/>
              </w:rPr>
              <w:br/>
              <w:t>2. N</w:t>
            </w:r>
            <w:r w:rsidR="0009201F" w:rsidRPr="00744328">
              <w:rPr>
                <w:rFonts w:asciiTheme="majorHAnsi" w:hAnsiTheme="majorHAnsi" w:cstheme="majorHAnsi"/>
                <w:lang w:val="pt-PT"/>
              </w:rPr>
              <w:t>ã</w:t>
            </w:r>
            <w:r w:rsidRPr="00744328">
              <w:rPr>
                <w:rFonts w:asciiTheme="majorHAnsi" w:hAnsiTheme="majorHAnsi" w:cstheme="majorHAnsi"/>
                <w:lang w:val="pt-PT"/>
              </w:rPr>
              <w:t>o</w:t>
            </w:r>
            <w:r w:rsidRPr="00744328">
              <w:rPr>
                <w:rFonts w:asciiTheme="majorHAnsi" w:hAnsiTheme="majorHAnsi" w:cstheme="majorHAnsi"/>
                <w:lang w:val="pt-PT"/>
              </w:rPr>
              <w:br/>
              <w:t xml:space="preserve">9. </w:t>
            </w:r>
            <w:r w:rsidR="0009201F" w:rsidRPr="00744328">
              <w:rPr>
                <w:rFonts w:asciiTheme="majorHAnsi" w:hAnsiTheme="majorHAnsi" w:cstheme="majorHAnsi"/>
                <w:lang w:val="pt-PT"/>
              </w:rPr>
              <w:t>Não sabe /Não responde</w:t>
            </w:r>
          </w:p>
        </w:tc>
      </w:tr>
      <w:tr w:rsidR="0068707B" w:rsidRPr="00D3333B" w14:paraId="62667ECE" w14:textId="77777777" w:rsidTr="00F53F2C">
        <w:trPr>
          <w:trHeight w:val="498"/>
        </w:trPr>
        <w:tc>
          <w:tcPr>
            <w:tcW w:w="383" w:type="pct"/>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hideMark/>
          </w:tcPr>
          <w:p w14:paraId="5CA0626A" w14:textId="77777777" w:rsidR="0068707B" w:rsidRPr="00744328" w:rsidRDefault="0068707B" w:rsidP="00744328">
            <w:pPr>
              <w:spacing w:after="0"/>
              <w:jc w:val="left"/>
              <w:rPr>
                <w:rFonts w:asciiTheme="majorHAnsi" w:hAnsiTheme="majorHAnsi" w:cstheme="majorHAnsi"/>
                <w:lang w:val="pt-PT"/>
              </w:rPr>
            </w:pPr>
            <w:r w:rsidRPr="00744328">
              <w:rPr>
                <w:rFonts w:asciiTheme="majorHAnsi" w:hAnsiTheme="majorHAnsi" w:cstheme="majorHAnsi"/>
                <w:b/>
                <w:bCs/>
                <w:lang w:val="pt-PT"/>
              </w:rPr>
              <w:t>DWEL3</w:t>
            </w:r>
          </w:p>
        </w:tc>
        <w:tc>
          <w:tcPr>
            <w:tcW w:w="2673" w:type="pct"/>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hideMark/>
          </w:tcPr>
          <w:p w14:paraId="0FEC6662" w14:textId="7827F61B" w:rsidR="0068707B" w:rsidRPr="00744328" w:rsidRDefault="00A11A0B"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Qual o tipo de </w:t>
            </w:r>
            <w:r w:rsidR="00C73B7F" w:rsidRPr="00744328">
              <w:rPr>
                <w:rFonts w:asciiTheme="majorHAnsi" w:hAnsiTheme="majorHAnsi" w:cstheme="majorHAnsi"/>
                <w:lang w:val="pt-PT"/>
              </w:rPr>
              <w:t>casa</w:t>
            </w:r>
            <w:r w:rsidRPr="00744328">
              <w:rPr>
                <w:rFonts w:asciiTheme="majorHAnsi" w:hAnsiTheme="majorHAnsi" w:cstheme="majorHAnsi"/>
                <w:lang w:val="pt-PT"/>
              </w:rPr>
              <w:t xml:space="preserve"> em que vive</w:t>
            </w:r>
            <w:r w:rsidR="00C73B7F" w:rsidRPr="00744328">
              <w:rPr>
                <w:rFonts w:asciiTheme="majorHAnsi" w:hAnsiTheme="majorHAnsi" w:cstheme="majorHAnsi"/>
                <w:lang w:val="pt-PT"/>
              </w:rPr>
              <w:t>?</w:t>
            </w:r>
          </w:p>
        </w:tc>
        <w:tc>
          <w:tcPr>
            <w:tcW w:w="1944" w:type="pct"/>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hideMark/>
          </w:tcPr>
          <w:p w14:paraId="7B208A53" w14:textId="62C1C468" w:rsidR="00D40C9A" w:rsidRPr="00744328" w:rsidRDefault="00A11A0B" w:rsidP="00744328">
            <w:pPr>
              <w:spacing w:after="0" w:line="240" w:lineRule="auto"/>
              <w:jc w:val="left"/>
              <w:rPr>
                <w:rFonts w:asciiTheme="majorHAnsi" w:hAnsiTheme="majorHAnsi" w:cstheme="majorHAnsi"/>
                <w:lang w:val="pt-PT"/>
              </w:rPr>
            </w:pPr>
            <w:r w:rsidRPr="00744328">
              <w:rPr>
                <w:rFonts w:asciiTheme="majorHAnsi" w:hAnsiTheme="majorHAnsi" w:cstheme="majorHAnsi"/>
                <w:lang w:val="pt-PT"/>
              </w:rPr>
              <w:t>1. Apartamento</w:t>
            </w:r>
          </w:p>
          <w:p w14:paraId="39DEC7B1" w14:textId="77777777" w:rsidR="004912EC" w:rsidRDefault="0068707B" w:rsidP="004912EC">
            <w:pPr>
              <w:spacing w:after="0" w:line="240" w:lineRule="auto"/>
              <w:jc w:val="left"/>
              <w:rPr>
                <w:ins w:id="1" w:author="Ana Catarina Monteiro Dias Antunes" w:date="2022-12-14T11:28:00Z"/>
                <w:rFonts w:asciiTheme="majorHAnsi" w:hAnsiTheme="majorHAnsi" w:cstheme="majorHAnsi"/>
              </w:rPr>
            </w:pPr>
            <w:r w:rsidRPr="00744328">
              <w:rPr>
                <w:rFonts w:asciiTheme="majorHAnsi" w:hAnsiTheme="majorHAnsi" w:cstheme="majorHAnsi"/>
                <w:lang w:val="pt-PT"/>
              </w:rPr>
              <w:t xml:space="preserve">2. </w:t>
            </w:r>
            <w:r w:rsidR="00A11A0B" w:rsidRPr="00744328">
              <w:rPr>
                <w:rFonts w:asciiTheme="majorHAnsi" w:hAnsiTheme="majorHAnsi" w:cstheme="majorHAnsi"/>
                <w:lang w:val="pt-PT"/>
              </w:rPr>
              <w:t>Moradia</w:t>
            </w:r>
            <w:r w:rsidRPr="00744328">
              <w:rPr>
                <w:rFonts w:asciiTheme="majorHAnsi" w:hAnsiTheme="majorHAnsi" w:cstheme="majorHAnsi"/>
                <w:lang w:val="pt-PT"/>
              </w:rPr>
              <w:br/>
              <w:t xml:space="preserve">3. </w:t>
            </w:r>
            <w:r w:rsidR="00A11A0B" w:rsidRPr="00744328">
              <w:rPr>
                <w:rFonts w:asciiTheme="majorHAnsi" w:hAnsiTheme="majorHAnsi" w:cstheme="majorHAnsi"/>
                <w:lang w:val="pt-PT"/>
              </w:rPr>
              <w:t>Moradia Geminada</w:t>
            </w:r>
            <w:r w:rsidRPr="00744328">
              <w:rPr>
                <w:rFonts w:asciiTheme="majorHAnsi" w:hAnsiTheme="majorHAnsi" w:cstheme="majorHAnsi"/>
                <w:highlight w:val="yellow"/>
                <w:lang w:val="pt-PT"/>
              </w:rPr>
              <w:br/>
            </w:r>
            <w:r w:rsidRPr="00D3333B">
              <w:rPr>
                <w:rFonts w:asciiTheme="majorHAnsi" w:hAnsiTheme="majorHAnsi" w:cstheme="majorHAnsi"/>
                <w:lang w:val="pt-PT"/>
              </w:rPr>
              <w:t xml:space="preserve">4. </w:t>
            </w:r>
            <w:r w:rsidR="00D3333B" w:rsidRPr="00D3333B">
              <w:rPr>
                <w:rFonts w:asciiTheme="majorHAnsi" w:hAnsiTheme="majorHAnsi" w:cstheme="majorHAnsi"/>
                <w:lang w:val="pt-PT"/>
              </w:rPr>
              <w:t>Moradia em banda</w:t>
            </w:r>
            <w:r w:rsidRPr="00D3333B">
              <w:rPr>
                <w:rFonts w:asciiTheme="majorHAnsi" w:hAnsiTheme="majorHAnsi" w:cstheme="majorHAnsi"/>
                <w:lang w:val="pt-PT"/>
              </w:rPr>
              <w:br/>
              <w:t xml:space="preserve">5. </w:t>
            </w:r>
            <w:r w:rsidR="00D3333B" w:rsidRPr="00D3333B">
              <w:rPr>
                <w:rFonts w:asciiTheme="majorHAnsi" w:hAnsiTheme="majorHAnsi" w:cstheme="majorHAnsi"/>
                <w:lang w:val="pt-PT"/>
              </w:rPr>
              <w:t>Outro</w:t>
            </w:r>
          </w:p>
          <w:p w14:paraId="2A67925B" w14:textId="4AA9F40A" w:rsidR="004912EC" w:rsidRPr="00744328" w:rsidRDefault="004912EC" w:rsidP="002D7187">
            <w:pPr>
              <w:spacing w:after="0" w:line="240" w:lineRule="auto"/>
              <w:jc w:val="left"/>
              <w:rPr>
                <w:rFonts w:asciiTheme="majorHAnsi" w:hAnsiTheme="majorHAnsi" w:cstheme="majorHAnsi"/>
                <w:lang w:val="pt-PT"/>
              </w:rPr>
            </w:pPr>
            <w:ins w:id="2" w:author="Ana Catarina Monteiro Dias Antunes" w:date="2022-12-14T11:28:00Z">
              <w:r>
                <w:rPr>
                  <w:rFonts w:asciiTheme="majorHAnsi" w:hAnsiTheme="majorHAnsi" w:cstheme="majorHAnsi"/>
                </w:rPr>
                <w:t xml:space="preserve">     _______________</w:t>
              </w:r>
            </w:ins>
            <w:del w:id="3" w:author="Ana Catarina Monteiro Dias Antunes" w:date="2022-12-14T11:28:00Z">
              <w:r w:rsidR="00D3333B" w:rsidDel="004912EC">
                <w:rPr>
                  <w:rFonts w:asciiTheme="majorHAnsi" w:hAnsiTheme="majorHAnsi" w:cstheme="majorHAnsi"/>
                  <w:lang w:val="pt-PT"/>
                </w:rPr>
                <w:delText xml:space="preserve"> </w:delText>
              </w:r>
            </w:del>
            <w:ins w:id="4" w:author="Ana Catarina Monteiro Dias Antunes" w:date="2022-12-14T11:27:00Z">
              <w:r w:rsidRPr="00744328">
                <w:rPr>
                  <w:rFonts w:asciiTheme="majorHAnsi" w:hAnsiTheme="majorHAnsi" w:cstheme="majorHAnsi"/>
                </w:rPr>
                <w:t xml:space="preserve"> [</w:t>
              </w:r>
              <w:proofErr w:type="spellStart"/>
              <w:r w:rsidRPr="00744328">
                <w:rPr>
                  <w:rFonts w:asciiTheme="majorHAnsi" w:hAnsiTheme="majorHAnsi" w:cstheme="majorHAnsi"/>
                </w:rPr>
                <w:t>resposta</w:t>
              </w:r>
              <w:proofErr w:type="spellEnd"/>
              <w:r w:rsidRPr="00744328">
                <w:rPr>
                  <w:rFonts w:asciiTheme="majorHAnsi" w:hAnsiTheme="majorHAnsi" w:cstheme="majorHAnsi"/>
                </w:rPr>
                <w:t xml:space="preserve"> </w:t>
              </w:r>
              <w:proofErr w:type="spellStart"/>
              <w:r w:rsidRPr="00744328">
                <w:rPr>
                  <w:rFonts w:asciiTheme="majorHAnsi" w:hAnsiTheme="majorHAnsi" w:cstheme="majorHAnsi"/>
                </w:rPr>
                <w:t>aberta</w:t>
              </w:r>
              <w:proofErr w:type="spellEnd"/>
              <w:r w:rsidRPr="00744328">
                <w:rPr>
                  <w:rFonts w:asciiTheme="majorHAnsi" w:hAnsiTheme="majorHAnsi" w:cstheme="majorHAnsi"/>
                </w:rPr>
                <w:t>]</w:t>
              </w:r>
            </w:ins>
          </w:p>
        </w:tc>
      </w:tr>
      <w:tr w:rsidR="0068707B" w:rsidRPr="00FB327F" w14:paraId="0630E3E6" w14:textId="77777777" w:rsidTr="00F53F2C">
        <w:trPr>
          <w:trHeight w:val="687"/>
        </w:trPr>
        <w:tc>
          <w:tcPr>
            <w:tcW w:w="383" w:type="pct"/>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hideMark/>
          </w:tcPr>
          <w:p w14:paraId="111B8532" w14:textId="77777777" w:rsidR="0068707B" w:rsidRPr="00744328" w:rsidRDefault="0068707B" w:rsidP="00744328">
            <w:pPr>
              <w:spacing w:after="0"/>
              <w:jc w:val="left"/>
              <w:rPr>
                <w:rFonts w:asciiTheme="majorHAnsi" w:hAnsiTheme="majorHAnsi" w:cstheme="majorHAnsi"/>
                <w:lang w:val="pt-PT"/>
              </w:rPr>
            </w:pPr>
            <w:r w:rsidRPr="00744328">
              <w:rPr>
                <w:rFonts w:asciiTheme="majorHAnsi" w:hAnsiTheme="majorHAnsi" w:cstheme="majorHAnsi"/>
                <w:b/>
                <w:bCs/>
                <w:lang w:val="pt-PT"/>
              </w:rPr>
              <w:t>DWEL4</w:t>
            </w:r>
          </w:p>
        </w:tc>
        <w:tc>
          <w:tcPr>
            <w:tcW w:w="2673" w:type="pct"/>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hideMark/>
          </w:tcPr>
          <w:p w14:paraId="67D19944" w14:textId="55D1E4B0" w:rsidR="0068707B" w:rsidRPr="00744328" w:rsidRDefault="00A11A0B" w:rsidP="0014473E">
            <w:pPr>
              <w:spacing w:after="0"/>
              <w:jc w:val="left"/>
              <w:rPr>
                <w:rFonts w:asciiTheme="majorHAnsi" w:hAnsiTheme="majorHAnsi" w:cstheme="majorHAnsi"/>
                <w:lang w:val="pt-PT"/>
              </w:rPr>
            </w:pPr>
            <w:r w:rsidRPr="00744328">
              <w:rPr>
                <w:rFonts w:asciiTheme="majorHAnsi" w:hAnsiTheme="majorHAnsi" w:cstheme="majorHAnsi"/>
                <w:lang w:val="pt-PT"/>
              </w:rPr>
              <w:t xml:space="preserve">O rés-do-chão ou a cave da sua </w:t>
            </w:r>
            <w:r w:rsidR="001857CD" w:rsidRPr="00744328">
              <w:rPr>
                <w:rFonts w:asciiTheme="majorHAnsi" w:hAnsiTheme="majorHAnsi" w:cstheme="majorHAnsi"/>
                <w:lang w:val="pt-PT"/>
              </w:rPr>
              <w:t>casa</w:t>
            </w:r>
            <w:r w:rsidRPr="00744328">
              <w:rPr>
                <w:rFonts w:asciiTheme="majorHAnsi" w:hAnsiTheme="majorHAnsi" w:cstheme="majorHAnsi"/>
                <w:lang w:val="pt-PT"/>
              </w:rPr>
              <w:t xml:space="preserve"> </w:t>
            </w:r>
            <w:r w:rsidR="0014473E">
              <w:rPr>
                <w:rFonts w:asciiTheme="majorHAnsi" w:hAnsiTheme="majorHAnsi" w:cstheme="majorHAnsi"/>
                <w:lang w:val="pt-PT"/>
              </w:rPr>
              <w:t>são utilizados</w:t>
            </w:r>
            <w:r w:rsidRPr="00744328">
              <w:rPr>
                <w:rFonts w:asciiTheme="majorHAnsi" w:hAnsiTheme="majorHAnsi" w:cstheme="majorHAnsi"/>
                <w:lang w:val="pt-PT"/>
              </w:rPr>
              <w:t xml:space="preserve"> como espaço </w:t>
            </w:r>
            <w:r w:rsidR="0014473E">
              <w:rPr>
                <w:rFonts w:asciiTheme="majorHAnsi" w:hAnsiTheme="majorHAnsi" w:cstheme="majorHAnsi"/>
                <w:lang w:val="pt-PT"/>
              </w:rPr>
              <w:t>habitável?</w:t>
            </w:r>
          </w:p>
        </w:tc>
        <w:tc>
          <w:tcPr>
            <w:tcW w:w="1944" w:type="pct"/>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hideMark/>
          </w:tcPr>
          <w:p w14:paraId="6EF1B831" w14:textId="7499036F" w:rsidR="0068707B" w:rsidRPr="00744328" w:rsidRDefault="0068707B" w:rsidP="00744328">
            <w:pPr>
              <w:spacing w:after="0" w:line="240" w:lineRule="auto"/>
              <w:jc w:val="left"/>
              <w:rPr>
                <w:rFonts w:asciiTheme="majorHAnsi" w:hAnsiTheme="majorHAnsi" w:cstheme="majorHAnsi"/>
                <w:lang w:val="pt-PT"/>
              </w:rPr>
            </w:pPr>
            <w:r w:rsidRPr="00744328">
              <w:rPr>
                <w:rFonts w:asciiTheme="majorHAnsi" w:hAnsiTheme="majorHAnsi" w:cstheme="majorHAnsi"/>
                <w:lang w:val="pt-PT"/>
              </w:rPr>
              <w:t xml:space="preserve">1. </w:t>
            </w:r>
            <w:r w:rsidR="00A11A0B" w:rsidRPr="00744328">
              <w:rPr>
                <w:rFonts w:asciiTheme="majorHAnsi" w:hAnsiTheme="majorHAnsi" w:cstheme="majorHAnsi"/>
                <w:lang w:val="pt-PT"/>
              </w:rPr>
              <w:t>Sim</w:t>
            </w:r>
          </w:p>
          <w:p w14:paraId="4A341E9F" w14:textId="19D89D8D" w:rsidR="0068707B" w:rsidRPr="00744328" w:rsidRDefault="0068707B" w:rsidP="00744328">
            <w:pPr>
              <w:spacing w:after="0" w:line="240" w:lineRule="auto"/>
              <w:jc w:val="left"/>
              <w:rPr>
                <w:rFonts w:asciiTheme="majorHAnsi" w:hAnsiTheme="majorHAnsi" w:cstheme="majorHAnsi"/>
                <w:lang w:val="pt-PT"/>
              </w:rPr>
            </w:pPr>
            <w:r w:rsidRPr="00744328">
              <w:rPr>
                <w:rFonts w:asciiTheme="majorHAnsi" w:hAnsiTheme="majorHAnsi" w:cstheme="majorHAnsi"/>
                <w:lang w:val="pt-PT"/>
              </w:rPr>
              <w:t>2. N</w:t>
            </w:r>
            <w:r w:rsidR="00A11A0B" w:rsidRPr="00744328">
              <w:rPr>
                <w:rFonts w:asciiTheme="majorHAnsi" w:hAnsiTheme="majorHAnsi" w:cstheme="majorHAnsi"/>
                <w:lang w:val="pt-PT"/>
              </w:rPr>
              <w:t>ão</w:t>
            </w:r>
          </w:p>
          <w:p w14:paraId="4C87861D" w14:textId="48D7FEC5" w:rsidR="0068707B" w:rsidRPr="00744328" w:rsidRDefault="0068707B" w:rsidP="00744328">
            <w:pPr>
              <w:spacing w:after="0" w:line="240" w:lineRule="auto"/>
              <w:jc w:val="left"/>
              <w:rPr>
                <w:rFonts w:asciiTheme="majorHAnsi" w:hAnsiTheme="majorHAnsi" w:cstheme="majorHAnsi"/>
                <w:lang w:val="pt-PT"/>
              </w:rPr>
            </w:pPr>
            <w:r w:rsidRPr="00744328">
              <w:rPr>
                <w:rFonts w:asciiTheme="majorHAnsi" w:hAnsiTheme="majorHAnsi" w:cstheme="majorHAnsi"/>
                <w:lang w:val="pt-PT"/>
              </w:rPr>
              <w:t xml:space="preserve">9. </w:t>
            </w:r>
            <w:r w:rsidR="00A11A0B" w:rsidRPr="00744328">
              <w:rPr>
                <w:rFonts w:asciiTheme="majorHAnsi" w:hAnsiTheme="majorHAnsi" w:cstheme="majorHAnsi"/>
                <w:lang w:val="pt-PT"/>
              </w:rPr>
              <w:t>Não sabe /Não responde</w:t>
            </w:r>
          </w:p>
        </w:tc>
      </w:tr>
      <w:tr w:rsidR="0068707B" w:rsidRPr="00FB327F" w14:paraId="279638E2" w14:textId="77777777" w:rsidTr="00F53F2C">
        <w:trPr>
          <w:trHeight w:val="985"/>
        </w:trPr>
        <w:tc>
          <w:tcPr>
            <w:tcW w:w="383" w:type="pct"/>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hideMark/>
          </w:tcPr>
          <w:p w14:paraId="1CA3AE79" w14:textId="77777777" w:rsidR="0068707B" w:rsidRPr="00744328" w:rsidRDefault="0068707B" w:rsidP="00744328">
            <w:pPr>
              <w:spacing w:after="0"/>
              <w:jc w:val="left"/>
              <w:rPr>
                <w:rFonts w:asciiTheme="majorHAnsi" w:hAnsiTheme="majorHAnsi" w:cstheme="majorHAnsi"/>
                <w:lang w:val="pt-PT"/>
              </w:rPr>
            </w:pPr>
            <w:r w:rsidRPr="00744328">
              <w:rPr>
                <w:rFonts w:asciiTheme="majorHAnsi" w:hAnsiTheme="majorHAnsi" w:cstheme="majorHAnsi"/>
                <w:b/>
                <w:bCs/>
                <w:lang w:val="pt-PT"/>
              </w:rPr>
              <w:t>SMOKE</w:t>
            </w:r>
          </w:p>
        </w:tc>
        <w:tc>
          <w:tcPr>
            <w:tcW w:w="2673" w:type="pct"/>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hideMark/>
          </w:tcPr>
          <w:p w14:paraId="4E69091C" w14:textId="3DDDDE84" w:rsidR="0068707B" w:rsidRPr="00744328" w:rsidRDefault="00A11A0B" w:rsidP="00D3333B">
            <w:pPr>
              <w:spacing w:after="0"/>
              <w:jc w:val="left"/>
              <w:rPr>
                <w:rFonts w:asciiTheme="majorHAnsi" w:hAnsiTheme="majorHAnsi" w:cstheme="majorHAnsi"/>
                <w:lang w:val="pt-PT"/>
              </w:rPr>
            </w:pPr>
            <w:r w:rsidRPr="00744328">
              <w:rPr>
                <w:rFonts w:asciiTheme="majorHAnsi" w:hAnsiTheme="majorHAnsi" w:cstheme="majorHAnsi"/>
                <w:lang w:val="pt-PT"/>
              </w:rPr>
              <w:t>Você</w:t>
            </w:r>
            <w:r w:rsidR="0014473E">
              <w:rPr>
                <w:rFonts w:asciiTheme="majorHAnsi" w:hAnsiTheme="majorHAnsi" w:cstheme="majorHAnsi"/>
                <w:lang w:val="pt-PT"/>
              </w:rPr>
              <w:t>,</w:t>
            </w:r>
            <w:r w:rsidRPr="00744328">
              <w:rPr>
                <w:rFonts w:asciiTheme="majorHAnsi" w:hAnsiTheme="majorHAnsi" w:cstheme="majorHAnsi"/>
                <w:lang w:val="pt-PT"/>
              </w:rPr>
              <w:t xml:space="preserve"> ou outra pessoa</w:t>
            </w:r>
            <w:r w:rsidR="0014473E">
              <w:rPr>
                <w:rFonts w:asciiTheme="majorHAnsi" w:hAnsiTheme="majorHAnsi" w:cstheme="majorHAnsi"/>
                <w:lang w:val="pt-PT"/>
              </w:rPr>
              <w:t>,</w:t>
            </w:r>
            <w:r w:rsidRPr="00744328">
              <w:rPr>
                <w:rFonts w:asciiTheme="majorHAnsi" w:hAnsiTheme="majorHAnsi" w:cstheme="majorHAnsi"/>
                <w:lang w:val="pt-PT"/>
              </w:rPr>
              <w:t xml:space="preserve"> fuma dentro </w:t>
            </w:r>
            <w:r w:rsidR="00D3333B">
              <w:rPr>
                <w:rFonts w:asciiTheme="majorHAnsi" w:hAnsiTheme="majorHAnsi" w:cstheme="majorHAnsi"/>
                <w:lang w:val="pt-PT"/>
              </w:rPr>
              <w:t>de casa</w:t>
            </w:r>
            <w:r w:rsidRPr="00744328">
              <w:rPr>
                <w:rFonts w:asciiTheme="majorHAnsi" w:hAnsiTheme="majorHAnsi" w:cstheme="majorHAnsi"/>
                <w:lang w:val="pt-PT"/>
              </w:rPr>
              <w:t>?</w:t>
            </w:r>
          </w:p>
        </w:tc>
        <w:tc>
          <w:tcPr>
            <w:tcW w:w="1944" w:type="pct"/>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hideMark/>
          </w:tcPr>
          <w:p w14:paraId="6E10B05D" w14:textId="401C8AD7" w:rsidR="00A11A0B" w:rsidRPr="00744328" w:rsidRDefault="00A11A0B" w:rsidP="00744328">
            <w:pPr>
              <w:spacing w:after="0" w:line="240" w:lineRule="auto"/>
              <w:jc w:val="left"/>
              <w:rPr>
                <w:rFonts w:asciiTheme="majorHAnsi" w:hAnsiTheme="majorHAnsi" w:cstheme="majorHAnsi"/>
                <w:lang w:val="pt-PT"/>
              </w:rPr>
            </w:pPr>
            <w:r w:rsidRPr="00744328">
              <w:rPr>
                <w:rFonts w:asciiTheme="majorHAnsi" w:hAnsiTheme="majorHAnsi" w:cstheme="majorHAnsi"/>
                <w:lang w:val="pt-PT"/>
              </w:rPr>
              <w:t>1. Sim</w:t>
            </w:r>
          </w:p>
          <w:p w14:paraId="114AD161" w14:textId="77777777" w:rsidR="00A11A0B" w:rsidRPr="00744328" w:rsidRDefault="00A11A0B" w:rsidP="00744328">
            <w:pPr>
              <w:spacing w:after="0" w:line="240" w:lineRule="auto"/>
              <w:jc w:val="left"/>
              <w:rPr>
                <w:rFonts w:asciiTheme="majorHAnsi" w:hAnsiTheme="majorHAnsi" w:cstheme="majorHAnsi"/>
                <w:lang w:val="pt-PT"/>
              </w:rPr>
            </w:pPr>
            <w:r w:rsidRPr="00744328">
              <w:rPr>
                <w:rFonts w:asciiTheme="majorHAnsi" w:hAnsiTheme="majorHAnsi" w:cstheme="majorHAnsi"/>
                <w:lang w:val="pt-PT"/>
              </w:rPr>
              <w:t>2. Não</w:t>
            </w:r>
          </w:p>
          <w:p w14:paraId="2968767C" w14:textId="7E4F37CC" w:rsidR="0068707B" w:rsidRPr="00744328" w:rsidRDefault="00A11A0B" w:rsidP="00744328">
            <w:pPr>
              <w:spacing w:after="0" w:line="240" w:lineRule="auto"/>
              <w:jc w:val="left"/>
              <w:rPr>
                <w:rFonts w:asciiTheme="majorHAnsi" w:hAnsiTheme="majorHAnsi" w:cstheme="majorHAnsi"/>
                <w:lang w:val="pt-PT"/>
              </w:rPr>
            </w:pPr>
            <w:r w:rsidRPr="00744328">
              <w:rPr>
                <w:rFonts w:asciiTheme="majorHAnsi" w:hAnsiTheme="majorHAnsi" w:cstheme="majorHAnsi"/>
                <w:lang w:val="pt-PT"/>
              </w:rPr>
              <w:t>9. Não sabe /Não responde</w:t>
            </w:r>
          </w:p>
        </w:tc>
      </w:tr>
    </w:tbl>
    <w:p w14:paraId="4DC8B908" w14:textId="77777777" w:rsidR="001857CD" w:rsidRDefault="001857CD" w:rsidP="00744328">
      <w:pPr>
        <w:spacing w:after="0"/>
        <w:jc w:val="left"/>
        <w:rPr>
          <w:rFonts w:asciiTheme="majorHAnsi" w:hAnsiTheme="majorHAnsi" w:cstheme="majorHAnsi"/>
          <w:b/>
          <w:bCs/>
          <w:iCs/>
          <w:lang w:val="pt-PT"/>
        </w:rPr>
      </w:pPr>
    </w:p>
    <w:p w14:paraId="3CDD619D" w14:textId="77777777" w:rsidR="00454FC9" w:rsidRPr="00454FC9" w:rsidRDefault="00454FC9" w:rsidP="00454FC9">
      <w:pPr>
        <w:rPr>
          <w:color w:val="4472C4" w:themeColor="accent5"/>
          <w:lang w:val="en-US"/>
        </w:rPr>
      </w:pPr>
      <w:r w:rsidRPr="00454FC9">
        <w:rPr>
          <w:b/>
          <w:bCs/>
          <w:i/>
          <w:iCs/>
          <w:color w:val="4472C4" w:themeColor="accent5"/>
          <w:lang w:val="en-US"/>
        </w:rPr>
        <w:t>INTRO:</w:t>
      </w:r>
      <w:r w:rsidRPr="00454FC9">
        <w:rPr>
          <w:i/>
          <w:iCs/>
          <w:color w:val="4472C4" w:themeColor="accent5"/>
          <w:lang w:val="en-US"/>
        </w:rPr>
        <w:t xml:space="preserve"> Now we will continue with some general questions. To what extent do you agree or disagree with the following statements?</w:t>
      </w:r>
      <w:r w:rsidRPr="00454FC9">
        <w:rPr>
          <w:b/>
          <w:bCs/>
          <w:color w:val="4472C4" w:themeColor="accent5"/>
        </w:rPr>
        <w:t xml:space="preserve"> </w:t>
      </w:r>
    </w:p>
    <w:tbl>
      <w:tblPr>
        <w:tblW w:w="9420" w:type="dxa"/>
        <w:tblCellMar>
          <w:left w:w="0" w:type="dxa"/>
          <w:right w:w="0" w:type="dxa"/>
        </w:tblCellMar>
        <w:tblLook w:val="04A0" w:firstRow="1" w:lastRow="0" w:firstColumn="1" w:lastColumn="0" w:noHBand="0" w:noVBand="1"/>
      </w:tblPr>
      <w:tblGrid>
        <w:gridCol w:w="480"/>
        <w:gridCol w:w="5606"/>
        <w:gridCol w:w="3334"/>
      </w:tblGrid>
      <w:tr w:rsidR="00454FC9" w:rsidRPr="00454FC9" w14:paraId="7489C946" w14:textId="77777777" w:rsidTr="003D0BBD">
        <w:trPr>
          <w:trHeight w:val="337"/>
        </w:trPr>
        <w:tc>
          <w:tcPr>
            <w:tcW w:w="9420"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13F68CF2" w14:textId="77777777" w:rsidR="00454FC9" w:rsidRPr="00454FC9" w:rsidRDefault="00454FC9" w:rsidP="003D0BBD">
            <w:pPr>
              <w:rPr>
                <w:color w:val="4472C4" w:themeColor="accent5"/>
                <w:lang w:val="en-US"/>
              </w:rPr>
            </w:pPr>
            <w:r w:rsidRPr="00454FC9">
              <w:rPr>
                <w:b/>
                <w:bCs/>
                <w:color w:val="4472C4" w:themeColor="accent5"/>
              </w:rPr>
              <w:t xml:space="preserve">Response Style: Interpersonal Reactivity Index RANDOMISE </w:t>
            </w:r>
            <w:r w:rsidRPr="00454FC9">
              <w:rPr>
                <w:bCs/>
                <w:i/>
                <w:color w:val="4472C4" w:themeColor="accent5"/>
              </w:rPr>
              <w:t>(don’t show this title to respondents)</w:t>
            </w:r>
          </w:p>
        </w:tc>
      </w:tr>
      <w:tr w:rsidR="00454FC9" w:rsidRPr="00454FC9" w14:paraId="6F3209F7" w14:textId="77777777" w:rsidTr="003D0BBD">
        <w:trPr>
          <w:trHeight w:val="574"/>
        </w:trPr>
        <w:tc>
          <w:tcPr>
            <w:tcW w:w="48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64FB6675" w14:textId="77777777" w:rsidR="00454FC9" w:rsidRPr="00454FC9" w:rsidRDefault="00454FC9" w:rsidP="003D0BBD">
            <w:pPr>
              <w:rPr>
                <w:color w:val="4472C4" w:themeColor="accent5"/>
                <w:lang w:val="en-US"/>
              </w:rPr>
            </w:pPr>
            <w:r w:rsidRPr="00454FC9">
              <w:rPr>
                <w:b/>
                <w:bCs/>
                <w:color w:val="4472C4" w:themeColor="accent5"/>
                <w:lang w:val="en-US"/>
              </w:rPr>
              <w:t>E1</w:t>
            </w:r>
          </w:p>
        </w:tc>
        <w:tc>
          <w:tcPr>
            <w:tcW w:w="5606" w:type="dxa"/>
            <w:tcBorders>
              <w:top w:val="single" w:sz="24" w:space="0" w:color="FFFFFF"/>
              <w:left w:val="single" w:sz="8" w:space="0" w:color="FFFFFF"/>
              <w:bottom w:val="single" w:sz="8" w:space="0" w:color="FFFFFF"/>
              <w:right w:val="single" w:sz="8" w:space="0" w:color="FFFFFF"/>
            </w:tcBorders>
            <w:shd w:val="clear" w:color="auto" w:fill="EAF5F5"/>
            <w:tcMar>
              <w:top w:w="15" w:type="dxa"/>
              <w:left w:w="38" w:type="dxa"/>
              <w:bottom w:w="0" w:type="dxa"/>
              <w:right w:w="38" w:type="dxa"/>
            </w:tcMar>
            <w:hideMark/>
          </w:tcPr>
          <w:p w14:paraId="1B96833A" w14:textId="77777777" w:rsidR="00454FC9" w:rsidRPr="00454FC9" w:rsidRDefault="00454FC9" w:rsidP="003D0BBD">
            <w:pPr>
              <w:rPr>
                <w:color w:val="4472C4" w:themeColor="accent5"/>
                <w:lang w:val="en-US"/>
              </w:rPr>
            </w:pPr>
            <w:r w:rsidRPr="00454FC9">
              <w:rPr>
                <w:color w:val="4472C4" w:themeColor="accent5"/>
                <w:lang w:val="en-US"/>
              </w:rPr>
              <w:t>I often have tender, concerned feelings for people who are less fortunate than I.</w:t>
            </w:r>
          </w:p>
        </w:tc>
        <w:tc>
          <w:tcPr>
            <w:tcW w:w="3334"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7835110C" w14:textId="77777777" w:rsidR="00454FC9" w:rsidRPr="00454FC9" w:rsidRDefault="00454FC9" w:rsidP="003D0BBD">
            <w:pPr>
              <w:rPr>
                <w:color w:val="4472C4" w:themeColor="accent5"/>
                <w:lang w:val="en-US"/>
              </w:rPr>
            </w:pPr>
            <w:r w:rsidRPr="00454FC9">
              <w:rPr>
                <w:color w:val="4472C4" w:themeColor="accent5"/>
                <w:lang w:val="en-US"/>
              </w:rPr>
              <w:t> </w:t>
            </w:r>
          </w:p>
          <w:p w14:paraId="26DBF66B" w14:textId="77777777" w:rsidR="00454FC9" w:rsidRPr="00454FC9" w:rsidRDefault="00454FC9" w:rsidP="003D0BBD">
            <w:pPr>
              <w:rPr>
                <w:color w:val="4472C4" w:themeColor="accent5"/>
                <w:lang w:val="en-US"/>
              </w:rPr>
            </w:pPr>
            <w:r w:rsidRPr="00454FC9">
              <w:rPr>
                <w:color w:val="4472C4" w:themeColor="accent5"/>
                <w:lang w:val="en-US"/>
              </w:rPr>
              <w:t> </w:t>
            </w:r>
          </w:p>
          <w:p w14:paraId="5F89207D" w14:textId="77777777" w:rsidR="00454FC9" w:rsidRPr="00454FC9" w:rsidRDefault="00454FC9" w:rsidP="003D0BBD">
            <w:pPr>
              <w:rPr>
                <w:color w:val="4472C4" w:themeColor="accent5"/>
                <w:lang w:val="en-US"/>
              </w:rPr>
            </w:pPr>
            <w:r w:rsidRPr="00454FC9">
              <w:rPr>
                <w:color w:val="4472C4" w:themeColor="accent5"/>
                <w:lang w:val="en-US"/>
              </w:rPr>
              <w:t>1.Completely disagree</w:t>
            </w:r>
          </w:p>
          <w:p w14:paraId="2AB04F67" w14:textId="77777777" w:rsidR="00454FC9" w:rsidRPr="00454FC9" w:rsidRDefault="00454FC9" w:rsidP="003D0BBD">
            <w:pPr>
              <w:rPr>
                <w:color w:val="4472C4" w:themeColor="accent5"/>
                <w:lang w:val="en-US"/>
              </w:rPr>
            </w:pPr>
            <w:r w:rsidRPr="00454FC9">
              <w:rPr>
                <w:color w:val="4472C4" w:themeColor="accent5"/>
                <w:lang w:val="en-US"/>
              </w:rPr>
              <w:lastRenderedPageBreak/>
              <w:t>2.Disagree</w:t>
            </w:r>
          </w:p>
          <w:p w14:paraId="48E2DCC9" w14:textId="77777777" w:rsidR="00454FC9" w:rsidRPr="00454FC9" w:rsidRDefault="00454FC9" w:rsidP="003D0BBD">
            <w:pPr>
              <w:rPr>
                <w:color w:val="4472C4" w:themeColor="accent5"/>
                <w:lang w:val="en-US"/>
              </w:rPr>
            </w:pPr>
            <w:r w:rsidRPr="00454FC9">
              <w:rPr>
                <w:color w:val="4472C4" w:themeColor="accent5"/>
                <w:lang w:val="en-US"/>
              </w:rPr>
              <w:t>3.Neutral</w:t>
            </w:r>
          </w:p>
          <w:p w14:paraId="423CF7F7" w14:textId="77777777" w:rsidR="00454FC9" w:rsidRPr="00454FC9" w:rsidRDefault="00454FC9" w:rsidP="003D0BBD">
            <w:pPr>
              <w:rPr>
                <w:color w:val="4472C4" w:themeColor="accent5"/>
                <w:lang w:val="en-US"/>
              </w:rPr>
            </w:pPr>
            <w:r w:rsidRPr="00454FC9">
              <w:rPr>
                <w:color w:val="4472C4" w:themeColor="accent5"/>
                <w:lang w:val="en-US"/>
              </w:rPr>
              <w:t>4. Agree</w:t>
            </w:r>
          </w:p>
          <w:p w14:paraId="38019C9E" w14:textId="77777777" w:rsidR="00454FC9" w:rsidRPr="00454FC9" w:rsidRDefault="00454FC9" w:rsidP="003D0BBD">
            <w:pPr>
              <w:rPr>
                <w:color w:val="4472C4" w:themeColor="accent5"/>
                <w:lang w:val="en-US"/>
              </w:rPr>
            </w:pPr>
            <w:r w:rsidRPr="00454FC9">
              <w:rPr>
                <w:color w:val="4472C4" w:themeColor="accent5"/>
                <w:lang w:val="en-US"/>
              </w:rPr>
              <w:t>5. Completely agree</w:t>
            </w:r>
          </w:p>
          <w:p w14:paraId="30E223BB" w14:textId="77777777" w:rsidR="00454FC9" w:rsidRPr="00454FC9" w:rsidRDefault="00454FC9" w:rsidP="003D0BBD">
            <w:pPr>
              <w:rPr>
                <w:color w:val="4472C4" w:themeColor="accent5"/>
                <w:lang w:val="en-US"/>
              </w:rPr>
            </w:pPr>
            <w:r w:rsidRPr="00454FC9">
              <w:rPr>
                <w:color w:val="4472C4" w:themeColor="accent5"/>
                <w:lang w:val="en-US"/>
              </w:rPr>
              <w:t>9. I don't know/NA</w:t>
            </w:r>
          </w:p>
          <w:p w14:paraId="6E81779A" w14:textId="77777777" w:rsidR="00454FC9" w:rsidRPr="00454FC9" w:rsidRDefault="00454FC9" w:rsidP="003D0BBD">
            <w:pPr>
              <w:rPr>
                <w:color w:val="4472C4" w:themeColor="accent5"/>
                <w:lang w:val="en-US"/>
              </w:rPr>
            </w:pPr>
            <w:r w:rsidRPr="00454FC9">
              <w:rPr>
                <w:color w:val="4472C4" w:themeColor="accent5"/>
                <w:lang w:val="en-US"/>
              </w:rPr>
              <w:t> </w:t>
            </w:r>
          </w:p>
          <w:p w14:paraId="77D63166" w14:textId="77777777" w:rsidR="00454FC9" w:rsidRPr="00454FC9" w:rsidRDefault="00454FC9" w:rsidP="003D0BBD">
            <w:pPr>
              <w:rPr>
                <w:color w:val="4472C4" w:themeColor="accent5"/>
                <w:lang w:val="en-US"/>
              </w:rPr>
            </w:pPr>
            <w:r w:rsidRPr="00454FC9">
              <w:rPr>
                <w:color w:val="4472C4" w:themeColor="accent5"/>
                <w:lang w:val="en-US"/>
              </w:rPr>
              <w:t> </w:t>
            </w:r>
          </w:p>
        </w:tc>
      </w:tr>
      <w:tr w:rsidR="00454FC9" w:rsidRPr="00454FC9" w14:paraId="5AF8AA07" w14:textId="77777777" w:rsidTr="003D0BBD">
        <w:trPr>
          <w:trHeight w:val="630"/>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6DB548EE" w14:textId="77777777" w:rsidR="00454FC9" w:rsidRPr="00454FC9" w:rsidRDefault="00454FC9" w:rsidP="003D0BBD">
            <w:pPr>
              <w:rPr>
                <w:color w:val="4472C4" w:themeColor="accent5"/>
                <w:lang w:val="en-US"/>
              </w:rPr>
            </w:pPr>
            <w:r w:rsidRPr="00454FC9">
              <w:rPr>
                <w:b/>
                <w:bCs/>
                <w:color w:val="4472C4" w:themeColor="accent5"/>
                <w:lang w:val="en-US"/>
              </w:rPr>
              <w:t>E2</w:t>
            </w:r>
          </w:p>
        </w:tc>
        <w:tc>
          <w:tcPr>
            <w:tcW w:w="5606"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5EBBCA92" w14:textId="77777777" w:rsidR="00454FC9" w:rsidRPr="00454FC9" w:rsidRDefault="00454FC9" w:rsidP="003D0BBD">
            <w:pPr>
              <w:rPr>
                <w:color w:val="4472C4" w:themeColor="accent5"/>
                <w:lang w:val="en-US"/>
              </w:rPr>
            </w:pPr>
            <w:r w:rsidRPr="00454FC9">
              <w:rPr>
                <w:color w:val="4472C4" w:themeColor="accent5"/>
                <w:lang w:val="en-US"/>
              </w:rPr>
              <w:t xml:space="preserve">I sometimes find it difficult to see things from another person's point of view. </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65572378" w14:textId="77777777" w:rsidR="00454FC9" w:rsidRPr="00454FC9" w:rsidRDefault="00454FC9" w:rsidP="003D0BBD">
            <w:pPr>
              <w:rPr>
                <w:color w:val="4472C4" w:themeColor="accent5"/>
                <w:lang w:val="en-US"/>
              </w:rPr>
            </w:pPr>
          </w:p>
        </w:tc>
      </w:tr>
      <w:tr w:rsidR="00454FC9" w:rsidRPr="00454FC9" w14:paraId="4D4BED12" w14:textId="77777777" w:rsidTr="003D0BBD">
        <w:trPr>
          <w:trHeight w:val="683"/>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109FBCEA" w14:textId="77777777" w:rsidR="00454FC9" w:rsidRPr="00454FC9" w:rsidRDefault="00454FC9" w:rsidP="003D0BBD">
            <w:pPr>
              <w:rPr>
                <w:color w:val="4472C4" w:themeColor="accent5"/>
                <w:lang w:val="en-US"/>
              </w:rPr>
            </w:pPr>
            <w:r w:rsidRPr="00454FC9">
              <w:rPr>
                <w:b/>
                <w:bCs/>
                <w:color w:val="4472C4" w:themeColor="accent5"/>
                <w:lang w:val="en-US"/>
              </w:rPr>
              <w:lastRenderedPageBreak/>
              <w:t>E3</w:t>
            </w:r>
          </w:p>
        </w:tc>
        <w:tc>
          <w:tcPr>
            <w:tcW w:w="5606" w:type="dxa"/>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5B1F25D6" w14:textId="77777777" w:rsidR="00454FC9" w:rsidRPr="00454FC9" w:rsidRDefault="00454FC9" w:rsidP="003D0BBD">
            <w:pPr>
              <w:rPr>
                <w:color w:val="4472C4" w:themeColor="accent5"/>
                <w:lang w:val="en-US"/>
              </w:rPr>
            </w:pPr>
            <w:r w:rsidRPr="00454FC9">
              <w:rPr>
                <w:color w:val="4472C4" w:themeColor="accent5"/>
                <w:lang w:val="en-US"/>
              </w:rPr>
              <w:t>Sometimes I don’t have much compassion for other people when they have problems.</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54FB71DC" w14:textId="77777777" w:rsidR="00454FC9" w:rsidRPr="00454FC9" w:rsidRDefault="00454FC9" w:rsidP="003D0BBD">
            <w:pPr>
              <w:rPr>
                <w:color w:val="4472C4" w:themeColor="accent5"/>
                <w:lang w:val="en-US"/>
              </w:rPr>
            </w:pPr>
          </w:p>
        </w:tc>
      </w:tr>
      <w:tr w:rsidR="00454FC9" w:rsidRPr="00454FC9" w14:paraId="35C65060" w14:textId="77777777" w:rsidTr="003D0BBD">
        <w:trPr>
          <w:trHeight w:val="582"/>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74D2B7CF" w14:textId="77777777" w:rsidR="00454FC9" w:rsidRPr="00454FC9" w:rsidRDefault="00454FC9" w:rsidP="003D0BBD">
            <w:pPr>
              <w:rPr>
                <w:color w:val="4472C4" w:themeColor="accent5"/>
                <w:lang w:val="en-US"/>
              </w:rPr>
            </w:pPr>
            <w:r w:rsidRPr="00454FC9">
              <w:rPr>
                <w:b/>
                <w:bCs/>
                <w:color w:val="4472C4" w:themeColor="accent5"/>
                <w:lang w:val="en-US"/>
              </w:rPr>
              <w:t>E4</w:t>
            </w:r>
          </w:p>
        </w:tc>
        <w:tc>
          <w:tcPr>
            <w:tcW w:w="5606"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52E26C18" w14:textId="77777777" w:rsidR="00454FC9" w:rsidRPr="00454FC9" w:rsidRDefault="00454FC9" w:rsidP="003D0BBD">
            <w:pPr>
              <w:rPr>
                <w:color w:val="4472C4" w:themeColor="accent5"/>
                <w:lang w:val="en-US"/>
              </w:rPr>
            </w:pPr>
            <w:r w:rsidRPr="00454FC9">
              <w:rPr>
                <w:color w:val="4472C4" w:themeColor="accent5"/>
                <w:lang w:val="en-US"/>
              </w:rPr>
              <w:t>I try to look at everybody’s side of a disagreement before I make a decision.</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5359C423" w14:textId="77777777" w:rsidR="00454FC9" w:rsidRPr="00454FC9" w:rsidRDefault="00454FC9" w:rsidP="003D0BBD">
            <w:pPr>
              <w:rPr>
                <w:color w:val="4472C4" w:themeColor="accent5"/>
                <w:lang w:val="en-US"/>
              </w:rPr>
            </w:pPr>
          </w:p>
        </w:tc>
      </w:tr>
      <w:tr w:rsidR="00454FC9" w:rsidRPr="00454FC9" w14:paraId="4AD0D872" w14:textId="77777777" w:rsidTr="003D0BBD">
        <w:trPr>
          <w:trHeight w:val="720"/>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14064EAA" w14:textId="77777777" w:rsidR="00454FC9" w:rsidRPr="00454FC9" w:rsidRDefault="00454FC9" w:rsidP="003D0BBD">
            <w:pPr>
              <w:rPr>
                <w:color w:val="4472C4" w:themeColor="accent5"/>
                <w:lang w:val="en-US"/>
              </w:rPr>
            </w:pPr>
            <w:r w:rsidRPr="00454FC9">
              <w:rPr>
                <w:b/>
                <w:bCs/>
                <w:color w:val="4472C4" w:themeColor="accent5"/>
                <w:lang w:val="en-US"/>
              </w:rPr>
              <w:t>E5</w:t>
            </w:r>
          </w:p>
        </w:tc>
        <w:tc>
          <w:tcPr>
            <w:tcW w:w="5606" w:type="dxa"/>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510496CA" w14:textId="77777777" w:rsidR="00454FC9" w:rsidRPr="00454FC9" w:rsidRDefault="00454FC9" w:rsidP="003D0BBD">
            <w:pPr>
              <w:rPr>
                <w:color w:val="4472C4" w:themeColor="accent5"/>
                <w:lang w:val="en-US"/>
              </w:rPr>
            </w:pPr>
            <w:r w:rsidRPr="00454FC9">
              <w:rPr>
                <w:color w:val="4472C4" w:themeColor="accent5"/>
                <w:lang w:val="en-US"/>
              </w:rPr>
              <w:t>Other people’s misfortunes do not usually disturb me a great deal.</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3819A4B7" w14:textId="77777777" w:rsidR="00454FC9" w:rsidRPr="00454FC9" w:rsidRDefault="00454FC9" w:rsidP="003D0BBD">
            <w:pPr>
              <w:rPr>
                <w:color w:val="4472C4" w:themeColor="accent5"/>
                <w:lang w:val="en-US"/>
              </w:rPr>
            </w:pPr>
          </w:p>
        </w:tc>
      </w:tr>
      <w:tr w:rsidR="00454FC9" w:rsidRPr="00454FC9" w14:paraId="3A38817E" w14:textId="77777777" w:rsidTr="003D0BBD">
        <w:trPr>
          <w:trHeight w:val="366"/>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490C70B2" w14:textId="77777777" w:rsidR="00454FC9" w:rsidRPr="00454FC9" w:rsidRDefault="00454FC9" w:rsidP="003D0BBD">
            <w:pPr>
              <w:rPr>
                <w:color w:val="4472C4" w:themeColor="accent5"/>
                <w:lang w:val="en-US"/>
              </w:rPr>
            </w:pPr>
            <w:r w:rsidRPr="00454FC9">
              <w:rPr>
                <w:b/>
                <w:bCs/>
                <w:color w:val="4472C4" w:themeColor="accent5"/>
                <w:lang w:val="en-US"/>
              </w:rPr>
              <w:t>E6</w:t>
            </w:r>
          </w:p>
        </w:tc>
        <w:tc>
          <w:tcPr>
            <w:tcW w:w="5606"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7D4C29FD" w14:textId="77777777" w:rsidR="00454FC9" w:rsidRPr="00454FC9" w:rsidRDefault="00454FC9" w:rsidP="003D0BBD">
            <w:pPr>
              <w:rPr>
                <w:color w:val="4472C4" w:themeColor="accent5"/>
                <w:lang w:val="en-US"/>
              </w:rPr>
            </w:pPr>
            <w:r w:rsidRPr="00454FC9">
              <w:rPr>
                <w:color w:val="4472C4" w:themeColor="accent5"/>
                <w:lang w:val="en-US"/>
              </w:rPr>
              <w:t xml:space="preserve">I am often quite touched by things that I see happen. </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6DF3BA21" w14:textId="77777777" w:rsidR="00454FC9" w:rsidRPr="00454FC9" w:rsidRDefault="00454FC9" w:rsidP="003D0BBD">
            <w:pPr>
              <w:rPr>
                <w:color w:val="4472C4" w:themeColor="accent5"/>
                <w:lang w:val="en-US"/>
              </w:rPr>
            </w:pPr>
          </w:p>
        </w:tc>
      </w:tr>
      <w:tr w:rsidR="00454FC9" w:rsidRPr="00454FC9" w14:paraId="30F5F89F" w14:textId="77777777" w:rsidTr="003D0BBD">
        <w:trPr>
          <w:trHeight w:val="588"/>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24CCA235" w14:textId="77777777" w:rsidR="00454FC9" w:rsidRPr="00454FC9" w:rsidRDefault="00454FC9" w:rsidP="003D0BBD">
            <w:pPr>
              <w:rPr>
                <w:color w:val="4472C4" w:themeColor="accent5"/>
                <w:lang w:val="en-US"/>
              </w:rPr>
            </w:pPr>
            <w:r w:rsidRPr="00454FC9">
              <w:rPr>
                <w:b/>
                <w:bCs/>
                <w:color w:val="4472C4" w:themeColor="accent5"/>
                <w:lang w:val="en-US"/>
              </w:rPr>
              <w:t>E7</w:t>
            </w:r>
          </w:p>
        </w:tc>
        <w:tc>
          <w:tcPr>
            <w:tcW w:w="5606" w:type="dxa"/>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59778027" w14:textId="77777777" w:rsidR="00454FC9" w:rsidRPr="00454FC9" w:rsidRDefault="00454FC9" w:rsidP="003D0BBD">
            <w:pPr>
              <w:rPr>
                <w:color w:val="4472C4" w:themeColor="accent5"/>
                <w:lang w:val="en-US"/>
              </w:rPr>
            </w:pPr>
            <w:r w:rsidRPr="00454FC9">
              <w:rPr>
                <w:color w:val="4472C4" w:themeColor="accent5"/>
                <w:lang w:val="en-US"/>
              </w:rPr>
              <w:t>I believe there are two sides to every question and try to look at them both.</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587C3B26" w14:textId="77777777" w:rsidR="00454FC9" w:rsidRPr="00454FC9" w:rsidRDefault="00454FC9" w:rsidP="003D0BBD">
            <w:pPr>
              <w:rPr>
                <w:color w:val="4472C4" w:themeColor="accent5"/>
                <w:lang w:val="en-US"/>
              </w:rPr>
            </w:pPr>
          </w:p>
        </w:tc>
      </w:tr>
      <w:tr w:rsidR="00454FC9" w:rsidRPr="00454FC9" w14:paraId="7D279B83" w14:textId="77777777" w:rsidTr="003D0BBD">
        <w:trPr>
          <w:trHeight w:val="479"/>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674FC11A" w14:textId="77777777" w:rsidR="00454FC9" w:rsidRPr="00454FC9" w:rsidRDefault="00454FC9" w:rsidP="003D0BBD">
            <w:pPr>
              <w:rPr>
                <w:color w:val="4472C4" w:themeColor="accent5"/>
                <w:lang w:val="en-US"/>
              </w:rPr>
            </w:pPr>
            <w:r w:rsidRPr="00454FC9">
              <w:rPr>
                <w:b/>
                <w:bCs/>
                <w:color w:val="4472C4" w:themeColor="accent5"/>
                <w:lang w:val="en-US"/>
              </w:rPr>
              <w:t>E8</w:t>
            </w:r>
          </w:p>
        </w:tc>
        <w:tc>
          <w:tcPr>
            <w:tcW w:w="5606"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79AFFE60" w14:textId="77777777" w:rsidR="00454FC9" w:rsidRPr="00454FC9" w:rsidRDefault="00454FC9" w:rsidP="003D0BBD">
            <w:pPr>
              <w:rPr>
                <w:color w:val="4472C4" w:themeColor="accent5"/>
                <w:lang w:val="en-US"/>
              </w:rPr>
            </w:pPr>
            <w:r w:rsidRPr="00454FC9">
              <w:rPr>
                <w:color w:val="4472C4" w:themeColor="accent5"/>
                <w:lang w:val="en-US"/>
              </w:rPr>
              <w:t>Before criticizing somebody, I try to imagine how I would feel if I were in their place.</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6FBE9358" w14:textId="77777777" w:rsidR="00454FC9" w:rsidRPr="00454FC9" w:rsidRDefault="00454FC9" w:rsidP="003D0BBD">
            <w:pPr>
              <w:rPr>
                <w:color w:val="4472C4" w:themeColor="accent5"/>
                <w:lang w:val="en-US"/>
              </w:rPr>
            </w:pPr>
          </w:p>
        </w:tc>
      </w:tr>
    </w:tbl>
    <w:p w14:paraId="7385FD3A" w14:textId="77777777" w:rsidR="00454FC9" w:rsidRPr="00454FC9" w:rsidRDefault="00454FC9" w:rsidP="00454FC9">
      <w:pPr>
        <w:rPr>
          <w:color w:val="4472C4" w:themeColor="accent5"/>
          <w:lang w:val="en-US"/>
        </w:rPr>
      </w:pPr>
    </w:p>
    <w:p w14:paraId="56A2C145" w14:textId="77777777" w:rsidR="00454FC9" w:rsidRPr="00454FC9" w:rsidRDefault="00454FC9" w:rsidP="00744328">
      <w:pPr>
        <w:spacing w:after="0"/>
        <w:jc w:val="left"/>
        <w:rPr>
          <w:rFonts w:asciiTheme="majorHAnsi" w:hAnsiTheme="majorHAnsi" w:cstheme="majorHAnsi"/>
          <w:b/>
          <w:bCs/>
          <w:iCs/>
        </w:rPr>
      </w:pPr>
    </w:p>
    <w:p w14:paraId="2A87114D" w14:textId="2AF2F0B5" w:rsidR="0068707B" w:rsidRPr="00744328" w:rsidRDefault="0068707B" w:rsidP="00744328">
      <w:pPr>
        <w:spacing w:after="0"/>
        <w:jc w:val="left"/>
        <w:rPr>
          <w:rFonts w:asciiTheme="majorHAnsi" w:hAnsiTheme="majorHAnsi" w:cstheme="majorHAnsi"/>
          <w:b/>
          <w:lang w:val="pt-PT"/>
        </w:rPr>
      </w:pPr>
      <w:r w:rsidRPr="00744328">
        <w:rPr>
          <w:rFonts w:asciiTheme="majorHAnsi" w:hAnsiTheme="majorHAnsi" w:cstheme="majorHAnsi"/>
          <w:bCs/>
          <w:iCs/>
          <w:lang w:val="pt-PT"/>
        </w:rPr>
        <w:t>INTRO:</w:t>
      </w:r>
      <w:r w:rsidRPr="00744328">
        <w:rPr>
          <w:rFonts w:asciiTheme="majorHAnsi" w:hAnsiTheme="majorHAnsi" w:cstheme="majorHAnsi"/>
          <w:b/>
          <w:iCs/>
          <w:lang w:val="pt-PT"/>
        </w:rPr>
        <w:t xml:space="preserve"> </w:t>
      </w:r>
      <w:r w:rsidR="00A11A0B" w:rsidRPr="00744328">
        <w:rPr>
          <w:rFonts w:asciiTheme="majorHAnsi" w:hAnsiTheme="majorHAnsi" w:cstheme="majorHAnsi"/>
          <w:b/>
          <w:i/>
          <w:iCs/>
          <w:lang w:val="pt-PT"/>
        </w:rPr>
        <w:t xml:space="preserve">Agora vamos continuar com algumas questões gerais. Até que ponto concorda ou discorda </w:t>
      </w:r>
      <w:r w:rsidR="001857CD" w:rsidRPr="00744328">
        <w:rPr>
          <w:rFonts w:asciiTheme="majorHAnsi" w:hAnsiTheme="majorHAnsi" w:cstheme="majorHAnsi"/>
          <w:b/>
          <w:i/>
          <w:iCs/>
          <w:lang w:val="pt-PT"/>
        </w:rPr>
        <w:t>com as</w:t>
      </w:r>
      <w:r w:rsidR="00A11A0B" w:rsidRPr="00744328">
        <w:rPr>
          <w:rFonts w:asciiTheme="majorHAnsi" w:hAnsiTheme="majorHAnsi" w:cstheme="majorHAnsi"/>
          <w:b/>
          <w:i/>
          <w:iCs/>
          <w:lang w:val="pt-PT"/>
        </w:rPr>
        <w:t xml:space="preserve"> seguintes afirmações?</w:t>
      </w:r>
    </w:p>
    <w:tbl>
      <w:tblPr>
        <w:tblW w:w="5000" w:type="pct"/>
        <w:tblCellMar>
          <w:left w:w="0" w:type="dxa"/>
          <w:right w:w="0" w:type="dxa"/>
        </w:tblCellMar>
        <w:tblLook w:val="04A0" w:firstRow="1" w:lastRow="0" w:firstColumn="1" w:lastColumn="0" w:noHBand="0" w:noVBand="1"/>
      </w:tblPr>
      <w:tblGrid>
        <w:gridCol w:w="496"/>
        <w:gridCol w:w="6441"/>
        <w:gridCol w:w="2789"/>
      </w:tblGrid>
      <w:tr w:rsidR="0068707B" w:rsidRPr="00FB327F" w14:paraId="5717C980" w14:textId="77777777" w:rsidTr="00FD0926">
        <w:trPr>
          <w:trHeight w:val="337"/>
        </w:trPr>
        <w:tc>
          <w:tcPr>
            <w:tcW w:w="5000" w:type="pct"/>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06929212" w14:textId="77777777" w:rsidR="004B486D" w:rsidRDefault="004B486D" w:rsidP="00744328">
            <w:pPr>
              <w:spacing w:after="0"/>
              <w:jc w:val="left"/>
              <w:rPr>
                <w:rFonts w:asciiTheme="majorHAnsi" w:hAnsiTheme="majorHAnsi" w:cstheme="majorHAnsi"/>
                <w:b/>
                <w:bCs/>
                <w:lang w:val="pt-PT"/>
              </w:rPr>
            </w:pPr>
            <w:r w:rsidRPr="004B486D">
              <w:rPr>
                <w:rFonts w:asciiTheme="majorHAnsi" w:hAnsiTheme="majorHAnsi" w:cstheme="majorHAnsi"/>
                <w:b/>
                <w:bCs/>
                <w:lang w:val="pt-PT"/>
              </w:rPr>
              <w:t xml:space="preserve">Response </w:t>
            </w:r>
            <w:proofErr w:type="spellStart"/>
            <w:r w:rsidRPr="004B486D">
              <w:rPr>
                <w:rFonts w:asciiTheme="majorHAnsi" w:hAnsiTheme="majorHAnsi" w:cstheme="majorHAnsi"/>
                <w:b/>
                <w:bCs/>
                <w:lang w:val="pt-PT"/>
              </w:rPr>
              <w:t>Style</w:t>
            </w:r>
            <w:proofErr w:type="spellEnd"/>
            <w:r w:rsidRPr="004B486D">
              <w:rPr>
                <w:rFonts w:asciiTheme="majorHAnsi" w:hAnsiTheme="majorHAnsi" w:cstheme="majorHAnsi"/>
                <w:b/>
                <w:bCs/>
                <w:lang w:val="pt-PT"/>
              </w:rPr>
              <w:t xml:space="preserve">: </w:t>
            </w:r>
            <w:proofErr w:type="spellStart"/>
            <w:r w:rsidRPr="004B486D">
              <w:rPr>
                <w:rFonts w:asciiTheme="majorHAnsi" w:hAnsiTheme="majorHAnsi" w:cstheme="majorHAnsi"/>
                <w:b/>
                <w:bCs/>
                <w:lang w:val="pt-PT"/>
              </w:rPr>
              <w:t>Interpersonal</w:t>
            </w:r>
            <w:proofErr w:type="spellEnd"/>
            <w:r w:rsidRPr="004B486D">
              <w:rPr>
                <w:rFonts w:asciiTheme="majorHAnsi" w:hAnsiTheme="majorHAnsi" w:cstheme="majorHAnsi"/>
                <w:b/>
                <w:bCs/>
                <w:lang w:val="pt-PT"/>
              </w:rPr>
              <w:t xml:space="preserve"> </w:t>
            </w:r>
            <w:proofErr w:type="spellStart"/>
            <w:r w:rsidRPr="004B486D">
              <w:rPr>
                <w:rFonts w:asciiTheme="majorHAnsi" w:hAnsiTheme="majorHAnsi" w:cstheme="majorHAnsi"/>
                <w:b/>
                <w:bCs/>
                <w:lang w:val="pt-PT"/>
              </w:rPr>
              <w:t>Reactivity</w:t>
            </w:r>
            <w:proofErr w:type="spellEnd"/>
            <w:r w:rsidRPr="004B486D">
              <w:rPr>
                <w:rFonts w:asciiTheme="majorHAnsi" w:hAnsiTheme="majorHAnsi" w:cstheme="majorHAnsi"/>
                <w:b/>
                <w:bCs/>
                <w:lang w:val="pt-PT"/>
              </w:rPr>
              <w:t xml:space="preserve"> </w:t>
            </w:r>
            <w:proofErr w:type="spellStart"/>
            <w:r w:rsidRPr="004B486D">
              <w:rPr>
                <w:rFonts w:asciiTheme="majorHAnsi" w:hAnsiTheme="majorHAnsi" w:cstheme="majorHAnsi"/>
                <w:b/>
                <w:bCs/>
                <w:lang w:val="pt-PT"/>
              </w:rPr>
              <w:t>Index</w:t>
            </w:r>
            <w:proofErr w:type="spellEnd"/>
            <w:r w:rsidRPr="004B486D">
              <w:rPr>
                <w:rFonts w:asciiTheme="majorHAnsi" w:hAnsiTheme="majorHAnsi" w:cstheme="majorHAnsi"/>
                <w:b/>
                <w:bCs/>
                <w:lang w:val="pt-PT"/>
              </w:rPr>
              <w:t xml:space="preserve"> </w:t>
            </w:r>
          </w:p>
          <w:p w14:paraId="1AAF6DE6" w14:textId="3FFA8080" w:rsidR="0068707B" w:rsidRPr="00744328" w:rsidRDefault="009C4B3C" w:rsidP="00744328">
            <w:pPr>
              <w:spacing w:after="0"/>
              <w:jc w:val="left"/>
              <w:rPr>
                <w:rFonts w:asciiTheme="majorHAnsi" w:hAnsiTheme="majorHAnsi" w:cstheme="majorHAnsi"/>
                <w:lang w:val="pt-PT"/>
              </w:rPr>
            </w:pPr>
            <w:r w:rsidRPr="00744328">
              <w:rPr>
                <w:rFonts w:asciiTheme="majorHAnsi" w:hAnsiTheme="majorHAnsi" w:cstheme="majorHAnsi"/>
                <w:b/>
                <w:bCs/>
                <w:color w:val="FF0000"/>
                <w:lang w:val="pt-PT"/>
              </w:rPr>
              <w:t>RANDOMISE</w:t>
            </w:r>
            <w:r w:rsidR="00E100B2" w:rsidRPr="00744328">
              <w:rPr>
                <w:rFonts w:asciiTheme="majorHAnsi" w:hAnsiTheme="majorHAnsi" w:cstheme="majorHAnsi"/>
                <w:b/>
                <w:bCs/>
                <w:color w:val="FF0000"/>
                <w:lang w:val="pt-PT"/>
              </w:rPr>
              <w:t xml:space="preserve"> </w:t>
            </w:r>
            <w:r w:rsidR="001857CD" w:rsidRPr="00744328">
              <w:rPr>
                <w:rFonts w:asciiTheme="majorHAnsi" w:hAnsiTheme="majorHAnsi" w:cstheme="majorHAnsi"/>
                <w:bCs/>
                <w:i/>
                <w:lang w:val="pt-PT"/>
              </w:rPr>
              <w:t>(não mostrar o título aos participantes)</w:t>
            </w:r>
          </w:p>
        </w:tc>
      </w:tr>
      <w:tr w:rsidR="0068707B" w:rsidRPr="00FB327F" w14:paraId="6B9BA855" w14:textId="77777777" w:rsidTr="00744328">
        <w:trPr>
          <w:trHeight w:val="574"/>
        </w:trPr>
        <w:tc>
          <w:tcPr>
            <w:tcW w:w="255" w:type="pct"/>
            <w:tcBorders>
              <w:top w:val="single" w:sz="24"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469A0F23" w14:textId="77777777" w:rsidR="0068707B" w:rsidRPr="00744328" w:rsidRDefault="0068707B" w:rsidP="00744328">
            <w:pPr>
              <w:spacing w:after="0"/>
              <w:jc w:val="left"/>
              <w:rPr>
                <w:rFonts w:asciiTheme="majorHAnsi" w:hAnsiTheme="majorHAnsi" w:cstheme="majorHAnsi"/>
                <w:lang w:val="en-US"/>
              </w:rPr>
            </w:pPr>
            <w:r w:rsidRPr="00744328">
              <w:rPr>
                <w:rFonts w:asciiTheme="majorHAnsi" w:hAnsiTheme="majorHAnsi" w:cstheme="majorHAnsi"/>
                <w:b/>
                <w:bCs/>
                <w:lang w:val="en-US"/>
              </w:rPr>
              <w:t>E1</w:t>
            </w:r>
          </w:p>
        </w:tc>
        <w:tc>
          <w:tcPr>
            <w:tcW w:w="3311" w:type="pct"/>
            <w:tcBorders>
              <w:top w:val="single" w:sz="24" w:space="0" w:color="FFFFFF"/>
              <w:left w:val="single" w:sz="8" w:space="0" w:color="FFFFFF"/>
              <w:bottom w:val="single" w:sz="8" w:space="0" w:color="FFFFFF"/>
              <w:right w:val="single" w:sz="8" w:space="0" w:color="FFFFFF"/>
            </w:tcBorders>
            <w:shd w:val="clear" w:color="auto" w:fill="EAF5F5"/>
            <w:tcMar>
              <w:top w:w="15" w:type="dxa"/>
              <w:left w:w="38" w:type="dxa"/>
              <w:bottom w:w="0" w:type="dxa"/>
              <w:right w:w="38" w:type="dxa"/>
            </w:tcMar>
            <w:hideMark/>
          </w:tcPr>
          <w:p w14:paraId="1F43912D" w14:textId="79DBEA9F" w:rsidR="00A51B27" w:rsidRPr="00744328" w:rsidRDefault="001857CD" w:rsidP="00744328">
            <w:pPr>
              <w:spacing w:after="0"/>
              <w:jc w:val="left"/>
              <w:rPr>
                <w:rFonts w:asciiTheme="majorHAnsi" w:hAnsiTheme="majorHAnsi" w:cstheme="majorHAnsi"/>
                <w:lang w:val="pt-PT"/>
              </w:rPr>
            </w:pPr>
            <w:r w:rsidRPr="00744328">
              <w:rPr>
                <w:rFonts w:asciiTheme="majorHAnsi" w:hAnsiTheme="majorHAnsi" w:cstheme="majorHAnsi"/>
                <w:lang w:val="pt-PT"/>
              </w:rPr>
              <w:t>Sint</w:t>
            </w:r>
            <w:r w:rsidR="00A51B27" w:rsidRPr="00744328">
              <w:rPr>
                <w:rFonts w:asciiTheme="majorHAnsi" w:hAnsiTheme="majorHAnsi" w:cstheme="majorHAnsi"/>
                <w:lang w:val="pt-PT"/>
              </w:rPr>
              <w:t xml:space="preserve">o frequentemente </w:t>
            </w:r>
            <w:r w:rsidRPr="00744328">
              <w:rPr>
                <w:rFonts w:asciiTheme="majorHAnsi" w:hAnsiTheme="majorHAnsi" w:cstheme="majorHAnsi"/>
                <w:lang w:val="pt-PT"/>
              </w:rPr>
              <w:t>compaixão</w:t>
            </w:r>
            <w:r w:rsidR="00A51B27" w:rsidRPr="00744328">
              <w:rPr>
                <w:rFonts w:asciiTheme="majorHAnsi" w:hAnsiTheme="majorHAnsi" w:cstheme="majorHAnsi"/>
                <w:lang w:val="pt-PT"/>
              </w:rPr>
              <w:t xml:space="preserve"> e preocupação por pessoas que são menos afortunadas do que eu.</w:t>
            </w:r>
          </w:p>
        </w:tc>
        <w:tc>
          <w:tcPr>
            <w:tcW w:w="1434" w:type="pct"/>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5CEB6494" w14:textId="7C00DD45" w:rsidR="0068707B" w:rsidRPr="00744328" w:rsidRDefault="00FD0926" w:rsidP="00744328">
            <w:pPr>
              <w:spacing w:after="0"/>
              <w:jc w:val="left"/>
              <w:rPr>
                <w:rFonts w:asciiTheme="majorHAnsi" w:hAnsiTheme="majorHAnsi" w:cstheme="majorHAnsi"/>
                <w:lang w:val="pt-PT"/>
              </w:rPr>
            </w:pPr>
            <w:r w:rsidRPr="00744328">
              <w:rPr>
                <w:rFonts w:asciiTheme="majorHAnsi" w:hAnsiTheme="majorHAnsi" w:cstheme="majorHAnsi"/>
                <w:lang w:val="pt-PT"/>
              </w:rPr>
              <w:t>1</w:t>
            </w:r>
            <w:r w:rsidR="0068707B" w:rsidRPr="00744328">
              <w:rPr>
                <w:rFonts w:asciiTheme="majorHAnsi" w:hAnsiTheme="majorHAnsi" w:cstheme="majorHAnsi"/>
                <w:lang w:val="pt-PT"/>
              </w:rPr>
              <w:t>.</w:t>
            </w:r>
            <w:r w:rsidR="00A51B27" w:rsidRPr="00744328">
              <w:rPr>
                <w:rFonts w:asciiTheme="majorHAnsi" w:hAnsiTheme="majorHAnsi" w:cstheme="majorHAnsi"/>
                <w:lang w:val="pt-PT"/>
              </w:rPr>
              <w:t xml:space="preserve">Discordo </w:t>
            </w:r>
            <w:r w:rsidR="006B737D" w:rsidRPr="00744328">
              <w:rPr>
                <w:rFonts w:asciiTheme="majorHAnsi" w:hAnsiTheme="majorHAnsi" w:cstheme="majorHAnsi"/>
                <w:lang w:val="pt-PT"/>
              </w:rPr>
              <w:t>completam</w:t>
            </w:r>
            <w:r w:rsidR="00A51B27" w:rsidRPr="00744328">
              <w:rPr>
                <w:rFonts w:asciiTheme="majorHAnsi" w:hAnsiTheme="majorHAnsi" w:cstheme="majorHAnsi"/>
                <w:lang w:val="pt-PT"/>
              </w:rPr>
              <w:t>ente</w:t>
            </w:r>
          </w:p>
          <w:p w14:paraId="4D7E7860" w14:textId="1FFAAB1A" w:rsidR="0068707B" w:rsidRPr="00744328" w:rsidRDefault="0068707B" w:rsidP="00744328">
            <w:pPr>
              <w:spacing w:after="0"/>
              <w:jc w:val="left"/>
              <w:rPr>
                <w:rFonts w:asciiTheme="majorHAnsi" w:hAnsiTheme="majorHAnsi" w:cstheme="majorHAnsi"/>
                <w:lang w:val="pt-PT"/>
              </w:rPr>
            </w:pPr>
            <w:r w:rsidRPr="00744328">
              <w:rPr>
                <w:rFonts w:asciiTheme="majorHAnsi" w:hAnsiTheme="majorHAnsi" w:cstheme="majorHAnsi"/>
                <w:lang w:val="pt-PT"/>
              </w:rPr>
              <w:t>2.Dis</w:t>
            </w:r>
            <w:r w:rsidR="00A51B27" w:rsidRPr="00744328">
              <w:rPr>
                <w:rFonts w:asciiTheme="majorHAnsi" w:hAnsiTheme="majorHAnsi" w:cstheme="majorHAnsi"/>
                <w:lang w:val="pt-PT"/>
              </w:rPr>
              <w:t>cordo</w:t>
            </w:r>
          </w:p>
          <w:p w14:paraId="07DCE953" w14:textId="525BB68A" w:rsidR="0068707B" w:rsidRPr="00744328" w:rsidRDefault="0068707B" w:rsidP="00744328">
            <w:pPr>
              <w:spacing w:after="0"/>
              <w:jc w:val="left"/>
              <w:rPr>
                <w:rFonts w:asciiTheme="majorHAnsi" w:hAnsiTheme="majorHAnsi" w:cstheme="majorHAnsi"/>
                <w:lang w:val="pt-PT"/>
              </w:rPr>
            </w:pPr>
            <w:r w:rsidRPr="00744328">
              <w:rPr>
                <w:rFonts w:asciiTheme="majorHAnsi" w:hAnsiTheme="majorHAnsi" w:cstheme="majorHAnsi"/>
                <w:lang w:val="pt-PT"/>
              </w:rPr>
              <w:t>3.</w:t>
            </w:r>
            <w:r w:rsidR="00A51B27" w:rsidRPr="00744328">
              <w:rPr>
                <w:rFonts w:asciiTheme="majorHAnsi" w:hAnsiTheme="majorHAnsi" w:cstheme="majorHAnsi"/>
                <w:lang w:val="pt-PT"/>
              </w:rPr>
              <w:t>Não concordo nem discordo</w:t>
            </w:r>
          </w:p>
          <w:p w14:paraId="40EFBE97" w14:textId="64CB554F" w:rsidR="0068707B" w:rsidRPr="00744328" w:rsidRDefault="0068707B" w:rsidP="00744328">
            <w:pPr>
              <w:spacing w:after="0"/>
              <w:jc w:val="left"/>
              <w:rPr>
                <w:rFonts w:asciiTheme="majorHAnsi" w:hAnsiTheme="majorHAnsi" w:cstheme="majorHAnsi"/>
                <w:lang w:val="pt-PT"/>
              </w:rPr>
            </w:pPr>
            <w:r w:rsidRPr="00744328">
              <w:rPr>
                <w:rFonts w:asciiTheme="majorHAnsi" w:hAnsiTheme="majorHAnsi" w:cstheme="majorHAnsi"/>
                <w:lang w:val="pt-PT"/>
              </w:rPr>
              <w:t>4.</w:t>
            </w:r>
            <w:r w:rsidR="00A51B27" w:rsidRPr="00744328">
              <w:rPr>
                <w:rFonts w:asciiTheme="majorHAnsi" w:hAnsiTheme="majorHAnsi" w:cstheme="majorHAnsi"/>
                <w:lang w:val="pt-PT"/>
              </w:rPr>
              <w:t>Concordo</w:t>
            </w:r>
          </w:p>
          <w:p w14:paraId="486F6B7D" w14:textId="4BC85E57" w:rsidR="0068707B" w:rsidRPr="00744328" w:rsidRDefault="00013CEC" w:rsidP="00744328">
            <w:pPr>
              <w:spacing w:after="0"/>
              <w:jc w:val="left"/>
              <w:rPr>
                <w:rFonts w:asciiTheme="majorHAnsi" w:hAnsiTheme="majorHAnsi" w:cstheme="majorHAnsi"/>
                <w:lang w:val="pt-PT"/>
              </w:rPr>
            </w:pPr>
            <w:r w:rsidRPr="00744328">
              <w:rPr>
                <w:rFonts w:asciiTheme="majorHAnsi" w:hAnsiTheme="majorHAnsi" w:cstheme="majorHAnsi"/>
                <w:lang w:val="pt-PT"/>
              </w:rPr>
              <w:t>5.</w:t>
            </w:r>
            <w:r w:rsidR="00A51B27" w:rsidRPr="00744328">
              <w:rPr>
                <w:rFonts w:asciiTheme="majorHAnsi" w:hAnsiTheme="majorHAnsi" w:cstheme="majorHAnsi"/>
                <w:lang w:val="pt-PT"/>
              </w:rPr>
              <w:t>Concordo completamente</w:t>
            </w:r>
          </w:p>
          <w:p w14:paraId="223F25D9" w14:textId="7D3588F2" w:rsidR="0068707B" w:rsidRPr="00744328" w:rsidRDefault="00013CEC" w:rsidP="00744328">
            <w:pPr>
              <w:spacing w:after="0"/>
              <w:jc w:val="left"/>
              <w:rPr>
                <w:rFonts w:asciiTheme="majorHAnsi" w:hAnsiTheme="majorHAnsi" w:cstheme="majorHAnsi"/>
                <w:lang w:val="pt-PT"/>
              </w:rPr>
            </w:pPr>
            <w:r w:rsidRPr="00744328">
              <w:rPr>
                <w:rFonts w:asciiTheme="majorHAnsi" w:hAnsiTheme="majorHAnsi" w:cstheme="majorHAnsi"/>
                <w:lang w:val="pt-PT"/>
              </w:rPr>
              <w:t>9.</w:t>
            </w:r>
            <w:r w:rsidR="00A51B27" w:rsidRPr="00744328">
              <w:rPr>
                <w:rFonts w:asciiTheme="majorHAnsi" w:hAnsiTheme="majorHAnsi" w:cstheme="majorHAnsi"/>
                <w:lang w:val="pt-PT"/>
              </w:rPr>
              <w:t xml:space="preserve">Não sabe /Não responde </w:t>
            </w:r>
          </w:p>
        </w:tc>
      </w:tr>
      <w:tr w:rsidR="0068707B" w:rsidRPr="00FB327F" w14:paraId="6D03CB4A" w14:textId="77777777" w:rsidTr="00744328">
        <w:trPr>
          <w:trHeight w:val="630"/>
        </w:trPr>
        <w:tc>
          <w:tcPr>
            <w:tcW w:w="255" w:type="pct"/>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4D95AF0D" w14:textId="77777777" w:rsidR="0068707B" w:rsidRPr="00744328" w:rsidRDefault="0068707B" w:rsidP="00744328">
            <w:pPr>
              <w:spacing w:after="0"/>
              <w:jc w:val="left"/>
              <w:rPr>
                <w:rFonts w:asciiTheme="majorHAnsi" w:hAnsiTheme="majorHAnsi" w:cstheme="majorHAnsi"/>
                <w:lang w:val="en-US"/>
              </w:rPr>
            </w:pPr>
            <w:r w:rsidRPr="00744328">
              <w:rPr>
                <w:rFonts w:asciiTheme="majorHAnsi" w:hAnsiTheme="majorHAnsi" w:cstheme="majorHAnsi"/>
                <w:b/>
                <w:bCs/>
                <w:lang w:val="en-US"/>
              </w:rPr>
              <w:t>E2</w:t>
            </w:r>
          </w:p>
        </w:tc>
        <w:tc>
          <w:tcPr>
            <w:tcW w:w="3311" w:type="pct"/>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02696E67" w14:textId="218CD91F" w:rsidR="0068707B" w:rsidRPr="00744328" w:rsidRDefault="00A51B27" w:rsidP="00744328">
            <w:pPr>
              <w:spacing w:after="0"/>
              <w:jc w:val="left"/>
              <w:rPr>
                <w:rFonts w:asciiTheme="majorHAnsi" w:hAnsiTheme="majorHAnsi" w:cstheme="majorHAnsi"/>
                <w:lang w:val="pt-PT"/>
              </w:rPr>
            </w:pPr>
            <w:r w:rsidRPr="00744328">
              <w:rPr>
                <w:rFonts w:asciiTheme="majorHAnsi" w:hAnsiTheme="majorHAnsi" w:cstheme="majorHAnsi"/>
                <w:lang w:val="pt-PT"/>
              </w:rPr>
              <w:t>Por vezes tenho dificuldade em ver as coisas do ponto de vista de outra pessoa.</w:t>
            </w:r>
          </w:p>
        </w:tc>
        <w:tc>
          <w:tcPr>
            <w:tcW w:w="1434" w:type="pct"/>
            <w:vMerge/>
            <w:tcBorders>
              <w:top w:val="single" w:sz="24" w:space="0" w:color="FFFFFF"/>
              <w:left w:val="single" w:sz="8" w:space="0" w:color="FFFFFF"/>
              <w:bottom w:val="single" w:sz="8" w:space="0" w:color="FFFFFF"/>
              <w:right w:val="single" w:sz="8" w:space="0" w:color="FFFFFF"/>
            </w:tcBorders>
            <w:vAlign w:val="center"/>
            <w:hideMark/>
          </w:tcPr>
          <w:p w14:paraId="21BD0F61" w14:textId="77777777" w:rsidR="0068707B" w:rsidRPr="00744328" w:rsidRDefault="0068707B" w:rsidP="00744328">
            <w:pPr>
              <w:spacing w:after="0"/>
              <w:jc w:val="left"/>
              <w:rPr>
                <w:rFonts w:asciiTheme="majorHAnsi" w:hAnsiTheme="majorHAnsi" w:cstheme="majorHAnsi"/>
                <w:lang w:val="pt-PT"/>
              </w:rPr>
            </w:pPr>
          </w:p>
        </w:tc>
      </w:tr>
      <w:tr w:rsidR="0068707B" w:rsidRPr="00FB327F" w14:paraId="00699409" w14:textId="77777777" w:rsidTr="00744328">
        <w:trPr>
          <w:trHeight w:val="683"/>
        </w:trPr>
        <w:tc>
          <w:tcPr>
            <w:tcW w:w="255" w:type="pct"/>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459AB890" w14:textId="77777777" w:rsidR="0068707B" w:rsidRPr="00744328" w:rsidRDefault="0068707B" w:rsidP="00744328">
            <w:pPr>
              <w:spacing w:after="0"/>
              <w:jc w:val="left"/>
              <w:rPr>
                <w:rFonts w:asciiTheme="majorHAnsi" w:hAnsiTheme="majorHAnsi" w:cstheme="majorHAnsi"/>
                <w:lang w:val="en-US"/>
              </w:rPr>
            </w:pPr>
            <w:r w:rsidRPr="00744328">
              <w:rPr>
                <w:rFonts w:asciiTheme="majorHAnsi" w:hAnsiTheme="majorHAnsi" w:cstheme="majorHAnsi"/>
                <w:b/>
                <w:bCs/>
                <w:lang w:val="en-US"/>
              </w:rPr>
              <w:t>E3</w:t>
            </w:r>
          </w:p>
        </w:tc>
        <w:tc>
          <w:tcPr>
            <w:tcW w:w="3311" w:type="pct"/>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5BA74EB1" w14:textId="0AAA40AA" w:rsidR="0068707B" w:rsidRPr="00744328" w:rsidRDefault="00A51B27"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Por vezes não </w:t>
            </w:r>
            <w:r w:rsidR="001857CD" w:rsidRPr="00744328">
              <w:rPr>
                <w:rFonts w:asciiTheme="majorHAnsi" w:hAnsiTheme="majorHAnsi" w:cstheme="majorHAnsi"/>
                <w:lang w:val="pt-PT"/>
              </w:rPr>
              <w:t xml:space="preserve">sinto </w:t>
            </w:r>
            <w:r w:rsidRPr="00744328">
              <w:rPr>
                <w:rFonts w:asciiTheme="majorHAnsi" w:hAnsiTheme="majorHAnsi" w:cstheme="majorHAnsi"/>
                <w:lang w:val="pt-PT"/>
              </w:rPr>
              <w:t>muita compaixão pelas outras pessoas e pelos seus problemas.</w:t>
            </w:r>
          </w:p>
        </w:tc>
        <w:tc>
          <w:tcPr>
            <w:tcW w:w="1434" w:type="pct"/>
            <w:vMerge/>
            <w:tcBorders>
              <w:top w:val="single" w:sz="24" w:space="0" w:color="FFFFFF"/>
              <w:left w:val="single" w:sz="8" w:space="0" w:color="FFFFFF"/>
              <w:bottom w:val="single" w:sz="8" w:space="0" w:color="FFFFFF"/>
              <w:right w:val="single" w:sz="8" w:space="0" w:color="FFFFFF"/>
            </w:tcBorders>
            <w:vAlign w:val="center"/>
            <w:hideMark/>
          </w:tcPr>
          <w:p w14:paraId="3C82C919" w14:textId="77777777" w:rsidR="0068707B" w:rsidRPr="00744328" w:rsidRDefault="0068707B" w:rsidP="00744328">
            <w:pPr>
              <w:spacing w:after="0"/>
              <w:jc w:val="left"/>
              <w:rPr>
                <w:rFonts w:asciiTheme="majorHAnsi" w:hAnsiTheme="majorHAnsi" w:cstheme="majorHAnsi"/>
                <w:lang w:val="pt-PT"/>
              </w:rPr>
            </w:pPr>
          </w:p>
        </w:tc>
      </w:tr>
      <w:tr w:rsidR="0068707B" w:rsidRPr="00FB327F" w14:paraId="5FD3EAB3" w14:textId="77777777" w:rsidTr="00744328">
        <w:trPr>
          <w:trHeight w:val="582"/>
        </w:trPr>
        <w:tc>
          <w:tcPr>
            <w:tcW w:w="255" w:type="pct"/>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6D60C97A" w14:textId="77777777" w:rsidR="0068707B" w:rsidRPr="00744328" w:rsidRDefault="0068707B" w:rsidP="00744328">
            <w:pPr>
              <w:spacing w:after="0"/>
              <w:jc w:val="left"/>
              <w:rPr>
                <w:rFonts w:asciiTheme="majorHAnsi" w:hAnsiTheme="majorHAnsi" w:cstheme="majorHAnsi"/>
                <w:lang w:val="en-US"/>
              </w:rPr>
            </w:pPr>
            <w:r w:rsidRPr="00744328">
              <w:rPr>
                <w:rFonts w:asciiTheme="majorHAnsi" w:hAnsiTheme="majorHAnsi" w:cstheme="majorHAnsi"/>
                <w:b/>
                <w:bCs/>
                <w:lang w:val="en-US"/>
              </w:rPr>
              <w:t>E4</w:t>
            </w:r>
          </w:p>
        </w:tc>
        <w:tc>
          <w:tcPr>
            <w:tcW w:w="3311" w:type="pct"/>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351E2D9B" w14:textId="64787690" w:rsidR="0068707B" w:rsidRPr="00744328" w:rsidRDefault="00013CEC"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Em caso de desacordo, tento </w:t>
            </w:r>
            <w:r w:rsidR="001857CD" w:rsidRPr="00744328">
              <w:rPr>
                <w:rFonts w:asciiTheme="majorHAnsi" w:hAnsiTheme="majorHAnsi" w:cstheme="majorHAnsi"/>
                <w:lang w:val="pt-PT"/>
              </w:rPr>
              <w:t>ver todas as perspetivas</w:t>
            </w:r>
            <w:r w:rsidRPr="00744328">
              <w:rPr>
                <w:rFonts w:asciiTheme="majorHAnsi" w:hAnsiTheme="majorHAnsi" w:cstheme="majorHAnsi"/>
                <w:lang w:val="pt-PT"/>
              </w:rPr>
              <w:t>, antes de tomar uma decisão.</w:t>
            </w:r>
          </w:p>
        </w:tc>
        <w:tc>
          <w:tcPr>
            <w:tcW w:w="1434" w:type="pct"/>
            <w:vMerge/>
            <w:tcBorders>
              <w:top w:val="single" w:sz="24" w:space="0" w:color="FFFFFF"/>
              <w:left w:val="single" w:sz="8" w:space="0" w:color="FFFFFF"/>
              <w:bottom w:val="single" w:sz="8" w:space="0" w:color="FFFFFF"/>
              <w:right w:val="single" w:sz="8" w:space="0" w:color="FFFFFF"/>
            </w:tcBorders>
            <w:vAlign w:val="center"/>
            <w:hideMark/>
          </w:tcPr>
          <w:p w14:paraId="61C864E7" w14:textId="77777777" w:rsidR="0068707B" w:rsidRPr="00744328" w:rsidRDefault="0068707B" w:rsidP="00744328">
            <w:pPr>
              <w:spacing w:after="0"/>
              <w:jc w:val="left"/>
              <w:rPr>
                <w:rFonts w:asciiTheme="majorHAnsi" w:hAnsiTheme="majorHAnsi" w:cstheme="majorHAnsi"/>
                <w:lang w:val="pt-PT"/>
              </w:rPr>
            </w:pPr>
          </w:p>
        </w:tc>
      </w:tr>
      <w:tr w:rsidR="0068707B" w:rsidRPr="00FB327F" w14:paraId="4DF4297A" w14:textId="77777777" w:rsidTr="00744328">
        <w:trPr>
          <w:trHeight w:val="229"/>
        </w:trPr>
        <w:tc>
          <w:tcPr>
            <w:tcW w:w="255" w:type="pct"/>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5FDFCDBC" w14:textId="77777777" w:rsidR="0068707B" w:rsidRPr="00744328" w:rsidRDefault="0068707B" w:rsidP="00744328">
            <w:pPr>
              <w:spacing w:after="0"/>
              <w:jc w:val="left"/>
              <w:rPr>
                <w:rFonts w:asciiTheme="majorHAnsi" w:hAnsiTheme="majorHAnsi" w:cstheme="majorHAnsi"/>
                <w:lang w:val="en-US"/>
              </w:rPr>
            </w:pPr>
            <w:r w:rsidRPr="00744328">
              <w:rPr>
                <w:rFonts w:asciiTheme="majorHAnsi" w:hAnsiTheme="majorHAnsi" w:cstheme="majorHAnsi"/>
                <w:b/>
                <w:bCs/>
                <w:lang w:val="en-US"/>
              </w:rPr>
              <w:t>E5</w:t>
            </w:r>
          </w:p>
        </w:tc>
        <w:tc>
          <w:tcPr>
            <w:tcW w:w="3311" w:type="pct"/>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27E4970A" w14:textId="53176F47" w:rsidR="0068707B" w:rsidRPr="00744328" w:rsidRDefault="00A51B27" w:rsidP="00744328">
            <w:pPr>
              <w:spacing w:after="0"/>
              <w:jc w:val="left"/>
              <w:rPr>
                <w:rFonts w:asciiTheme="majorHAnsi" w:hAnsiTheme="majorHAnsi" w:cstheme="majorHAnsi"/>
                <w:lang w:val="pt-PT"/>
              </w:rPr>
            </w:pPr>
            <w:r w:rsidRPr="00744328">
              <w:rPr>
                <w:rFonts w:asciiTheme="majorHAnsi" w:hAnsiTheme="majorHAnsi" w:cstheme="majorHAnsi"/>
                <w:lang w:val="pt-PT"/>
              </w:rPr>
              <w:t>Os problemas dos outros não costumam incomodar-me muito.</w:t>
            </w:r>
          </w:p>
        </w:tc>
        <w:tc>
          <w:tcPr>
            <w:tcW w:w="1434" w:type="pct"/>
            <w:vMerge/>
            <w:tcBorders>
              <w:top w:val="single" w:sz="24" w:space="0" w:color="FFFFFF"/>
              <w:left w:val="single" w:sz="8" w:space="0" w:color="FFFFFF"/>
              <w:bottom w:val="single" w:sz="8" w:space="0" w:color="FFFFFF"/>
              <w:right w:val="single" w:sz="8" w:space="0" w:color="FFFFFF"/>
            </w:tcBorders>
            <w:vAlign w:val="center"/>
            <w:hideMark/>
          </w:tcPr>
          <w:p w14:paraId="07832A23" w14:textId="77777777" w:rsidR="0068707B" w:rsidRPr="00744328" w:rsidRDefault="0068707B" w:rsidP="00744328">
            <w:pPr>
              <w:spacing w:after="0"/>
              <w:jc w:val="left"/>
              <w:rPr>
                <w:rFonts w:asciiTheme="majorHAnsi" w:hAnsiTheme="majorHAnsi" w:cstheme="majorHAnsi"/>
                <w:lang w:val="pt-PT"/>
              </w:rPr>
            </w:pPr>
          </w:p>
        </w:tc>
      </w:tr>
      <w:tr w:rsidR="0068707B" w:rsidRPr="00FB327F" w14:paraId="087A53F0" w14:textId="77777777" w:rsidTr="00744328">
        <w:trPr>
          <w:trHeight w:val="366"/>
        </w:trPr>
        <w:tc>
          <w:tcPr>
            <w:tcW w:w="255" w:type="pct"/>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2AE7FFF8" w14:textId="77777777" w:rsidR="0068707B" w:rsidRPr="00744328" w:rsidRDefault="0068707B" w:rsidP="00744328">
            <w:pPr>
              <w:spacing w:after="0"/>
              <w:jc w:val="left"/>
              <w:rPr>
                <w:rFonts w:asciiTheme="majorHAnsi" w:hAnsiTheme="majorHAnsi" w:cstheme="majorHAnsi"/>
                <w:lang w:val="en-US"/>
              </w:rPr>
            </w:pPr>
            <w:r w:rsidRPr="00744328">
              <w:rPr>
                <w:rFonts w:asciiTheme="majorHAnsi" w:hAnsiTheme="majorHAnsi" w:cstheme="majorHAnsi"/>
                <w:b/>
                <w:bCs/>
                <w:lang w:val="en-US"/>
              </w:rPr>
              <w:t>E6</w:t>
            </w:r>
          </w:p>
        </w:tc>
        <w:tc>
          <w:tcPr>
            <w:tcW w:w="3311" w:type="pct"/>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21538DFC" w14:textId="45A31947" w:rsidR="0068707B" w:rsidRPr="00744328" w:rsidRDefault="00013CEC" w:rsidP="00744328">
            <w:pPr>
              <w:spacing w:after="0"/>
              <w:jc w:val="left"/>
              <w:rPr>
                <w:rFonts w:asciiTheme="majorHAnsi" w:hAnsiTheme="majorHAnsi" w:cstheme="majorHAnsi"/>
                <w:lang w:val="pt-PT"/>
              </w:rPr>
            </w:pPr>
            <w:r w:rsidRPr="00744328">
              <w:rPr>
                <w:rFonts w:asciiTheme="majorHAnsi" w:hAnsiTheme="majorHAnsi" w:cstheme="majorHAnsi"/>
                <w:lang w:val="pt-PT"/>
              </w:rPr>
              <w:t>Muitas vezes f</w:t>
            </w:r>
            <w:r w:rsidR="001857CD" w:rsidRPr="00744328">
              <w:rPr>
                <w:rFonts w:asciiTheme="majorHAnsi" w:hAnsiTheme="majorHAnsi" w:cstheme="majorHAnsi"/>
                <w:lang w:val="pt-PT"/>
              </w:rPr>
              <w:t>ico bastante sensibilizado com</w:t>
            </w:r>
            <w:r w:rsidRPr="00744328">
              <w:rPr>
                <w:rFonts w:asciiTheme="majorHAnsi" w:hAnsiTheme="majorHAnsi" w:cstheme="majorHAnsi"/>
                <w:lang w:val="pt-PT"/>
              </w:rPr>
              <w:t xml:space="preserve"> coisas que vejo acontecerem.</w:t>
            </w:r>
          </w:p>
        </w:tc>
        <w:tc>
          <w:tcPr>
            <w:tcW w:w="1434" w:type="pct"/>
            <w:vMerge/>
            <w:tcBorders>
              <w:top w:val="single" w:sz="24" w:space="0" w:color="FFFFFF"/>
              <w:left w:val="single" w:sz="8" w:space="0" w:color="FFFFFF"/>
              <w:bottom w:val="single" w:sz="8" w:space="0" w:color="FFFFFF"/>
              <w:right w:val="single" w:sz="8" w:space="0" w:color="FFFFFF"/>
            </w:tcBorders>
            <w:vAlign w:val="center"/>
            <w:hideMark/>
          </w:tcPr>
          <w:p w14:paraId="1D7ABB90" w14:textId="77777777" w:rsidR="0068707B" w:rsidRPr="00744328" w:rsidRDefault="0068707B" w:rsidP="00744328">
            <w:pPr>
              <w:spacing w:after="0"/>
              <w:jc w:val="left"/>
              <w:rPr>
                <w:rFonts w:asciiTheme="majorHAnsi" w:hAnsiTheme="majorHAnsi" w:cstheme="majorHAnsi"/>
                <w:lang w:val="pt-PT"/>
              </w:rPr>
            </w:pPr>
          </w:p>
        </w:tc>
      </w:tr>
      <w:tr w:rsidR="0068707B" w:rsidRPr="00FB327F" w14:paraId="78CD9226" w14:textId="77777777" w:rsidTr="00744328">
        <w:trPr>
          <w:trHeight w:val="588"/>
        </w:trPr>
        <w:tc>
          <w:tcPr>
            <w:tcW w:w="255" w:type="pct"/>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57F2E2BF" w14:textId="77777777" w:rsidR="0068707B" w:rsidRPr="00744328" w:rsidRDefault="0068707B" w:rsidP="00744328">
            <w:pPr>
              <w:spacing w:after="0"/>
              <w:jc w:val="left"/>
              <w:rPr>
                <w:rFonts w:asciiTheme="majorHAnsi" w:hAnsiTheme="majorHAnsi" w:cstheme="majorHAnsi"/>
                <w:lang w:val="en-US"/>
              </w:rPr>
            </w:pPr>
            <w:r w:rsidRPr="00744328">
              <w:rPr>
                <w:rFonts w:asciiTheme="majorHAnsi" w:hAnsiTheme="majorHAnsi" w:cstheme="majorHAnsi"/>
                <w:b/>
                <w:bCs/>
                <w:lang w:val="en-US"/>
              </w:rPr>
              <w:t>E7</w:t>
            </w:r>
          </w:p>
        </w:tc>
        <w:tc>
          <w:tcPr>
            <w:tcW w:w="3311" w:type="pct"/>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1BF19AF2" w14:textId="1D0D9F39" w:rsidR="0068707B" w:rsidRPr="00744328" w:rsidRDefault="00013CEC"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Acredito que há </w:t>
            </w:r>
            <w:r w:rsidR="001857CD" w:rsidRPr="00744328">
              <w:rPr>
                <w:rFonts w:asciiTheme="majorHAnsi" w:hAnsiTheme="majorHAnsi" w:cstheme="majorHAnsi"/>
                <w:lang w:val="pt-PT"/>
              </w:rPr>
              <w:t xml:space="preserve">sempre </w:t>
            </w:r>
            <w:r w:rsidRPr="00744328">
              <w:rPr>
                <w:rFonts w:asciiTheme="majorHAnsi" w:hAnsiTheme="majorHAnsi" w:cstheme="majorHAnsi"/>
                <w:lang w:val="pt-PT"/>
              </w:rPr>
              <w:t>dois lados de cada quest</w:t>
            </w:r>
            <w:r w:rsidR="00457E7A" w:rsidRPr="00744328">
              <w:rPr>
                <w:rFonts w:asciiTheme="majorHAnsi" w:hAnsiTheme="majorHAnsi" w:cstheme="majorHAnsi"/>
                <w:lang w:val="pt-PT"/>
              </w:rPr>
              <w:t>ão e tent</w:t>
            </w:r>
            <w:r w:rsidRPr="00744328">
              <w:rPr>
                <w:rFonts w:asciiTheme="majorHAnsi" w:hAnsiTheme="majorHAnsi" w:cstheme="majorHAnsi"/>
                <w:lang w:val="pt-PT"/>
              </w:rPr>
              <w:t>o ver ambos.</w:t>
            </w:r>
          </w:p>
        </w:tc>
        <w:tc>
          <w:tcPr>
            <w:tcW w:w="1434" w:type="pct"/>
            <w:vMerge/>
            <w:tcBorders>
              <w:top w:val="single" w:sz="24" w:space="0" w:color="FFFFFF"/>
              <w:left w:val="single" w:sz="8" w:space="0" w:color="FFFFFF"/>
              <w:bottom w:val="single" w:sz="8" w:space="0" w:color="FFFFFF"/>
              <w:right w:val="single" w:sz="8" w:space="0" w:color="FFFFFF"/>
            </w:tcBorders>
            <w:vAlign w:val="center"/>
            <w:hideMark/>
          </w:tcPr>
          <w:p w14:paraId="1ED1FC6D" w14:textId="77777777" w:rsidR="0068707B" w:rsidRPr="00744328" w:rsidRDefault="0068707B" w:rsidP="00744328">
            <w:pPr>
              <w:spacing w:after="0"/>
              <w:jc w:val="left"/>
              <w:rPr>
                <w:rFonts w:asciiTheme="majorHAnsi" w:hAnsiTheme="majorHAnsi" w:cstheme="majorHAnsi"/>
                <w:lang w:val="pt-PT"/>
              </w:rPr>
            </w:pPr>
          </w:p>
        </w:tc>
      </w:tr>
      <w:tr w:rsidR="00013CEC" w:rsidRPr="00FB327F" w14:paraId="56CB4E2C" w14:textId="77777777" w:rsidTr="00744328">
        <w:trPr>
          <w:trHeight w:val="397"/>
        </w:trPr>
        <w:tc>
          <w:tcPr>
            <w:tcW w:w="255" w:type="pct"/>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016CB09F" w14:textId="5BA5B55D" w:rsidR="00013CEC" w:rsidRPr="00744328" w:rsidRDefault="00013CEC" w:rsidP="00744328">
            <w:pPr>
              <w:spacing w:after="0"/>
              <w:jc w:val="left"/>
              <w:rPr>
                <w:rFonts w:asciiTheme="majorHAnsi" w:hAnsiTheme="majorHAnsi" w:cstheme="majorHAnsi"/>
                <w:lang w:val="en-US"/>
              </w:rPr>
            </w:pPr>
            <w:r w:rsidRPr="00744328">
              <w:rPr>
                <w:rFonts w:asciiTheme="majorHAnsi" w:hAnsiTheme="majorHAnsi" w:cstheme="majorHAnsi"/>
                <w:b/>
                <w:bCs/>
                <w:lang w:val="en-US"/>
              </w:rPr>
              <w:t>E8</w:t>
            </w:r>
          </w:p>
        </w:tc>
        <w:tc>
          <w:tcPr>
            <w:tcW w:w="3311" w:type="pct"/>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41C07E22" w14:textId="31F839C1" w:rsidR="00013CEC" w:rsidRPr="00744328" w:rsidRDefault="00013CEC" w:rsidP="00744328">
            <w:pPr>
              <w:spacing w:after="0"/>
              <w:jc w:val="left"/>
              <w:rPr>
                <w:rFonts w:asciiTheme="majorHAnsi" w:hAnsiTheme="majorHAnsi" w:cstheme="majorHAnsi"/>
                <w:lang w:val="pt-PT"/>
              </w:rPr>
            </w:pPr>
            <w:r w:rsidRPr="00744328">
              <w:rPr>
                <w:rFonts w:asciiTheme="majorHAnsi" w:hAnsiTheme="majorHAnsi" w:cstheme="majorHAnsi"/>
                <w:lang w:val="pt-PT"/>
              </w:rPr>
              <w:t>Antes de criticar alguém, tento imaginar como me sentiria se estivesse no seu lugar.</w:t>
            </w:r>
          </w:p>
        </w:tc>
        <w:tc>
          <w:tcPr>
            <w:tcW w:w="1434" w:type="pct"/>
            <w:vMerge/>
            <w:tcBorders>
              <w:top w:val="single" w:sz="24" w:space="0" w:color="FFFFFF"/>
              <w:left w:val="single" w:sz="8" w:space="0" w:color="FFFFFF"/>
              <w:bottom w:val="single" w:sz="8" w:space="0" w:color="FFFFFF"/>
              <w:right w:val="single" w:sz="8" w:space="0" w:color="FFFFFF"/>
            </w:tcBorders>
            <w:vAlign w:val="center"/>
            <w:hideMark/>
          </w:tcPr>
          <w:p w14:paraId="10B3A4F0" w14:textId="77777777" w:rsidR="00013CEC" w:rsidRPr="00744328" w:rsidRDefault="00013CEC" w:rsidP="00744328">
            <w:pPr>
              <w:spacing w:after="0"/>
              <w:jc w:val="left"/>
              <w:rPr>
                <w:rFonts w:asciiTheme="majorHAnsi" w:hAnsiTheme="majorHAnsi" w:cstheme="majorHAnsi"/>
                <w:lang w:val="pt-PT"/>
              </w:rPr>
            </w:pPr>
          </w:p>
        </w:tc>
      </w:tr>
    </w:tbl>
    <w:p w14:paraId="5082D6A9" w14:textId="77777777" w:rsidR="0068707B" w:rsidRDefault="0068707B" w:rsidP="00744328">
      <w:pPr>
        <w:spacing w:after="0"/>
        <w:jc w:val="left"/>
        <w:rPr>
          <w:rFonts w:asciiTheme="majorHAnsi" w:hAnsiTheme="majorHAnsi" w:cstheme="majorHAnsi"/>
          <w:lang w:val="pt-PT"/>
        </w:rPr>
      </w:pPr>
    </w:p>
    <w:p w14:paraId="472FB3AA" w14:textId="77777777" w:rsidR="00454FC9" w:rsidRDefault="00454FC9" w:rsidP="00744328">
      <w:pPr>
        <w:spacing w:after="0"/>
        <w:jc w:val="left"/>
        <w:rPr>
          <w:rFonts w:asciiTheme="majorHAnsi" w:hAnsiTheme="majorHAnsi" w:cstheme="majorHAnsi"/>
          <w:lang w:val="pt-PT"/>
        </w:rPr>
      </w:pPr>
    </w:p>
    <w:p w14:paraId="509CDC1F" w14:textId="77777777" w:rsidR="00454FC9" w:rsidRPr="00454FC9" w:rsidRDefault="00454FC9" w:rsidP="00454FC9">
      <w:pPr>
        <w:rPr>
          <w:color w:val="4472C4" w:themeColor="accent5"/>
          <w:lang w:val="en-US"/>
        </w:rPr>
      </w:pPr>
      <w:r w:rsidRPr="00454FC9">
        <w:rPr>
          <w:b/>
          <w:bCs/>
          <w:i/>
          <w:iCs/>
          <w:color w:val="4472C4" w:themeColor="accent5"/>
          <w:lang w:val="en-US"/>
        </w:rPr>
        <w:t xml:space="preserve">INTRO: How do you perceive the potential risk to your health within the next 20 years from each of the following sources? </w:t>
      </w:r>
    </w:p>
    <w:tbl>
      <w:tblPr>
        <w:tblW w:w="8354" w:type="dxa"/>
        <w:tblCellMar>
          <w:left w:w="0" w:type="dxa"/>
          <w:right w:w="0" w:type="dxa"/>
        </w:tblCellMar>
        <w:tblLook w:val="04A0" w:firstRow="1" w:lastRow="0" w:firstColumn="1" w:lastColumn="0" w:noHBand="0" w:noVBand="1"/>
      </w:tblPr>
      <w:tblGrid>
        <w:gridCol w:w="1040"/>
        <w:gridCol w:w="5187"/>
        <w:gridCol w:w="2127"/>
      </w:tblGrid>
      <w:tr w:rsidR="00454FC9" w:rsidRPr="00454FC9" w14:paraId="477B8EE0" w14:textId="77777777" w:rsidTr="003D0BBD">
        <w:trPr>
          <w:trHeight w:val="436"/>
        </w:trPr>
        <w:tc>
          <w:tcPr>
            <w:tcW w:w="8354"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2CB56F4C" w14:textId="77777777" w:rsidR="00454FC9" w:rsidRPr="00454FC9" w:rsidRDefault="00454FC9" w:rsidP="003D0BBD">
            <w:pPr>
              <w:rPr>
                <w:color w:val="4472C4" w:themeColor="accent5"/>
                <w:lang w:val="en-US"/>
              </w:rPr>
            </w:pPr>
            <w:r w:rsidRPr="00454FC9">
              <w:rPr>
                <w:b/>
                <w:bCs/>
                <w:color w:val="4472C4" w:themeColor="accent5"/>
                <w:lang w:val="en-US"/>
              </w:rPr>
              <w:t xml:space="preserve">Risk Perceptions RANDOMISE </w:t>
            </w:r>
            <w:r w:rsidRPr="00454FC9">
              <w:rPr>
                <w:bCs/>
                <w:i/>
                <w:color w:val="4472C4" w:themeColor="accent5"/>
              </w:rPr>
              <w:t>(don’t show this title to respondents)</w:t>
            </w:r>
          </w:p>
        </w:tc>
      </w:tr>
      <w:tr w:rsidR="00454FC9" w:rsidRPr="00454FC9" w14:paraId="4B4CEBB0" w14:textId="77777777" w:rsidTr="003D0BBD">
        <w:trPr>
          <w:trHeight w:val="436"/>
        </w:trPr>
        <w:tc>
          <w:tcPr>
            <w:tcW w:w="104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A25002A" w14:textId="77777777" w:rsidR="00454FC9" w:rsidRPr="00454FC9" w:rsidRDefault="00454FC9" w:rsidP="003D0BBD">
            <w:pPr>
              <w:rPr>
                <w:color w:val="4472C4" w:themeColor="accent5"/>
                <w:lang w:val="en-US"/>
              </w:rPr>
            </w:pPr>
            <w:r w:rsidRPr="00454FC9">
              <w:rPr>
                <w:b/>
                <w:bCs/>
                <w:color w:val="4472C4" w:themeColor="accent5"/>
                <w:lang w:val="en-US"/>
              </w:rPr>
              <w:t>RP1</w:t>
            </w:r>
          </w:p>
        </w:tc>
        <w:tc>
          <w:tcPr>
            <w:tcW w:w="5187"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28842E77" w14:textId="77777777" w:rsidR="00454FC9" w:rsidRPr="00454FC9" w:rsidRDefault="00454FC9" w:rsidP="003D0BBD">
            <w:pPr>
              <w:rPr>
                <w:color w:val="4472C4" w:themeColor="accent5"/>
                <w:lang w:val="en-US"/>
              </w:rPr>
            </w:pPr>
            <w:r w:rsidRPr="00454FC9">
              <w:rPr>
                <w:color w:val="4472C4" w:themeColor="accent5"/>
                <w:lang w:val="en-US"/>
              </w:rPr>
              <w:t>Environmental pollution</w:t>
            </w:r>
          </w:p>
        </w:tc>
        <w:tc>
          <w:tcPr>
            <w:tcW w:w="2127"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71F75196" w14:textId="77777777" w:rsidR="00454FC9" w:rsidRPr="00454FC9" w:rsidRDefault="00454FC9" w:rsidP="003D0BBD">
            <w:pPr>
              <w:rPr>
                <w:color w:val="4472C4" w:themeColor="accent5"/>
                <w:lang w:val="en-US"/>
              </w:rPr>
            </w:pPr>
            <w:r w:rsidRPr="00454FC9">
              <w:rPr>
                <w:color w:val="4472C4" w:themeColor="accent5"/>
                <w:lang w:val="en-US"/>
              </w:rPr>
              <w:t>1. No risk at all</w:t>
            </w:r>
          </w:p>
          <w:p w14:paraId="3801D6D6" w14:textId="77777777" w:rsidR="00454FC9" w:rsidRPr="00454FC9" w:rsidRDefault="00454FC9" w:rsidP="003D0BBD">
            <w:pPr>
              <w:rPr>
                <w:color w:val="4472C4" w:themeColor="accent5"/>
                <w:lang w:val="en-US"/>
              </w:rPr>
            </w:pPr>
            <w:r w:rsidRPr="00454FC9">
              <w:rPr>
                <w:color w:val="4472C4" w:themeColor="accent5"/>
                <w:lang w:val="en-US"/>
              </w:rPr>
              <w:lastRenderedPageBreak/>
              <w:t>2. Very low</w:t>
            </w:r>
          </w:p>
          <w:p w14:paraId="399BA696" w14:textId="77777777" w:rsidR="00454FC9" w:rsidRPr="00454FC9" w:rsidRDefault="00454FC9" w:rsidP="003D0BBD">
            <w:pPr>
              <w:rPr>
                <w:color w:val="4472C4" w:themeColor="accent5"/>
                <w:lang w:val="en-US"/>
              </w:rPr>
            </w:pPr>
            <w:r w:rsidRPr="00454FC9">
              <w:rPr>
                <w:color w:val="4472C4" w:themeColor="accent5"/>
                <w:lang w:val="en-US"/>
              </w:rPr>
              <w:t>3. Low</w:t>
            </w:r>
          </w:p>
          <w:p w14:paraId="23528FFA" w14:textId="77777777" w:rsidR="00454FC9" w:rsidRPr="00454FC9" w:rsidRDefault="00454FC9" w:rsidP="003D0BBD">
            <w:pPr>
              <w:rPr>
                <w:color w:val="4472C4" w:themeColor="accent5"/>
                <w:lang w:val="en-US"/>
              </w:rPr>
            </w:pPr>
            <w:r w:rsidRPr="00454FC9">
              <w:rPr>
                <w:color w:val="4472C4" w:themeColor="accent5"/>
                <w:lang w:val="en-US"/>
              </w:rPr>
              <w:t>4. Moderate</w:t>
            </w:r>
          </w:p>
          <w:p w14:paraId="316A283D" w14:textId="77777777" w:rsidR="00454FC9" w:rsidRPr="00454FC9" w:rsidRDefault="00454FC9" w:rsidP="003D0BBD">
            <w:pPr>
              <w:rPr>
                <w:color w:val="4472C4" w:themeColor="accent5"/>
                <w:lang w:val="en-US"/>
              </w:rPr>
            </w:pPr>
            <w:r w:rsidRPr="00454FC9">
              <w:rPr>
                <w:color w:val="4472C4" w:themeColor="accent5"/>
                <w:lang w:val="en-US"/>
              </w:rPr>
              <w:t>5. High</w:t>
            </w:r>
          </w:p>
          <w:p w14:paraId="50966B66" w14:textId="77777777" w:rsidR="00454FC9" w:rsidRPr="00454FC9" w:rsidRDefault="00454FC9" w:rsidP="003D0BBD">
            <w:pPr>
              <w:rPr>
                <w:color w:val="4472C4" w:themeColor="accent5"/>
                <w:lang w:val="en-US"/>
              </w:rPr>
            </w:pPr>
            <w:r w:rsidRPr="00454FC9">
              <w:rPr>
                <w:color w:val="4472C4" w:themeColor="accent5"/>
                <w:lang w:val="en-US"/>
              </w:rPr>
              <w:t>6. Very high</w:t>
            </w:r>
          </w:p>
          <w:p w14:paraId="35A30D95" w14:textId="77777777" w:rsidR="00454FC9" w:rsidRPr="00454FC9" w:rsidRDefault="00454FC9" w:rsidP="003D0BBD">
            <w:pPr>
              <w:rPr>
                <w:color w:val="4472C4" w:themeColor="accent5"/>
                <w:lang w:val="en-US"/>
              </w:rPr>
            </w:pPr>
            <w:r w:rsidRPr="00454FC9">
              <w:rPr>
                <w:color w:val="4472C4" w:themeColor="accent5"/>
                <w:lang w:val="en-US"/>
              </w:rPr>
              <w:t>9. I don't know/NA</w:t>
            </w:r>
          </w:p>
        </w:tc>
      </w:tr>
      <w:tr w:rsidR="00454FC9" w:rsidRPr="00454FC9" w14:paraId="479FA76A" w14:textId="77777777" w:rsidTr="003D0BBD">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0FAA19E" w14:textId="77777777" w:rsidR="00454FC9" w:rsidRPr="00454FC9" w:rsidRDefault="00454FC9" w:rsidP="003D0BBD">
            <w:pPr>
              <w:rPr>
                <w:color w:val="4472C4" w:themeColor="accent5"/>
                <w:lang w:val="en-US"/>
              </w:rPr>
            </w:pPr>
            <w:r w:rsidRPr="00454FC9">
              <w:rPr>
                <w:b/>
                <w:bCs/>
                <w:color w:val="4472C4" w:themeColor="accent5"/>
                <w:lang w:val="en-US"/>
              </w:rPr>
              <w:lastRenderedPageBreak/>
              <w:t>RP2</w:t>
            </w: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0A170CB5" w14:textId="77777777" w:rsidR="00454FC9" w:rsidRPr="00454FC9" w:rsidRDefault="00454FC9" w:rsidP="003D0BBD">
            <w:pPr>
              <w:rPr>
                <w:color w:val="4472C4" w:themeColor="accent5"/>
                <w:lang w:val="en-US"/>
              </w:rPr>
            </w:pPr>
            <w:r w:rsidRPr="00454FC9">
              <w:rPr>
                <w:color w:val="4472C4" w:themeColor="accent5"/>
                <w:lang w:val="en-US"/>
              </w:rPr>
              <w:t>Radioactive waste</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314F3B38" w14:textId="77777777" w:rsidR="00454FC9" w:rsidRPr="00454FC9" w:rsidRDefault="00454FC9" w:rsidP="003D0BBD">
            <w:pPr>
              <w:rPr>
                <w:color w:val="4472C4" w:themeColor="accent5"/>
                <w:lang w:val="en-US"/>
              </w:rPr>
            </w:pPr>
          </w:p>
        </w:tc>
      </w:tr>
      <w:tr w:rsidR="00454FC9" w:rsidRPr="00454FC9" w14:paraId="7F5DD3BA" w14:textId="77777777" w:rsidTr="003D0BBD">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52E65FB4" w14:textId="77777777" w:rsidR="00454FC9" w:rsidRPr="00454FC9" w:rsidRDefault="00454FC9" w:rsidP="003D0BBD">
            <w:pPr>
              <w:rPr>
                <w:color w:val="4472C4" w:themeColor="accent5"/>
                <w:lang w:val="en-US"/>
              </w:rPr>
            </w:pP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6AF26031" w14:textId="77777777" w:rsidR="00454FC9" w:rsidRPr="00454FC9" w:rsidRDefault="00454FC9" w:rsidP="003D0BBD">
            <w:pPr>
              <w:rPr>
                <w:color w:val="4472C4" w:themeColor="accent5"/>
                <w:lang w:val="en-US"/>
              </w:rPr>
            </w:pP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6F6135E7" w14:textId="77777777" w:rsidR="00454FC9" w:rsidRPr="00454FC9" w:rsidRDefault="00454FC9" w:rsidP="003D0BBD">
            <w:pPr>
              <w:rPr>
                <w:color w:val="4472C4" w:themeColor="accent5"/>
                <w:lang w:val="en-US"/>
              </w:rPr>
            </w:pPr>
          </w:p>
        </w:tc>
      </w:tr>
      <w:tr w:rsidR="00454FC9" w:rsidRPr="00454FC9" w14:paraId="3E2FCA03" w14:textId="77777777" w:rsidTr="003D0BBD">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4D908DAA" w14:textId="77777777" w:rsidR="00454FC9" w:rsidRPr="00454FC9" w:rsidRDefault="00454FC9" w:rsidP="003D0BBD">
            <w:pPr>
              <w:rPr>
                <w:color w:val="4472C4" w:themeColor="accent5"/>
                <w:lang w:val="en-US"/>
              </w:rPr>
            </w:pP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3D979FC7" w14:textId="77777777" w:rsidR="00454FC9" w:rsidRPr="00454FC9" w:rsidRDefault="00454FC9" w:rsidP="003D0BBD">
            <w:pPr>
              <w:rPr>
                <w:color w:val="4472C4" w:themeColor="accent5"/>
                <w:lang w:val="en-US"/>
              </w:rPr>
            </w:pP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7CD97A25" w14:textId="77777777" w:rsidR="00454FC9" w:rsidRPr="00454FC9" w:rsidRDefault="00454FC9" w:rsidP="003D0BBD">
            <w:pPr>
              <w:rPr>
                <w:color w:val="4472C4" w:themeColor="accent5"/>
                <w:lang w:val="en-US"/>
              </w:rPr>
            </w:pPr>
          </w:p>
        </w:tc>
      </w:tr>
      <w:tr w:rsidR="00454FC9" w:rsidRPr="00454FC9" w14:paraId="61658AEE" w14:textId="77777777" w:rsidTr="003D0BBD">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4A65B692" w14:textId="77777777" w:rsidR="00454FC9" w:rsidRPr="00454FC9" w:rsidRDefault="00454FC9" w:rsidP="003D0BBD">
            <w:pPr>
              <w:pStyle w:val="NormalWeb"/>
              <w:spacing w:before="0" w:beforeAutospacing="0" w:after="0" w:afterAutospacing="0" w:line="256" w:lineRule="auto"/>
              <w:rPr>
                <w:rFonts w:asciiTheme="minorHAnsi" w:eastAsiaTheme="minorHAnsi" w:hAnsiTheme="minorHAnsi" w:cstheme="minorBidi"/>
                <w:color w:val="4472C4" w:themeColor="accent5"/>
                <w:sz w:val="22"/>
                <w:szCs w:val="22"/>
              </w:rPr>
            </w:pPr>
            <w:r w:rsidRPr="00454FC9">
              <w:rPr>
                <w:rFonts w:asciiTheme="minorHAnsi" w:eastAsiaTheme="minorHAnsi" w:hAnsiTheme="minorHAnsi" w:cstheme="minorBidi"/>
                <w:color w:val="4472C4" w:themeColor="accent5"/>
                <w:sz w:val="22"/>
                <w:szCs w:val="22"/>
              </w:rPr>
              <w:t>RP5</w:t>
            </w: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3B19E4F1" w14:textId="77777777" w:rsidR="00454FC9" w:rsidRPr="00454FC9" w:rsidRDefault="00454FC9" w:rsidP="003D0BBD">
            <w:pPr>
              <w:pStyle w:val="NormalWeb"/>
              <w:spacing w:before="20" w:beforeAutospacing="0" w:after="20" w:afterAutospacing="0" w:line="256" w:lineRule="auto"/>
              <w:jc w:val="both"/>
              <w:rPr>
                <w:rFonts w:asciiTheme="minorHAnsi" w:eastAsiaTheme="minorHAnsi" w:hAnsiTheme="minorHAnsi" w:cstheme="minorBidi"/>
                <w:color w:val="4472C4" w:themeColor="accent5"/>
                <w:sz w:val="22"/>
                <w:szCs w:val="22"/>
              </w:rPr>
            </w:pPr>
            <w:r w:rsidRPr="00454FC9">
              <w:rPr>
                <w:rFonts w:asciiTheme="minorHAnsi" w:eastAsiaTheme="minorHAnsi" w:hAnsiTheme="minorHAnsi" w:cstheme="minorBidi"/>
                <w:color w:val="4472C4" w:themeColor="accent5"/>
                <w:sz w:val="22"/>
                <w:szCs w:val="22"/>
              </w:rPr>
              <w:t>An accident in a nuclear installation</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6B70CC96" w14:textId="77777777" w:rsidR="00454FC9" w:rsidRPr="00454FC9" w:rsidRDefault="00454FC9" w:rsidP="003D0BBD">
            <w:pPr>
              <w:rPr>
                <w:color w:val="4472C4" w:themeColor="accent5"/>
                <w:lang w:val="en-US"/>
              </w:rPr>
            </w:pPr>
          </w:p>
        </w:tc>
      </w:tr>
      <w:tr w:rsidR="00454FC9" w:rsidRPr="00454FC9" w14:paraId="591A7F7D" w14:textId="77777777" w:rsidTr="003D0BBD">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0F8FB0CB" w14:textId="77777777" w:rsidR="00454FC9" w:rsidRPr="00454FC9" w:rsidRDefault="00454FC9" w:rsidP="003D0BBD">
            <w:pPr>
              <w:rPr>
                <w:color w:val="4472C4" w:themeColor="accent5"/>
                <w:lang w:val="en-US"/>
              </w:rPr>
            </w:pPr>
            <w:r w:rsidRPr="00454FC9">
              <w:rPr>
                <w:b/>
                <w:bCs/>
                <w:color w:val="4472C4" w:themeColor="accent5"/>
                <w:lang w:val="en-US"/>
              </w:rPr>
              <w:t>RP6</w:t>
            </w: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167E178B" w14:textId="77777777" w:rsidR="00454FC9" w:rsidRPr="00454FC9" w:rsidRDefault="00454FC9" w:rsidP="003D0BBD">
            <w:pPr>
              <w:rPr>
                <w:color w:val="4472C4" w:themeColor="accent5"/>
                <w:lang w:val="en-US"/>
              </w:rPr>
            </w:pPr>
            <w:r w:rsidRPr="00454FC9">
              <w:rPr>
                <w:color w:val="4472C4" w:themeColor="accent5"/>
                <w:lang w:val="en-US"/>
              </w:rPr>
              <w:t>Natural radiation (from the soil or from space)</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7E59E105" w14:textId="77777777" w:rsidR="00454FC9" w:rsidRPr="00454FC9" w:rsidRDefault="00454FC9" w:rsidP="003D0BBD">
            <w:pPr>
              <w:rPr>
                <w:color w:val="4472C4" w:themeColor="accent5"/>
                <w:lang w:val="en-US"/>
              </w:rPr>
            </w:pPr>
          </w:p>
        </w:tc>
      </w:tr>
      <w:tr w:rsidR="00454FC9" w:rsidRPr="00454FC9" w14:paraId="7D1D2607" w14:textId="77777777" w:rsidTr="003D0BBD">
        <w:trPr>
          <w:trHeight w:val="815"/>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899D638" w14:textId="77777777" w:rsidR="00454FC9" w:rsidRPr="00454FC9" w:rsidRDefault="00454FC9" w:rsidP="003D0BBD">
            <w:pPr>
              <w:rPr>
                <w:color w:val="4472C4" w:themeColor="accent5"/>
                <w:lang w:val="en-US"/>
              </w:rPr>
            </w:pPr>
            <w:r w:rsidRPr="00454FC9">
              <w:rPr>
                <w:b/>
                <w:bCs/>
                <w:color w:val="4472C4" w:themeColor="accent5"/>
                <w:lang w:val="en-US"/>
              </w:rPr>
              <w:t>RP7</w:t>
            </w: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70BC0D30" w14:textId="77777777" w:rsidR="00454FC9" w:rsidRPr="00454FC9" w:rsidRDefault="00454FC9" w:rsidP="003D0BBD">
            <w:pPr>
              <w:rPr>
                <w:color w:val="4472C4" w:themeColor="accent5"/>
                <w:lang w:val="en-US"/>
              </w:rPr>
            </w:pPr>
            <w:r w:rsidRPr="00454FC9">
              <w:rPr>
                <w:color w:val="4472C4" w:themeColor="accent5"/>
                <w:lang w:val="en-US"/>
              </w:rPr>
              <w:t>The use of ionizing radiation for medical tests or treatments</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7952EB63" w14:textId="77777777" w:rsidR="00454FC9" w:rsidRPr="00454FC9" w:rsidRDefault="00454FC9" w:rsidP="003D0BBD">
            <w:pPr>
              <w:rPr>
                <w:color w:val="4472C4" w:themeColor="accent5"/>
                <w:lang w:val="en-US"/>
              </w:rPr>
            </w:pPr>
          </w:p>
        </w:tc>
      </w:tr>
      <w:tr w:rsidR="00454FC9" w:rsidRPr="00454FC9" w14:paraId="7F19CD5B" w14:textId="77777777" w:rsidTr="003D0BBD">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6248DE7D" w14:textId="77777777" w:rsidR="00454FC9" w:rsidRPr="00454FC9" w:rsidRDefault="00454FC9" w:rsidP="003D0BBD">
            <w:pPr>
              <w:rPr>
                <w:color w:val="4472C4" w:themeColor="accent5"/>
                <w:lang w:val="en-US"/>
              </w:rPr>
            </w:pP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208C5CAB" w14:textId="77777777" w:rsidR="00454FC9" w:rsidRPr="00454FC9" w:rsidRDefault="00454FC9" w:rsidP="003D0BBD">
            <w:pPr>
              <w:rPr>
                <w:color w:val="4472C4" w:themeColor="accent5"/>
                <w:lang w:val="en-US"/>
              </w:rPr>
            </w:pP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43CBDE3E" w14:textId="77777777" w:rsidR="00454FC9" w:rsidRPr="00454FC9" w:rsidRDefault="00454FC9" w:rsidP="003D0BBD">
            <w:pPr>
              <w:rPr>
                <w:color w:val="4472C4" w:themeColor="accent5"/>
                <w:lang w:val="en-US"/>
              </w:rPr>
            </w:pPr>
          </w:p>
        </w:tc>
      </w:tr>
      <w:tr w:rsidR="00454FC9" w:rsidRPr="00454FC9" w14:paraId="5C9C6A2A" w14:textId="77777777" w:rsidTr="003D0BBD">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1BE81E49" w14:textId="77777777" w:rsidR="00454FC9" w:rsidRPr="00454FC9" w:rsidRDefault="00454FC9" w:rsidP="003D0BBD">
            <w:pPr>
              <w:rPr>
                <w:color w:val="4472C4" w:themeColor="accent5"/>
                <w:lang w:val="en-US"/>
              </w:rPr>
            </w:pP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32DEA4AC" w14:textId="77777777" w:rsidR="00454FC9" w:rsidRPr="00454FC9" w:rsidRDefault="00454FC9" w:rsidP="003D0BBD">
            <w:pPr>
              <w:rPr>
                <w:color w:val="4472C4" w:themeColor="accent5"/>
                <w:lang w:val="en-US"/>
              </w:rPr>
            </w:pP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22601F45" w14:textId="77777777" w:rsidR="00454FC9" w:rsidRPr="00454FC9" w:rsidRDefault="00454FC9" w:rsidP="003D0BBD">
            <w:pPr>
              <w:rPr>
                <w:color w:val="4472C4" w:themeColor="accent5"/>
                <w:lang w:val="en-US"/>
              </w:rPr>
            </w:pPr>
          </w:p>
        </w:tc>
      </w:tr>
      <w:tr w:rsidR="00454FC9" w:rsidRPr="00454FC9" w14:paraId="0206C902" w14:textId="77777777" w:rsidTr="003D0BBD">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77A1ADC3" w14:textId="77777777" w:rsidR="00454FC9" w:rsidRPr="00454FC9" w:rsidRDefault="00454FC9" w:rsidP="003D0BBD">
            <w:pPr>
              <w:rPr>
                <w:color w:val="4472C4" w:themeColor="accent5"/>
                <w:lang w:val="en-US"/>
              </w:rPr>
            </w:pP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1094103F" w14:textId="77777777" w:rsidR="00454FC9" w:rsidRPr="00454FC9" w:rsidRDefault="00454FC9" w:rsidP="003D0BBD">
            <w:pPr>
              <w:rPr>
                <w:color w:val="4472C4" w:themeColor="accent5"/>
                <w:lang w:val="en-US"/>
              </w:rPr>
            </w:pP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1B4004D9" w14:textId="77777777" w:rsidR="00454FC9" w:rsidRPr="00454FC9" w:rsidRDefault="00454FC9" w:rsidP="003D0BBD">
            <w:pPr>
              <w:rPr>
                <w:color w:val="4472C4" w:themeColor="accent5"/>
                <w:lang w:val="en-US"/>
              </w:rPr>
            </w:pPr>
          </w:p>
        </w:tc>
      </w:tr>
      <w:tr w:rsidR="00454FC9" w:rsidRPr="00454FC9" w14:paraId="7E8F72F6" w14:textId="77777777" w:rsidTr="003D0BBD">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595A12D7" w14:textId="77777777" w:rsidR="00454FC9" w:rsidRPr="00454FC9" w:rsidRDefault="00454FC9" w:rsidP="003D0BBD">
            <w:pPr>
              <w:rPr>
                <w:color w:val="4472C4" w:themeColor="accent5"/>
                <w:lang w:val="en-US"/>
              </w:rPr>
            </w:pPr>
            <w:r w:rsidRPr="00454FC9">
              <w:rPr>
                <w:b/>
                <w:bCs/>
                <w:color w:val="4472C4" w:themeColor="accent5"/>
                <w:lang w:val="en-US"/>
              </w:rPr>
              <w:t>RP11</w:t>
            </w: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6F919606" w14:textId="77777777" w:rsidR="00454FC9" w:rsidRPr="00454FC9" w:rsidRDefault="00454FC9" w:rsidP="003D0BBD">
            <w:pPr>
              <w:rPr>
                <w:color w:val="4472C4" w:themeColor="accent5"/>
                <w:lang w:val="en-US"/>
              </w:rPr>
            </w:pPr>
            <w:r w:rsidRPr="00454FC9">
              <w:rPr>
                <w:color w:val="4472C4" w:themeColor="accent5"/>
                <w:lang w:val="en-US"/>
              </w:rPr>
              <w:t>Climate crisis</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3F3565CE" w14:textId="77777777" w:rsidR="00454FC9" w:rsidRPr="00454FC9" w:rsidRDefault="00454FC9" w:rsidP="003D0BBD">
            <w:pPr>
              <w:rPr>
                <w:color w:val="4472C4" w:themeColor="accent5"/>
                <w:lang w:val="en-US"/>
              </w:rPr>
            </w:pPr>
          </w:p>
        </w:tc>
      </w:tr>
      <w:tr w:rsidR="00454FC9" w:rsidRPr="00454FC9" w14:paraId="7D835578" w14:textId="77777777" w:rsidTr="003D0BBD">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03A537B" w14:textId="77777777" w:rsidR="00454FC9" w:rsidRPr="00454FC9" w:rsidRDefault="00454FC9" w:rsidP="003D0BBD">
            <w:pPr>
              <w:rPr>
                <w:color w:val="4472C4" w:themeColor="accent5"/>
                <w:lang w:val="en-US"/>
              </w:rPr>
            </w:pPr>
            <w:r w:rsidRPr="00454FC9">
              <w:rPr>
                <w:b/>
                <w:bCs/>
                <w:color w:val="4472C4" w:themeColor="accent5"/>
                <w:lang w:val="en-US"/>
              </w:rPr>
              <w:t>RP12a</w:t>
            </w: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38A1894C" w14:textId="77777777" w:rsidR="00454FC9" w:rsidRPr="00454FC9" w:rsidRDefault="00454FC9" w:rsidP="003D0BBD">
            <w:pPr>
              <w:rPr>
                <w:color w:val="4472C4" w:themeColor="accent5"/>
                <w:lang w:val="en-US"/>
              </w:rPr>
            </w:pPr>
            <w:r w:rsidRPr="00454FC9">
              <w:rPr>
                <w:color w:val="4472C4" w:themeColor="accent5"/>
                <w:lang w:val="en-US"/>
              </w:rPr>
              <w:t>SPLIT BALLOT: Indoor air pollution due to radon</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281D0CDD" w14:textId="77777777" w:rsidR="00454FC9" w:rsidRPr="00454FC9" w:rsidRDefault="00454FC9" w:rsidP="003D0BBD">
            <w:pPr>
              <w:rPr>
                <w:color w:val="4472C4" w:themeColor="accent5"/>
                <w:lang w:val="en-US"/>
              </w:rPr>
            </w:pPr>
          </w:p>
        </w:tc>
      </w:tr>
      <w:tr w:rsidR="00454FC9" w:rsidRPr="00454FC9" w14:paraId="7AB4019D" w14:textId="77777777" w:rsidTr="003D0BBD">
        <w:trPr>
          <w:trHeight w:val="815"/>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3272DEF8" w14:textId="77777777" w:rsidR="00454FC9" w:rsidRPr="00454FC9" w:rsidRDefault="00454FC9" w:rsidP="003D0BBD">
            <w:pPr>
              <w:rPr>
                <w:color w:val="4472C4" w:themeColor="accent5"/>
                <w:lang w:val="en-US"/>
              </w:rPr>
            </w:pPr>
            <w:r w:rsidRPr="00454FC9">
              <w:rPr>
                <w:b/>
                <w:bCs/>
                <w:color w:val="4472C4" w:themeColor="accent5"/>
                <w:lang w:val="en-US"/>
              </w:rPr>
              <w:t>RP12b</w:t>
            </w: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7BE0AC07" w14:textId="77777777" w:rsidR="00454FC9" w:rsidRPr="00454FC9" w:rsidRDefault="00454FC9" w:rsidP="003D0BBD">
            <w:pPr>
              <w:rPr>
                <w:color w:val="4472C4" w:themeColor="accent5"/>
                <w:lang w:val="en-US"/>
              </w:rPr>
            </w:pPr>
            <w:r w:rsidRPr="00454FC9">
              <w:rPr>
                <w:color w:val="4472C4" w:themeColor="accent5"/>
                <w:lang w:val="en-US"/>
              </w:rPr>
              <w:t>SPLIT BALLOT: The presence of the naturally radioactive gas radon indoors</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753483DF" w14:textId="77777777" w:rsidR="00454FC9" w:rsidRPr="00454FC9" w:rsidRDefault="00454FC9" w:rsidP="003D0BBD">
            <w:pPr>
              <w:rPr>
                <w:color w:val="4472C4" w:themeColor="accent5"/>
                <w:lang w:val="en-US"/>
              </w:rPr>
            </w:pPr>
          </w:p>
        </w:tc>
      </w:tr>
      <w:tr w:rsidR="00454FC9" w:rsidRPr="00454FC9" w14:paraId="011A3DBF" w14:textId="77777777" w:rsidTr="003D0BBD">
        <w:trPr>
          <w:trHeight w:val="1547"/>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6AECAC3" w14:textId="77777777" w:rsidR="00454FC9" w:rsidRPr="00454FC9" w:rsidRDefault="00454FC9" w:rsidP="003D0BBD">
            <w:pPr>
              <w:rPr>
                <w:color w:val="4472C4" w:themeColor="accent5"/>
                <w:lang w:val="en-US"/>
              </w:rPr>
            </w:pPr>
            <w:r w:rsidRPr="00454FC9">
              <w:rPr>
                <w:b/>
                <w:bCs/>
                <w:color w:val="4472C4" w:themeColor="accent5"/>
                <w:lang w:val="en-US"/>
              </w:rPr>
              <w:t>RP20</w:t>
            </w: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5AA575E0" w14:textId="77777777" w:rsidR="00454FC9" w:rsidRPr="00454FC9" w:rsidRDefault="00454FC9" w:rsidP="003D0BBD">
            <w:pPr>
              <w:rPr>
                <w:color w:val="4472C4" w:themeColor="accent5"/>
                <w:lang w:val="en-US"/>
              </w:rPr>
            </w:pPr>
            <w:r w:rsidRPr="00454FC9">
              <w:rPr>
                <w:color w:val="4472C4" w:themeColor="accent5"/>
                <w:lang w:val="en-US"/>
              </w:rPr>
              <w:t>Using recycled building material with low levels of radioactivity</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18A806D1" w14:textId="77777777" w:rsidR="00454FC9" w:rsidRPr="00454FC9" w:rsidRDefault="00454FC9" w:rsidP="003D0BBD">
            <w:pPr>
              <w:rPr>
                <w:color w:val="4472C4" w:themeColor="accent5"/>
                <w:lang w:val="en-US"/>
              </w:rPr>
            </w:pPr>
          </w:p>
        </w:tc>
      </w:tr>
    </w:tbl>
    <w:p w14:paraId="0C0C6BD5" w14:textId="77777777" w:rsidR="00454FC9" w:rsidRPr="00454FC9" w:rsidRDefault="00454FC9" w:rsidP="00744328">
      <w:pPr>
        <w:spacing w:after="0"/>
        <w:jc w:val="left"/>
        <w:rPr>
          <w:rFonts w:asciiTheme="majorHAnsi" w:hAnsiTheme="majorHAnsi" w:cstheme="majorHAnsi"/>
        </w:rPr>
      </w:pPr>
    </w:p>
    <w:p w14:paraId="53919382" w14:textId="77777777" w:rsidR="00454FC9" w:rsidRPr="00454FC9" w:rsidRDefault="00454FC9" w:rsidP="00744328">
      <w:pPr>
        <w:spacing w:after="0"/>
        <w:jc w:val="left"/>
        <w:rPr>
          <w:rFonts w:asciiTheme="majorHAnsi" w:hAnsiTheme="majorHAnsi" w:cstheme="majorHAnsi"/>
          <w:lang w:val="en-US"/>
        </w:rPr>
      </w:pPr>
    </w:p>
    <w:p w14:paraId="4F44DDDF" w14:textId="58EEA992" w:rsidR="00745D20" w:rsidRPr="00744328" w:rsidRDefault="002D4371" w:rsidP="00744328">
      <w:pPr>
        <w:spacing w:after="0"/>
        <w:jc w:val="left"/>
        <w:rPr>
          <w:rFonts w:asciiTheme="majorHAnsi" w:hAnsiTheme="majorHAnsi" w:cstheme="majorHAnsi"/>
          <w:color w:val="FF0000"/>
          <w:lang w:val="pt-PT"/>
        </w:rPr>
      </w:pPr>
      <w:r w:rsidRPr="00AB0FA6">
        <w:rPr>
          <w:rFonts w:asciiTheme="majorHAnsi" w:hAnsiTheme="majorHAnsi" w:cstheme="majorHAnsi"/>
          <w:bCs/>
          <w:iCs/>
          <w:lang w:val="pt-PT"/>
        </w:rPr>
        <w:t>INTRO:</w:t>
      </w:r>
      <w:r w:rsidRPr="00744328">
        <w:rPr>
          <w:rFonts w:asciiTheme="majorHAnsi" w:hAnsiTheme="majorHAnsi" w:cstheme="majorHAnsi"/>
          <w:b/>
          <w:bCs/>
          <w:i/>
          <w:iCs/>
          <w:lang w:val="pt-PT"/>
        </w:rPr>
        <w:t xml:space="preserve"> </w:t>
      </w:r>
      <w:r w:rsidR="00F257C5" w:rsidRPr="00744328">
        <w:rPr>
          <w:rFonts w:asciiTheme="majorHAnsi" w:hAnsiTheme="majorHAnsi" w:cstheme="majorHAnsi"/>
          <w:b/>
          <w:i/>
          <w:lang w:val="pt-PT"/>
        </w:rPr>
        <w:t xml:space="preserve">Como é que </w:t>
      </w:r>
      <w:r w:rsidR="00FD0926" w:rsidRPr="00744328">
        <w:rPr>
          <w:rFonts w:asciiTheme="majorHAnsi" w:hAnsiTheme="majorHAnsi" w:cstheme="majorHAnsi"/>
          <w:b/>
          <w:i/>
          <w:lang w:val="pt-PT"/>
        </w:rPr>
        <w:t>vê</w:t>
      </w:r>
      <w:r w:rsidR="00F257C5" w:rsidRPr="00744328">
        <w:rPr>
          <w:rFonts w:asciiTheme="majorHAnsi" w:hAnsiTheme="majorHAnsi" w:cstheme="majorHAnsi"/>
          <w:b/>
          <w:i/>
          <w:lang w:val="pt-PT"/>
        </w:rPr>
        <w:t xml:space="preserve"> o risco para a sua saúde nos próximos 20 anos</w:t>
      </w:r>
      <w:r w:rsidR="00D3333B">
        <w:rPr>
          <w:rFonts w:asciiTheme="majorHAnsi" w:hAnsiTheme="majorHAnsi" w:cstheme="majorHAnsi"/>
          <w:b/>
          <w:i/>
          <w:lang w:val="pt-PT"/>
        </w:rPr>
        <w:t xml:space="preserve">, </w:t>
      </w:r>
      <w:r w:rsidR="00F257C5" w:rsidRPr="00744328">
        <w:rPr>
          <w:rFonts w:asciiTheme="majorHAnsi" w:hAnsiTheme="majorHAnsi" w:cstheme="majorHAnsi"/>
          <w:b/>
          <w:i/>
          <w:lang w:val="pt-PT"/>
        </w:rPr>
        <w:t>de cada uma das seguintes fontes?</w:t>
      </w:r>
    </w:p>
    <w:tbl>
      <w:tblPr>
        <w:tblW w:w="5000" w:type="pct"/>
        <w:tblCellMar>
          <w:left w:w="0" w:type="dxa"/>
          <w:right w:w="0" w:type="dxa"/>
        </w:tblCellMar>
        <w:tblLook w:val="04A0" w:firstRow="1" w:lastRow="0" w:firstColumn="1" w:lastColumn="0" w:noHBand="0" w:noVBand="1"/>
      </w:tblPr>
      <w:tblGrid>
        <w:gridCol w:w="784"/>
        <w:gridCol w:w="6439"/>
        <w:gridCol w:w="2503"/>
      </w:tblGrid>
      <w:tr w:rsidR="002D4371" w:rsidRPr="00FB327F" w14:paraId="38C702DF" w14:textId="77777777" w:rsidTr="00C23D75">
        <w:trPr>
          <w:trHeight w:val="436"/>
        </w:trPr>
        <w:tc>
          <w:tcPr>
            <w:tcW w:w="5000" w:type="pct"/>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67261F7E" w14:textId="77777777" w:rsidR="004B486D" w:rsidRDefault="004B486D" w:rsidP="00744328">
            <w:pPr>
              <w:spacing w:after="0"/>
              <w:jc w:val="left"/>
              <w:rPr>
                <w:rFonts w:asciiTheme="majorHAnsi" w:hAnsiTheme="majorHAnsi" w:cstheme="majorHAnsi"/>
                <w:b/>
                <w:bCs/>
                <w:lang w:val="pt-PT"/>
              </w:rPr>
            </w:pPr>
            <w:proofErr w:type="spellStart"/>
            <w:r w:rsidRPr="004B486D">
              <w:rPr>
                <w:rFonts w:asciiTheme="majorHAnsi" w:hAnsiTheme="majorHAnsi" w:cstheme="majorHAnsi"/>
                <w:b/>
                <w:bCs/>
                <w:lang w:val="pt-PT"/>
              </w:rPr>
              <w:t>Risk</w:t>
            </w:r>
            <w:proofErr w:type="spellEnd"/>
            <w:r w:rsidRPr="004B486D">
              <w:rPr>
                <w:rFonts w:asciiTheme="majorHAnsi" w:hAnsiTheme="majorHAnsi" w:cstheme="majorHAnsi"/>
                <w:b/>
                <w:bCs/>
                <w:lang w:val="pt-PT"/>
              </w:rPr>
              <w:t xml:space="preserve"> </w:t>
            </w:r>
            <w:proofErr w:type="spellStart"/>
            <w:r w:rsidRPr="004B486D">
              <w:rPr>
                <w:rFonts w:asciiTheme="majorHAnsi" w:hAnsiTheme="majorHAnsi" w:cstheme="majorHAnsi"/>
                <w:b/>
                <w:bCs/>
                <w:lang w:val="pt-PT"/>
              </w:rPr>
              <w:t>Perceptions</w:t>
            </w:r>
            <w:proofErr w:type="spellEnd"/>
            <w:r w:rsidRPr="004B486D">
              <w:rPr>
                <w:rFonts w:asciiTheme="majorHAnsi" w:hAnsiTheme="majorHAnsi" w:cstheme="majorHAnsi"/>
                <w:b/>
                <w:bCs/>
                <w:lang w:val="pt-PT"/>
              </w:rPr>
              <w:t xml:space="preserve"> </w:t>
            </w:r>
          </w:p>
          <w:p w14:paraId="19ED1EE5" w14:textId="3C93037C" w:rsidR="002D4371" w:rsidRPr="00744328" w:rsidRDefault="002D4371" w:rsidP="00744328">
            <w:pPr>
              <w:spacing w:after="0"/>
              <w:jc w:val="left"/>
              <w:rPr>
                <w:rFonts w:asciiTheme="majorHAnsi" w:hAnsiTheme="majorHAnsi" w:cstheme="majorHAnsi"/>
                <w:lang w:val="pt-PT"/>
              </w:rPr>
            </w:pPr>
            <w:r w:rsidRPr="00744328">
              <w:rPr>
                <w:rFonts w:asciiTheme="majorHAnsi" w:hAnsiTheme="majorHAnsi" w:cstheme="majorHAnsi"/>
                <w:b/>
                <w:bCs/>
                <w:color w:val="FF0000"/>
                <w:lang w:val="pt-PT"/>
              </w:rPr>
              <w:t>RANDOMISE</w:t>
            </w:r>
            <w:r w:rsidR="00E100B2" w:rsidRPr="00744328">
              <w:rPr>
                <w:rFonts w:asciiTheme="majorHAnsi" w:hAnsiTheme="majorHAnsi" w:cstheme="majorHAnsi"/>
                <w:b/>
                <w:bCs/>
                <w:color w:val="FF0000"/>
                <w:lang w:val="pt-PT"/>
              </w:rPr>
              <w:t xml:space="preserve"> </w:t>
            </w:r>
            <w:r w:rsidR="001857CD" w:rsidRPr="00744328">
              <w:rPr>
                <w:rFonts w:asciiTheme="majorHAnsi" w:hAnsiTheme="majorHAnsi" w:cstheme="majorHAnsi"/>
                <w:bCs/>
                <w:i/>
                <w:lang w:val="pt-PT"/>
              </w:rPr>
              <w:t>(não mostrar o título aos participantes)</w:t>
            </w:r>
          </w:p>
        </w:tc>
      </w:tr>
      <w:tr w:rsidR="002D4371" w:rsidRPr="00744328" w14:paraId="1017AEC6" w14:textId="77777777" w:rsidTr="00AB0FA6">
        <w:trPr>
          <w:trHeight w:val="436"/>
        </w:trPr>
        <w:tc>
          <w:tcPr>
            <w:tcW w:w="403" w:type="pct"/>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45C5EA05" w14:textId="77777777" w:rsidR="002D4371" w:rsidRPr="00744328" w:rsidRDefault="002D4371" w:rsidP="00744328">
            <w:pPr>
              <w:spacing w:after="0"/>
              <w:jc w:val="left"/>
              <w:rPr>
                <w:rFonts w:asciiTheme="majorHAnsi" w:hAnsiTheme="majorHAnsi" w:cstheme="majorHAnsi"/>
                <w:lang w:val="en-US"/>
              </w:rPr>
            </w:pPr>
            <w:r w:rsidRPr="00744328">
              <w:rPr>
                <w:rFonts w:asciiTheme="majorHAnsi" w:hAnsiTheme="majorHAnsi" w:cstheme="majorHAnsi"/>
                <w:b/>
                <w:bCs/>
                <w:lang w:val="en-US"/>
              </w:rPr>
              <w:t>RP1</w:t>
            </w:r>
          </w:p>
        </w:tc>
        <w:tc>
          <w:tcPr>
            <w:tcW w:w="3310" w:type="pc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54AFA6D2" w14:textId="1994DBA2" w:rsidR="002D4371" w:rsidRPr="00744328" w:rsidRDefault="00F257C5" w:rsidP="00744328">
            <w:pPr>
              <w:spacing w:after="0"/>
              <w:jc w:val="left"/>
              <w:rPr>
                <w:rFonts w:asciiTheme="majorHAnsi" w:hAnsiTheme="majorHAnsi" w:cstheme="majorHAnsi"/>
                <w:lang w:val="en-US"/>
              </w:rPr>
            </w:pPr>
            <w:proofErr w:type="spellStart"/>
            <w:r w:rsidRPr="00744328">
              <w:rPr>
                <w:rFonts w:asciiTheme="majorHAnsi" w:hAnsiTheme="majorHAnsi" w:cstheme="majorHAnsi"/>
                <w:lang w:val="en-US"/>
              </w:rPr>
              <w:t>Poluição</w:t>
            </w:r>
            <w:proofErr w:type="spellEnd"/>
            <w:r w:rsidRPr="00744328">
              <w:rPr>
                <w:rFonts w:asciiTheme="majorHAnsi" w:hAnsiTheme="majorHAnsi" w:cstheme="majorHAnsi"/>
                <w:lang w:val="en-US"/>
              </w:rPr>
              <w:t xml:space="preserve"> </w:t>
            </w:r>
            <w:proofErr w:type="spellStart"/>
            <w:r w:rsidRPr="00744328">
              <w:rPr>
                <w:rFonts w:asciiTheme="majorHAnsi" w:hAnsiTheme="majorHAnsi" w:cstheme="majorHAnsi"/>
                <w:lang w:val="en-US"/>
              </w:rPr>
              <w:t>ambiental</w:t>
            </w:r>
            <w:proofErr w:type="spellEnd"/>
          </w:p>
        </w:tc>
        <w:tc>
          <w:tcPr>
            <w:tcW w:w="1288" w:type="pct"/>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719F9A6E" w14:textId="29FCEB98" w:rsidR="002D4371" w:rsidRPr="00744328" w:rsidRDefault="002D4371"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1. </w:t>
            </w:r>
            <w:r w:rsidR="006B737D" w:rsidRPr="00744328">
              <w:rPr>
                <w:rFonts w:asciiTheme="majorHAnsi" w:hAnsiTheme="majorHAnsi" w:cstheme="majorHAnsi"/>
                <w:lang w:val="pt-PT"/>
              </w:rPr>
              <w:t>Sem risco</w:t>
            </w:r>
          </w:p>
          <w:p w14:paraId="12F46D7E" w14:textId="2E966E17" w:rsidR="002D4371" w:rsidRPr="00744328" w:rsidRDefault="002D4371"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2. </w:t>
            </w:r>
            <w:r w:rsidR="006B737D" w:rsidRPr="00744328">
              <w:rPr>
                <w:rFonts w:asciiTheme="majorHAnsi" w:hAnsiTheme="majorHAnsi" w:cstheme="majorHAnsi"/>
                <w:lang w:val="pt-PT"/>
              </w:rPr>
              <w:t>Muito pouco risco</w:t>
            </w:r>
          </w:p>
          <w:p w14:paraId="4619343E" w14:textId="10E10A8C" w:rsidR="002D4371" w:rsidRPr="00744328" w:rsidRDefault="002D4371"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3. </w:t>
            </w:r>
            <w:r w:rsidR="006B737D" w:rsidRPr="00744328">
              <w:rPr>
                <w:rFonts w:asciiTheme="majorHAnsi" w:hAnsiTheme="majorHAnsi" w:cstheme="majorHAnsi"/>
                <w:lang w:val="pt-PT"/>
              </w:rPr>
              <w:t>Pouco risco</w:t>
            </w:r>
          </w:p>
          <w:p w14:paraId="4FF61493" w14:textId="1C1A97D5" w:rsidR="002D4371" w:rsidRPr="00744328" w:rsidRDefault="002D4371"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4. </w:t>
            </w:r>
            <w:r w:rsidR="006B737D" w:rsidRPr="00744328">
              <w:rPr>
                <w:rFonts w:asciiTheme="majorHAnsi" w:hAnsiTheme="majorHAnsi" w:cstheme="majorHAnsi"/>
                <w:lang w:val="pt-PT"/>
              </w:rPr>
              <w:t>Risco m</w:t>
            </w:r>
            <w:r w:rsidRPr="00744328">
              <w:rPr>
                <w:rFonts w:asciiTheme="majorHAnsi" w:hAnsiTheme="majorHAnsi" w:cstheme="majorHAnsi"/>
                <w:lang w:val="pt-PT"/>
              </w:rPr>
              <w:t>odera</w:t>
            </w:r>
            <w:r w:rsidR="006B737D" w:rsidRPr="00744328">
              <w:rPr>
                <w:rFonts w:asciiTheme="majorHAnsi" w:hAnsiTheme="majorHAnsi" w:cstheme="majorHAnsi"/>
                <w:lang w:val="pt-PT"/>
              </w:rPr>
              <w:t>do</w:t>
            </w:r>
          </w:p>
          <w:p w14:paraId="2E803461" w14:textId="57EA85D9" w:rsidR="002D4371" w:rsidRPr="00744328" w:rsidRDefault="002D4371"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5. </w:t>
            </w:r>
            <w:r w:rsidR="006B737D" w:rsidRPr="00744328">
              <w:rPr>
                <w:rFonts w:asciiTheme="majorHAnsi" w:hAnsiTheme="majorHAnsi" w:cstheme="majorHAnsi"/>
                <w:lang w:val="pt-PT"/>
              </w:rPr>
              <w:t>Risco elevado</w:t>
            </w:r>
          </w:p>
          <w:p w14:paraId="07663313" w14:textId="78DEAEBC" w:rsidR="002D4371" w:rsidRPr="00744328" w:rsidRDefault="002D4371"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6. </w:t>
            </w:r>
            <w:r w:rsidR="006B737D" w:rsidRPr="00744328">
              <w:rPr>
                <w:rFonts w:asciiTheme="majorHAnsi" w:hAnsiTheme="majorHAnsi" w:cstheme="majorHAnsi"/>
                <w:lang w:val="pt-PT"/>
              </w:rPr>
              <w:t>Risco muito elevado</w:t>
            </w:r>
          </w:p>
          <w:p w14:paraId="76C21E77" w14:textId="067D0185" w:rsidR="002D4371" w:rsidRPr="00744328" w:rsidRDefault="002D4371"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9. </w:t>
            </w:r>
            <w:r w:rsidR="006B737D" w:rsidRPr="00744328">
              <w:rPr>
                <w:rFonts w:asciiTheme="majorHAnsi" w:hAnsiTheme="majorHAnsi" w:cstheme="majorHAnsi"/>
                <w:lang w:val="pt-PT"/>
              </w:rPr>
              <w:t>Não sabe /</w:t>
            </w:r>
            <w:r w:rsidR="00625D1E" w:rsidRPr="00744328">
              <w:rPr>
                <w:rFonts w:asciiTheme="majorHAnsi" w:hAnsiTheme="majorHAnsi" w:cstheme="majorHAnsi"/>
                <w:lang w:val="pt-PT"/>
              </w:rPr>
              <w:t xml:space="preserve"> </w:t>
            </w:r>
            <w:r w:rsidR="006B737D" w:rsidRPr="00744328">
              <w:rPr>
                <w:rFonts w:asciiTheme="majorHAnsi" w:hAnsiTheme="majorHAnsi" w:cstheme="majorHAnsi"/>
                <w:lang w:val="pt-PT"/>
              </w:rPr>
              <w:t>Não responde</w:t>
            </w:r>
          </w:p>
        </w:tc>
      </w:tr>
      <w:tr w:rsidR="002D4371" w:rsidRPr="00744328" w14:paraId="03EE301C" w14:textId="77777777" w:rsidTr="00AB0FA6">
        <w:trPr>
          <w:trHeight w:val="436"/>
        </w:trPr>
        <w:tc>
          <w:tcPr>
            <w:tcW w:w="403"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7989900" w14:textId="77777777" w:rsidR="002D4371" w:rsidRPr="00744328" w:rsidRDefault="002D4371" w:rsidP="00744328">
            <w:pPr>
              <w:spacing w:after="0"/>
              <w:jc w:val="left"/>
              <w:rPr>
                <w:rFonts w:asciiTheme="majorHAnsi" w:hAnsiTheme="majorHAnsi" w:cstheme="majorHAnsi"/>
                <w:lang w:val="pt-PT"/>
              </w:rPr>
            </w:pPr>
            <w:r w:rsidRPr="00744328">
              <w:rPr>
                <w:rFonts w:asciiTheme="majorHAnsi" w:hAnsiTheme="majorHAnsi" w:cstheme="majorHAnsi"/>
                <w:b/>
                <w:bCs/>
                <w:lang w:val="pt-PT"/>
              </w:rPr>
              <w:t>RP2</w:t>
            </w:r>
          </w:p>
        </w:tc>
        <w:tc>
          <w:tcPr>
            <w:tcW w:w="3310"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3432823F" w14:textId="234435BC" w:rsidR="002D4371" w:rsidRPr="00744328" w:rsidRDefault="002D5ED7" w:rsidP="00744328">
            <w:pPr>
              <w:spacing w:after="0"/>
              <w:jc w:val="left"/>
              <w:rPr>
                <w:rFonts w:asciiTheme="majorHAnsi" w:hAnsiTheme="majorHAnsi" w:cstheme="majorHAnsi"/>
                <w:lang w:val="pt-PT"/>
              </w:rPr>
            </w:pPr>
            <w:r w:rsidRPr="00744328">
              <w:rPr>
                <w:rFonts w:asciiTheme="majorHAnsi" w:hAnsiTheme="majorHAnsi" w:cstheme="majorHAnsi"/>
                <w:lang w:val="pt-PT"/>
              </w:rPr>
              <w:t>Resíduos</w:t>
            </w:r>
            <w:r w:rsidR="00F257C5" w:rsidRPr="00744328">
              <w:rPr>
                <w:rFonts w:asciiTheme="majorHAnsi" w:hAnsiTheme="majorHAnsi" w:cstheme="majorHAnsi"/>
                <w:lang w:val="pt-PT"/>
              </w:rPr>
              <w:t xml:space="preserve"> radioativos</w:t>
            </w:r>
          </w:p>
        </w:tc>
        <w:tc>
          <w:tcPr>
            <w:tcW w:w="1288" w:type="pct"/>
            <w:vMerge/>
            <w:tcBorders>
              <w:top w:val="single" w:sz="24" w:space="0" w:color="FFFFFF"/>
              <w:left w:val="single" w:sz="8" w:space="0" w:color="FFFFFF"/>
              <w:bottom w:val="single" w:sz="8" w:space="0" w:color="FFFFFF"/>
              <w:right w:val="single" w:sz="8" w:space="0" w:color="FFFFFF"/>
            </w:tcBorders>
            <w:hideMark/>
          </w:tcPr>
          <w:p w14:paraId="10BB7E6F" w14:textId="77777777" w:rsidR="002D4371" w:rsidRPr="00744328" w:rsidRDefault="002D4371" w:rsidP="00744328">
            <w:pPr>
              <w:spacing w:after="0"/>
              <w:jc w:val="left"/>
              <w:rPr>
                <w:rFonts w:asciiTheme="majorHAnsi" w:hAnsiTheme="majorHAnsi" w:cstheme="majorHAnsi"/>
                <w:lang w:val="pt-PT"/>
              </w:rPr>
            </w:pPr>
          </w:p>
        </w:tc>
      </w:tr>
      <w:tr w:rsidR="002D4371" w:rsidRPr="00744328" w14:paraId="3F4C790F" w14:textId="77777777" w:rsidTr="00AB0FA6">
        <w:trPr>
          <w:trHeight w:val="20"/>
        </w:trPr>
        <w:tc>
          <w:tcPr>
            <w:tcW w:w="403"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63B85618" w14:textId="77777777" w:rsidR="002D4371" w:rsidRPr="00744328" w:rsidRDefault="002D4371" w:rsidP="00744328">
            <w:pPr>
              <w:spacing w:after="0"/>
              <w:jc w:val="left"/>
              <w:rPr>
                <w:rFonts w:asciiTheme="majorHAnsi" w:hAnsiTheme="majorHAnsi" w:cstheme="majorHAnsi"/>
                <w:sz w:val="2"/>
                <w:szCs w:val="2"/>
                <w:lang w:val="pt-PT"/>
              </w:rPr>
            </w:pPr>
          </w:p>
        </w:tc>
        <w:tc>
          <w:tcPr>
            <w:tcW w:w="3310" w:type="pct"/>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tcPr>
          <w:p w14:paraId="31CBD234" w14:textId="77777777" w:rsidR="002D4371" w:rsidRPr="00744328" w:rsidRDefault="002D4371" w:rsidP="00744328">
            <w:pPr>
              <w:spacing w:after="0"/>
              <w:jc w:val="left"/>
              <w:rPr>
                <w:rFonts w:asciiTheme="majorHAnsi" w:hAnsiTheme="majorHAnsi" w:cstheme="majorHAnsi"/>
                <w:sz w:val="2"/>
                <w:szCs w:val="2"/>
                <w:lang w:val="pt-PT"/>
              </w:rPr>
            </w:pPr>
          </w:p>
        </w:tc>
        <w:tc>
          <w:tcPr>
            <w:tcW w:w="1288" w:type="pct"/>
            <w:vMerge/>
            <w:tcBorders>
              <w:top w:val="single" w:sz="24" w:space="0" w:color="FFFFFF"/>
              <w:left w:val="single" w:sz="8" w:space="0" w:color="FFFFFF"/>
              <w:bottom w:val="single" w:sz="8" w:space="0" w:color="FFFFFF"/>
              <w:right w:val="single" w:sz="8" w:space="0" w:color="FFFFFF"/>
            </w:tcBorders>
            <w:hideMark/>
          </w:tcPr>
          <w:p w14:paraId="734BD58D" w14:textId="77777777" w:rsidR="002D4371" w:rsidRPr="00744328" w:rsidRDefault="002D4371" w:rsidP="00744328">
            <w:pPr>
              <w:spacing w:after="0"/>
              <w:jc w:val="left"/>
              <w:rPr>
                <w:rFonts w:asciiTheme="majorHAnsi" w:hAnsiTheme="majorHAnsi" w:cstheme="majorHAnsi"/>
                <w:lang w:val="pt-PT"/>
              </w:rPr>
            </w:pPr>
          </w:p>
        </w:tc>
      </w:tr>
      <w:tr w:rsidR="002D4371" w:rsidRPr="00744328" w14:paraId="1C79DBB6" w14:textId="77777777" w:rsidTr="00AB0FA6">
        <w:trPr>
          <w:trHeight w:val="20"/>
        </w:trPr>
        <w:tc>
          <w:tcPr>
            <w:tcW w:w="403"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73CD1195" w14:textId="77777777" w:rsidR="002D4371" w:rsidRPr="00744328" w:rsidRDefault="002D4371" w:rsidP="00744328">
            <w:pPr>
              <w:spacing w:after="0"/>
              <w:jc w:val="left"/>
              <w:rPr>
                <w:rFonts w:asciiTheme="majorHAnsi" w:hAnsiTheme="majorHAnsi" w:cstheme="majorHAnsi"/>
                <w:sz w:val="2"/>
                <w:szCs w:val="2"/>
                <w:lang w:val="pt-PT"/>
              </w:rPr>
            </w:pPr>
          </w:p>
        </w:tc>
        <w:tc>
          <w:tcPr>
            <w:tcW w:w="3310"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tcPr>
          <w:p w14:paraId="1D2878DE" w14:textId="77777777" w:rsidR="002D4371" w:rsidRPr="00744328" w:rsidRDefault="002D4371" w:rsidP="00744328">
            <w:pPr>
              <w:spacing w:after="0"/>
              <w:jc w:val="left"/>
              <w:rPr>
                <w:rFonts w:asciiTheme="majorHAnsi" w:hAnsiTheme="majorHAnsi" w:cstheme="majorHAnsi"/>
                <w:sz w:val="2"/>
                <w:szCs w:val="2"/>
                <w:lang w:val="pt-PT"/>
              </w:rPr>
            </w:pPr>
          </w:p>
        </w:tc>
        <w:tc>
          <w:tcPr>
            <w:tcW w:w="1288" w:type="pct"/>
            <w:vMerge/>
            <w:tcBorders>
              <w:top w:val="single" w:sz="24" w:space="0" w:color="FFFFFF"/>
              <w:left w:val="single" w:sz="8" w:space="0" w:color="FFFFFF"/>
              <w:bottom w:val="single" w:sz="8" w:space="0" w:color="FFFFFF"/>
              <w:right w:val="single" w:sz="8" w:space="0" w:color="FFFFFF"/>
            </w:tcBorders>
            <w:hideMark/>
          </w:tcPr>
          <w:p w14:paraId="34B19A51" w14:textId="77777777" w:rsidR="002D4371" w:rsidRPr="00744328" w:rsidRDefault="002D4371" w:rsidP="00744328">
            <w:pPr>
              <w:spacing w:after="0"/>
              <w:jc w:val="left"/>
              <w:rPr>
                <w:rFonts w:asciiTheme="majorHAnsi" w:hAnsiTheme="majorHAnsi" w:cstheme="majorHAnsi"/>
                <w:lang w:val="pt-PT"/>
              </w:rPr>
            </w:pPr>
          </w:p>
        </w:tc>
      </w:tr>
      <w:tr w:rsidR="002D4371" w:rsidRPr="00744328" w14:paraId="17A96DE9" w14:textId="77777777" w:rsidTr="00AB0FA6">
        <w:trPr>
          <w:trHeight w:val="436"/>
        </w:trPr>
        <w:tc>
          <w:tcPr>
            <w:tcW w:w="403"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09EE9722" w14:textId="77777777" w:rsidR="002D4371" w:rsidRPr="00744328" w:rsidRDefault="002D4371" w:rsidP="00744328">
            <w:pPr>
              <w:pStyle w:val="NormalWeb"/>
              <w:spacing w:before="0" w:beforeAutospacing="0" w:after="0" w:afterAutospacing="0" w:line="256" w:lineRule="auto"/>
              <w:rPr>
                <w:rFonts w:asciiTheme="majorHAnsi" w:eastAsiaTheme="minorHAnsi" w:hAnsiTheme="majorHAnsi" w:cstheme="majorHAnsi"/>
                <w:b/>
                <w:sz w:val="22"/>
                <w:szCs w:val="22"/>
                <w:lang w:val="pt-PT"/>
              </w:rPr>
            </w:pPr>
            <w:r w:rsidRPr="00744328">
              <w:rPr>
                <w:rFonts w:asciiTheme="majorHAnsi" w:eastAsiaTheme="minorHAnsi" w:hAnsiTheme="majorHAnsi" w:cstheme="majorHAnsi"/>
                <w:b/>
                <w:sz w:val="22"/>
                <w:szCs w:val="22"/>
                <w:lang w:val="pt-PT"/>
              </w:rPr>
              <w:t>RP5</w:t>
            </w:r>
          </w:p>
        </w:tc>
        <w:tc>
          <w:tcPr>
            <w:tcW w:w="3310" w:type="pct"/>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tcPr>
          <w:p w14:paraId="2128A7CE" w14:textId="04F64D51" w:rsidR="002D4371" w:rsidRPr="00744328" w:rsidRDefault="00F257C5" w:rsidP="00744328">
            <w:pPr>
              <w:pStyle w:val="NormalWeb"/>
              <w:spacing w:before="20" w:beforeAutospacing="0" w:after="0" w:afterAutospacing="0" w:line="256" w:lineRule="auto"/>
              <w:rPr>
                <w:rFonts w:asciiTheme="majorHAnsi" w:eastAsiaTheme="minorHAnsi" w:hAnsiTheme="majorHAnsi" w:cstheme="majorHAnsi"/>
                <w:sz w:val="22"/>
                <w:szCs w:val="22"/>
                <w:lang w:val="pt-PT"/>
              </w:rPr>
            </w:pPr>
            <w:r w:rsidRPr="00744328">
              <w:rPr>
                <w:rFonts w:asciiTheme="majorHAnsi" w:eastAsiaTheme="minorHAnsi" w:hAnsiTheme="majorHAnsi" w:cstheme="majorHAnsi"/>
                <w:sz w:val="22"/>
                <w:szCs w:val="22"/>
                <w:lang w:val="pt-PT"/>
              </w:rPr>
              <w:t>Acidente nuclear</w:t>
            </w:r>
          </w:p>
        </w:tc>
        <w:tc>
          <w:tcPr>
            <w:tcW w:w="1288" w:type="pct"/>
            <w:vMerge/>
            <w:tcBorders>
              <w:top w:val="single" w:sz="24" w:space="0" w:color="FFFFFF"/>
              <w:left w:val="single" w:sz="8" w:space="0" w:color="FFFFFF"/>
              <w:bottom w:val="single" w:sz="8" w:space="0" w:color="FFFFFF"/>
              <w:right w:val="single" w:sz="8" w:space="0" w:color="FFFFFF"/>
            </w:tcBorders>
            <w:hideMark/>
          </w:tcPr>
          <w:p w14:paraId="2FBA4302" w14:textId="77777777" w:rsidR="002D4371" w:rsidRPr="00744328" w:rsidRDefault="002D4371" w:rsidP="00744328">
            <w:pPr>
              <w:spacing w:after="0"/>
              <w:jc w:val="left"/>
              <w:rPr>
                <w:rFonts w:asciiTheme="majorHAnsi" w:hAnsiTheme="majorHAnsi" w:cstheme="majorHAnsi"/>
                <w:lang w:val="pt-PT"/>
              </w:rPr>
            </w:pPr>
          </w:p>
        </w:tc>
      </w:tr>
      <w:tr w:rsidR="002D4371" w:rsidRPr="00FB327F" w14:paraId="4C8954F5" w14:textId="77777777" w:rsidTr="00AB0FA6">
        <w:trPr>
          <w:trHeight w:val="436"/>
        </w:trPr>
        <w:tc>
          <w:tcPr>
            <w:tcW w:w="403"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59EA3060" w14:textId="77777777" w:rsidR="002D4371" w:rsidRPr="00744328" w:rsidRDefault="002D4371" w:rsidP="00744328">
            <w:pPr>
              <w:spacing w:after="0"/>
              <w:jc w:val="left"/>
              <w:rPr>
                <w:rFonts w:asciiTheme="majorHAnsi" w:hAnsiTheme="majorHAnsi" w:cstheme="majorHAnsi"/>
                <w:lang w:val="pt-PT"/>
              </w:rPr>
            </w:pPr>
            <w:r w:rsidRPr="00744328">
              <w:rPr>
                <w:rFonts w:asciiTheme="majorHAnsi" w:hAnsiTheme="majorHAnsi" w:cstheme="majorHAnsi"/>
                <w:b/>
                <w:bCs/>
                <w:lang w:val="pt-PT"/>
              </w:rPr>
              <w:t>RP6</w:t>
            </w:r>
          </w:p>
        </w:tc>
        <w:tc>
          <w:tcPr>
            <w:tcW w:w="3310"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084EBD94" w14:textId="6ADF66D2" w:rsidR="002D4371" w:rsidRPr="00744328" w:rsidRDefault="00F257C5" w:rsidP="00744328">
            <w:pPr>
              <w:spacing w:after="0"/>
              <w:jc w:val="left"/>
              <w:rPr>
                <w:rFonts w:asciiTheme="majorHAnsi" w:hAnsiTheme="majorHAnsi" w:cstheme="majorHAnsi"/>
                <w:lang w:val="pt-PT"/>
              </w:rPr>
            </w:pPr>
            <w:r w:rsidRPr="00744328">
              <w:rPr>
                <w:rFonts w:asciiTheme="majorHAnsi" w:hAnsiTheme="majorHAnsi" w:cstheme="majorHAnsi"/>
                <w:lang w:val="pt-PT"/>
              </w:rPr>
              <w:t>Radiação natural</w:t>
            </w:r>
            <w:r w:rsidR="002D4371" w:rsidRPr="00744328">
              <w:rPr>
                <w:rFonts w:asciiTheme="majorHAnsi" w:hAnsiTheme="majorHAnsi" w:cstheme="majorHAnsi"/>
                <w:lang w:val="pt-PT"/>
              </w:rPr>
              <w:t xml:space="preserve"> (</w:t>
            </w:r>
            <w:r w:rsidRPr="00744328">
              <w:rPr>
                <w:rFonts w:asciiTheme="majorHAnsi" w:hAnsiTheme="majorHAnsi" w:cstheme="majorHAnsi"/>
                <w:lang w:val="pt-PT"/>
              </w:rPr>
              <w:t>proveniente do solo ou</w:t>
            </w:r>
            <w:r w:rsidRPr="00744328">
              <w:rPr>
                <w:rFonts w:asciiTheme="majorHAnsi" w:hAnsiTheme="majorHAnsi" w:cstheme="majorHAnsi"/>
                <w:color w:val="FF0000"/>
                <w:lang w:val="pt-PT"/>
              </w:rPr>
              <w:t xml:space="preserve"> </w:t>
            </w:r>
            <w:r w:rsidRPr="00744328">
              <w:rPr>
                <w:rFonts w:asciiTheme="majorHAnsi" w:hAnsiTheme="majorHAnsi" w:cstheme="majorHAnsi"/>
                <w:lang w:val="pt-PT"/>
              </w:rPr>
              <w:t>espaço)</w:t>
            </w:r>
          </w:p>
        </w:tc>
        <w:tc>
          <w:tcPr>
            <w:tcW w:w="1288" w:type="pct"/>
            <w:vMerge/>
            <w:tcBorders>
              <w:top w:val="single" w:sz="24" w:space="0" w:color="FFFFFF"/>
              <w:left w:val="single" w:sz="8" w:space="0" w:color="FFFFFF"/>
              <w:bottom w:val="single" w:sz="8" w:space="0" w:color="FFFFFF"/>
              <w:right w:val="single" w:sz="8" w:space="0" w:color="FFFFFF"/>
            </w:tcBorders>
            <w:hideMark/>
          </w:tcPr>
          <w:p w14:paraId="4FCB7D0E" w14:textId="77777777" w:rsidR="002D4371" w:rsidRPr="00744328" w:rsidRDefault="002D4371" w:rsidP="00744328">
            <w:pPr>
              <w:spacing w:after="0"/>
              <w:jc w:val="left"/>
              <w:rPr>
                <w:rFonts w:asciiTheme="majorHAnsi" w:hAnsiTheme="majorHAnsi" w:cstheme="majorHAnsi"/>
                <w:lang w:val="pt-PT"/>
              </w:rPr>
            </w:pPr>
          </w:p>
        </w:tc>
      </w:tr>
      <w:tr w:rsidR="002D4371" w:rsidRPr="00FB327F" w14:paraId="242678F2" w14:textId="77777777" w:rsidTr="00AB0FA6">
        <w:trPr>
          <w:trHeight w:val="601"/>
        </w:trPr>
        <w:tc>
          <w:tcPr>
            <w:tcW w:w="403"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4B8D10CC" w14:textId="77777777" w:rsidR="002D4371" w:rsidRPr="00744328" w:rsidRDefault="002D4371" w:rsidP="00744328">
            <w:pPr>
              <w:spacing w:after="0"/>
              <w:jc w:val="left"/>
              <w:rPr>
                <w:rFonts w:asciiTheme="majorHAnsi" w:hAnsiTheme="majorHAnsi" w:cstheme="majorHAnsi"/>
                <w:lang w:val="pt-PT"/>
              </w:rPr>
            </w:pPr>
            <w:r w:rsidRPr="00744328">
              <w:rPr>
                <w:rFonts w:asciiTheme="majorHAnsi" w:hAnsiTheme="majorHAnsi" w:cstheme="majorHAnsi"/>
                <w:b/>
                <w:bCs/>
                <w:lang w:val="pt-PT"/>
              </w:rPr>
              <w:t>RP7</w:t>
            </w:r>
          </w:p>
        </w:tc>
        <w:tc>
          <w:tcPr>
            <w:tcW w:w="3310" w:type="pct"/>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7DCA3B1F" w14:textId="29D7B7F2" w:rsidR="002D4371" w:rsidRPr="00744328" w:rsidRDefault="00F257C5" w:rsidP="00744328">
            <w:pPr>
              <w:spacing w:after="0"/>
              <w:jc w:val="left"/>
              <w:rPr>
                <w:rFonts w:asciiTheme="majorHAnsi" w:hAnsiTheme="majorHAnsi" w:cstheme="majorHAnsi"/>
                <w:lang w:val="pt-PT"/>
              </w:rPr>
            </w:pPr>
            <w:r w:rsidRPr="00744328">
              <w:rPr>
                <w:rFonts w:asciiTheme="majorHAnsi" w:hAnsiTheme="majorHAnsi" w:cstheme="majorHAnsi"/>
                <w:lang w:val="pt-PT"/>
              </w:rPr>
              <w:t>U</w:t>
            </w:r>
            <w:r w:rsidR="001857CD" w:rsidRPr="00744328">
              <w:rPr>
                <w:rFonts w:asciiTheme="majorHAnsi" w:hAnsiTheme="majorHAnsi" w:cstheme="majorHAnsi"/>
                <w:lang w:val="pt-PT"/>
              </w:rPr>
              <w:t>tilizaçã</w:t>
            </w:r>
            <w:r w:rsidRPr="00744328">
              <w:rPr>
                <w:rFonts w:asciiTheme="majorHAnsi" w:hAnsiTheme="majorHAnsi" w:cstheme="majorHAnsi"/>
                <w:lang w:val="pt-PT"/>
              </w:rPr>
              <w:t>o de radiação ionizante em medicina (diagnóstico e tratamentos)</w:t>
            </w:r>
          </w:p>
        </w:tc>
        <w:tc>
          <w:tcPr>
            <w:tcW w:w="1288" w:type="pct"/>
            <w:vMerge/>
            <w:tcBorders>
              <w:top w:val="single" w:sz="24" w:space="0" w:color="FFFFFF"/>
              <w:left w:val="single" w:sz="8" w:space="0" w:color="FFFFFF"/>
              <w:bottom w:val="single" w:sz="8" w:space="0" w:color="FFFFFF"/>
              <w:right w:val="single" w:sz="8" w:space="0" w:color="FFFFFF"/>
            </w:tcBorders>
            <w:hideMark/>
          </w:tcPr>
          <w:p w14:paraId="524B0C5F" w14:textId="77777777" w:rsidR="002D4371" w:rsidRPr="00744328" w:rsidRDefault="002D4371" w:rsidP="00744328">
            <w:pPr>
              <w:spacing w:after="0"/>
              <w:jc w:val="left"/>
              <w:rPr>
                <w:rFonts w:asciiTheme="majorHAnsi" w:hAnsiTheme="majorHAnsi" w:cstheme="majorHAnsi"/>
                <w:lang w:val="pt-PT"/>
              </w:rPr>
            </w:pPr>
          </w:p>
        </w:tc>
      </w:tr>
      <w:tr w:rsidR="002D4371" w:rsidRPr="00FB327F" w14:paraId="4B46C884" w14:textId="77777777" w:rsidTr="00AB0FA6">
        <w:trPr>
          <w:trHeight w:val="20"/>
        </w:trPr>
        <w:tc>
          <w:tcPr>
            <w:tcW w:w="403"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72FAACFC" w14:textId="77777777" w:rsidR="002D4371" w:rsidRPr="00744328" w:rsidRDefault="002D4371" w:rsidP="00744328">
            <w:pPr>
              <w:spacing w:after="0"/>
              <w:jc w:val="left"/>
              <w:rPr>
                <w:rFonts w:asciiTheme="majorHAnsi" w:hAnsiTheme="majorHAnsi" w:cstheme="majorHAnsi"/>
                <w:sz w:val="2"/>
                <w:szCs w:val="2"/>
                <w:lang w:val="pt-PT"/>
              </w:rPr>
            </w:pPr>
          </w:p>
        </w:tc>
        <w:tc>
          <w:tcPr>
            <w:tcW w:w="3310"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tcPr>
          <w:p w14:paraId="15CB2DEB" w14:textId="77777777" w:rsidR="002D4371" w:rsidRPr="00744328" w:rsidRDefault="002D4371" w:rsidP="00744328">
            <w:pPr>
              <w:spacing w:after="0"/>
              <w:jc w:val="left"/>
              <w:rPr>
                <w:rFonts w:asciiTheme="majorHAnsi" w:hAnsiTheme="majorHAnsi" w:cstheme="majorHAnsi"/>
                <w:sz w:val="2"/>
                <w:szCs w:val="2"/>
                <w:lang w:val="pt-PT"/>
              </w:rPr>
            </w:pPr>
          </w:p>
        </w:tc>
        <w:tc>
          <w:tcPr>
            <w:tcW w:w="1288" w:type="pct"/>
            <w:vMerge/>
            <w:tcBorders>
              <w:top w:val="single" w:sz="24" w:space="0" w:color="FFFFFF"/>
              <w:left w:val="single" w:sz="8" w:space="0" w:color="FFFFFF"/>
              <w:bottom w:val="single" w:sz="8" w:space="0" w:color="FFFFFF"/>
              <w:right w:val="single" w:sz="8" w:space="0" w:color="FFFFFF"/>
            </w:tcBorders>
            <w:hideMark/>
          </w:tcPr>
          <w:p w14:paraId="2EAD5947" w14:textId="77777777" w:rsidR="002D4371" w:rsidRPr="00744328" w:rsidRDefault="002D4371" w:rsidP="00744328">
            <w:pPr>
              <w:spacing w:after="0"/>
              <w:jc w:val="left"/>
              <w:rPr>
                <w:rFonts w:asciiTheme="majorHAnsi" w:hAnsiTheme="majorHAnsi" w:cstheme="majorHAnsi"/>
                <w:lang w:val="pt-PT"/>
              </w:rPr>
            </w:pPr>
          </w:p>
        </w:tc>
      </w:tr>
      <w:tr w:rsidR="002D4371" w:rsidRPr="00FB327F" w14:paraId="6A599FE1" w14:textId="77777777" w:rsidTr="00AB0FA6">
        <w:trPr>
          <w:trHeight w:val="20"/>
        </w:trPr>
        <w:tc>
          <w:tcPr>
            <w:tcW w:w="403"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758753FB" w14:textId="77777777" w:rsidR="002D4371" w:rsidRPr="00744328" w:rsidRDefault="002D4371" w:rsidP="00744328">
            <w:pPr>
              <w:spacing w:after="0"/>
              <w:jc w:val="left"/>
              <w:rPr>
                <w:rFonts w:asciiTheme="majorHAnsi" w:hAnsiTheme="majorHAnsi" w:cstheme="majorHAnsi"/>
                <w:sz w:val="2"/>
                <w:szCs w:val="2"/>
                <w:lang w:val="pt-PT"/>
              </w:rPr>
            </w:pPr>
          </w:p>
        </w:tc>
        <w:tc>
          <w:tcPr>
            <w:tcW w:w="3310" w:type="pct"/>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tcPr>
          <w:p w14:paraId="63ADB0D4" w14:textId="77777777" w:rsidR="002D4371" w:rsidRPr="00744328" w:rsidRDefault="002D4371" w:rsidP="00744328">
            <w:pPr>
              <w:spacing w:after="0"/>
              <w:jc w:val="left"/>
              <w:rPr>
                <w:rFonts w:asciiTheme="majorHAnsi" w:hAnsiTheme="majorHAnsi" w:cstheme="majorHAnsi"/>
                <w:sz w:val="2"/>
                <w:szCs w:val="2"/>
                <w:lang w:val="pt-PT"/>
              </w:rPr>
            </w:pPr>
          </w:p>
        </w:tc>
        <w:tc>
          <w:tcPr>
            <w:tcW w:w="1288" w:type="pct"/>
            <w:vMerge/>
            <w:tcBorders>
              <w:top w:val="single" w:sz="24" w:space="0" w:color="FFFFFF"/>
              <w:left w:val="single" w:sz="8" w:space="0" w:color="FFFFFF"/>
              <w:bottom w:val="single" w:sz="8" w:space="0" w:color="FFFFFF"/>
              <w:right w:val="single" w:sz="8" w:space="0" w:color="FFFFFF"/>
            </w:tcBorders>
            <w:hideMark/>
          </w:tcPr>
          <w:p w14:paraId="19659D8B" w14:textId="77777777" w:rsidR="002D4371" w:rsidRPr="00744328" w:rsidRDefault="002D4371" w:rsidP="00744328">
            <w:pPr>
              <w:spacing w:after="0"/>
              <w:jc w:val="left"/>
              <w:rPr>
                <w:rFonts w:asciiTheme="majorHAnsi" w:hAnsiTheme="majorHAnsi" w:cstheme="majorHAnsi"/>
                <w:lang w:val="pt-PT"/>
              </w:rPr>
            </w:pPr>
          </w:p>
        </w:tc>
      </w:tr>
      <w:tr w:rsidR="002D4371" w:rsidRPr="00FB327F" w14:paraId="176F436A" w14:textId="77777777" w:rsidTr="00AB0FA6">
        <w:trPr>
          <w:trHeight w:val="20"/>
        </w:trPr>
        <w:tc>
          <w:tcPr>
            <w:tcW w:w="403"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0B577866" w14:textId="77777777" w:rsidR="002D4371" w:rsidRPr="00744328" w:rsidRDefault="002D4371" w:rsidP="00744328">
            <w:pPr>
              <w:spacing w:after="0"/>
              <w:jc w:val="left"/>
              <w:rPr>
                <w:rFonts w:asciiTheme="majorHAnsi" w:hAnsiTheme="majorHAnsi" w:cstheme="majorHAnsi"/>
                <w:sz w:val="2"/>
                <w:szCs w:val="2"/>
                <w:lang w:val="pt-PT"/>
              </w:rPr>
            </w:pPr>
          </w:p>
        </w:tc>
        <w:tc>
          <w:tcPr>
            <w:tcW w:w="3310"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tcPr>
          <w:p w14:paraId="35B2859F" w14:textId="77777777" w:rsidR="002D4371" w:rsidRPr="00744328" w:rsidRDefault="002D4371" w:rsidP="00744328">
            <w:pPr>
              <w:spacing w:after="0"/>
              <w:jc w:val="left"/>
              <w:rPr>
                <w:rFonts w:asciiTheme="majorHAnsi" w:hAnsiTheme="majorHAnsi" w:cstheme="majorHAnsi"/>
                <w:sz w:val="2"/>
                <w:szCs w:val="2"/>
                <w:lang w:val="pt-PT"/>
              </w:rPr>
            </w:pPr>
          </w:p>
        </w:tc>
        <w:tc>
          <w:tcPr>
            <w:tcW w:w="1288" w:type="pct"/>
            <w:vMerge/>
            <w:tcBorders>
              <w:top w:val="single" w:sz="24" w:space="0" w:color="FFFFFF"/>
              <w:left w:val="single" w:sz="8" w:space="0" w:color="FFFFFF"/>
              <w:bottom w:val="single" w:sz="8" w:space="0" w:color="FFFFFF"/>
              <w:right w:val="single" w:sz="8" w:space="0" w:color="FFFFFF"/>
            </w:tcBorders>
            <w:hideMark/>
          </w:tcPr>
          <w:p w14:paraId="1CBCF0D1" w14:textId="77777777" w:rsidR="002D4371" w:rsidRPr="00744328" w:rsidRDefault="002D4371" w:rsidP="00744328">
            <w:pPr>
              <w:spacing w:after="0"/>
              <w:jc w:val="left"/>
              <w:rPr>
                <w:rFonts w:asciiTheme="majorHAnsi" w:hAnsiTheme="majorHAnsi" w:cstheme="majorHAnsi"/>
                <w:lang w:val="pt-PT"/>
              </w:rPr>
            </w:pPr>
          </w:p>
        </w:tc>
      </w:tr>
      <w:tr w:rsidR="002D4371" w:rsidRPr="00744328" w14:paraId="6078AACA" w14:textId="77777777" w:rsidTr="00AB0FA6">
        <w:trPr>
          <w:trHeight w:val="436"/>
        </w:trPr>
        <w:tc>
          <w:tcPr>
            <w:tcW w:w="403"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27A09E8" w14:textId="77777777" w:rsidR="002D4371" w:rsidRPr="00744328" w:rsidRDefault="002D4371" w:rsidP="00744328">
            <w:pPr>
              <w:spacing w:after="0"/>
              <w:jc w:val="left"/>
              <w:rPr>
                <w:rFonts w:asciiTheme="majorHAnsi" w:hAnsiTheme="majorHAnsi" w:cstheme="majorHAnsi"/>
                <w:lang w:val="en-US"/>
              </w:rPr>
            </w:pPr>
            <w:r w:rsidRPr="00744328">
              <w:rPr>
                <w:rFonts w:asciiTheme="majorHAnsi" w:hAnsiTheme="majorHAnsi" w:cstheme="majorHAnsi"/>
                <w:b/>
                <w:bCs/>
                <w:lang w:val="en-US"/>
              </w:rPr>
              <w:t>RP11</w:t>
            </w:r>
          </w:p>
        </w:tc>
        <w:tc>
          <w:tcPr>
            <w:tcW w:w="3310" w:type="pct"/>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EDADF4D" w14:textId="51375E94" w:rsidR="002D4371" w:rsidRPr="00744328" w:rsidRDefault="00F257C5" w:rsidP="00744328">
            <w:pPr>
              <w:spacing w:after="0"/>
              <w:jc w:val="left"/>
              <w:rPr>
                <w:rFonts w:asciiTheme="majorHAnsi" w:hAnsiTheme="majorHAnsi" w:cstheme="majorHAnsi"/>
                <w:lang w:val="en-US"/>
              </w:rPr>
            </w:pPr>
            <w:proofErr w:type="spellStart"/>
            <w:r w:rsidRPr="00744328">
              <w:rPr>
                <w:rFonts w:asciiTheme="majorHAnsi" w:hAnsiTheme="majorHAnsi" w:cstheme="majorHAnsi"/>
                <w:lang w:val="en-US"/>
              </w:rPr>
              <w:t>Alterações</w:t>
            </w:r>
            <w:proofErr w:type="spellEnd"/>
            <w:r w:rsidRPr="00744328">
              <w:rPr>
                <w:rFonts w:asciiTheme="majorHAnsi" w:hAnsiTheme="majorHAnsi" w:cstheme="majorHAnsi"/>
                <w:lang w:val="en-US"/>
              </w:rPr>
              <w:t xml:space="preserve"> </w:t>
            </w:r>
            <w:proofErr w:type="spellStart"/>
            <w:r w:rsidRPr="00744328">
              <w:rPr>
                <w:rFonts w:asciiTheme="majorHAnsi" w:hAnsiTheme="majorHAnsi" w:cstheme="majorHAnsi"/>
                <w:lang w:val="en-US"/>
              </w:rPr>
              <w:t>climáticas</w:t>
            </w:r>
            <w:proofErr w:type="spellEnd"/>
          </w:p>
        </w:tc>
        <w:tc>
          <w:tcPr>
            <w:tcW w:w="1288" w:type="pct"/>
            <w:vMerge/>
            <w:tcBorders>
              <w:top w:val="single" w:sz="24" w:space="0" w:color="FFFFFF"/>
              <w:left w:val="single" w:sz="8" w:space="0" w:color="FFFFFF"/>
              <w:bottom w:val="single" w:sz="8" w:space="0" w:color="FFFFFF"/>
              <w:right w:val="single" w:sz="8" w:space="0" w:color="FFFFFF"/>
            </w:tcBorders>
            <w:hideMark/>
          </w:tcPr>
          <w:p w14:paraId="6DB55487" w14:textId="77777777" w:rsidR="002D4371" w:rsidRPr="00744328" w:rsidRDefault="002D4371" w:rsidP="00744328">
            <w:pPr>
              <w:spacing w:after="0"/>
              <w:jc w:val="left"/>
              <w:rPr>
                <w:rFonts w:asciiTheme="majorHAnsi" w:hAnsiTheme="majorHAnsi" w:cstheme="majorHAnsi"/>
                <w:lang w:val="en-US"/>
              </w:rPr>
            </w:pPr>
          </w:p>
        </w:tc>
      </w:tr>
      <w:tr w:rsidR="002D4371" w:rsidRPr="00FB327F" w14:paraId="5C4DBECD" w14:textId="77777777" w:rsidTr="00AB0FA6">
        <w:trPr>
          <w:trHeight w:val="436"/>
        </w:trPr>
        <w:tc>
          <w:tcPr>
            <w:tcW w:w="403"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103CE905" w14:textId="77777777" w:rsidR="002D4371" w:rsidRPr="00744328" w:rsidRDefault="002D4371" w:rsidP="00744328">
            <w:pPr>
              <w:spacing w:after="0"/>
              <w:jc w:val="left"/>
              <w:rPr>
                <w:rFonts w:asciiTheme="majorHAnsi" w:hAnsiTheme="majorHAnsi" w:cstheme="majorHAnsi"/>
                <w:lang w:val="en-US"/>
              </w:rPr>
            </w:pPr>
            <w:r w:rsidRPr="00744328">
              <w:rPr>
                <w:rFonts w:asciiTheme="majorHAnsi" w:hAnsiTheme="majorHAnsi" w:cstheme="majorHAnsi"/>
                <w:b/>
                <w:bCs/>
                <w:lang w:val="en-US"/>
              </w:rPr>
              <w:lastRenderedPageBreak/>
              <w:t>RP12a</w:t>
            </w:r>
          </w:p>
        </w:tc>
        <w:tc>
          <w:tcPr>
            <w:tcW w:w="3310"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0BC40BEF" w14:textId="78B6194B" w:rsidR="002D4371" w:rsidRPr="00744328" w:rsidRDefault="002D4371" w:rsidP="00744328">
            <w:pPr>
              <w:spacing w:after="0"/>
              <w:jc w:val="left"/>
              <w:rPr>
                <w:rFonts w:asciiTheme="majorHAnsi" w:hAnsiTheme="majorHAnsi" w:cstheme="majorHAnsi"/>
                <w:lang w:val="pt-PT"/>
              </w:rPr>
            </w:pPr>
            <w:r w:rsidRPr="00744328">
              <w:rPr>
                <w:rFonts w:asciiTheme="majorHAnsi" w:hAnsiTheme="majorHAnsi" w:cstheme="majorHAnsi"/>
                <w:highlight w:val="yellow"/>
                <w:lang w:val="pt-PT"/>
              </w:rPr>
              <w:t>SPLIT BALLOT:</w:t>
            </w:r>
            <w:r w:rsidRPr="00744328">
              <w:rPr>
                <w:rFonts w:asciiTheme="majorHAnsi" w:hAnsiTheme="majorHAnsi" w:cstheme="majorHAnsi"/>
                <w:lang w:val="pt-PT"/>
              </w:rPr>
              <w:t xml:space="preserve"> </w:t>
            </w:r>
            <w:r w:rsidR="00F257C5" w:rsidRPr="00744328">
              <w:rPr>
                <w:rFonts w:asciiTheme="majorHAnsi" w:hAnsiTheme="majorHAnsi" w:cstheme="majorHAnsi"/>
                <w:lang w:val="pt-PT"/>
              </w:rPr>
              <w:t>Poluição do ar interior devido ao radão</w:t>
            </w:r>
          </w:p>
        </w:tc>
        <w:tc>
          <w:tcPr>
            <w:tcW w:w="1288" w:type="pct"/>
            <w:vMerge/>
            <w:tcBorders>
              <w:top w:val="single" w:sz="24" w:space="0" w:color="FFFFFF"/>
              <w:left w:val="single" w:sz="8" w:space="0" w:color="FFFFFF"/>
              <w:bottom w:val="single" w:sz="8" w:space="0" w:color="FFFFFF"/>
              <w:right w:val="single" w:sz="8" w:space="0" w:color="FFFFFF"/>
            </w:tcBorders>
            <w:hideMark/>
          </w:tcPr>
          <w:p w14:paraId="7B0A7C41" w14:textId="77777777" w:rsidR="002D4371" w:rsidRPr="00744328" w:rsidRDefault="002D4371" w:rsidP="00744328">
            <w:pPr>
              <w:spacing w:after="0"/>
              <w:jc w:val="left"/>
              <w:rPr>
                <w:rFonts w:asciiTheme="majorHAnsi" w:hAnsiTheme="majorHAnsi" w:cstheme="majorHAnsi"/>
                <w:lang w:val="pt-PT"/>
              </w:rPr>
            </w:pPr>
          </w:p>
        </w:tc>
      </w:tr>
      <w:tr w:rsidR="002D4371" w:rsidRPr="00FB327F" w14:paraId="344D7E16" w14:textId="77777777" w:rsidTr="00AB0FA6">
        <w:trPr>
          <w:trHeight w:val="311"/>
        </w:trPr>
        <w:tc>
          <w:tcPr>
            <w:tcW w:w="403"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D9D9B9C" w14:textId="77777777" w:rsidR="002D4371" w:rsidRPr="00744328" w:rsidRDefault="002D4371" w:rsidP="00744328">
            <w:pPr>
              <w:spacing w:after="0"/>
              <w:jc w:val="left"/>
              <w:rPr>
                <w:rFonts w:asciiTheme="majorHAnsi" w:hAnsiTheme="majorHAnsi" w:cstheme="majorHAnsi"/>
                <w:lang w:val="en-US"/>
              </w:rPr>
            </w:pPr>
            <w:r w:rsidRPr="00744328">
              <w:rPr>
                <w:rFonts w:asciiTheme="majorHAnsi" w:hAnsiTheme="majorHAnsi" w:cstheme="majorHAnsi"/>
                <w:b/>
                <w:bCs/>
                <w:lang w:val="en-US"/>
              </w:rPr>
              <w:t>RP12b</w:t>
            </w:r>
          </w:p>
        </w:tc>
        <w:tc>
          <w:tcPr>
            <w:tcW w:w="3310" w:type="pct"/>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1267810C" w14:textId="27D8B9EA" w:rsidR="002D4371" w:rsidRPr="00744328" w:rsidRDefault="002D4371" w:rsidP="00744328">
            <w:pPr>
              <w:spacing w:after="0"/>
              <w:jc w:val="left"/>
              <w:rPr>
                <w:rFonts w:asciiTheme="majorHAnsi" w:hAnsiTheme="majorHAnsi" w:cstheme="majorHAnsi"/>
                <w:lang w:val="pt-PT"/>
              </w:rPr>
            </w:pPr>
            <w:r w:rsidRPr="00744328">
              <w:rPr>
                <w:rFonts w:asciiTheme="majorHAnsi" w:hAnsiTheme="majorHAnsi" w:cstheme="majorHAnsi"/>
                <w:highlight w:val="yellow"/>
                <w:lang w:val="pt-PT"/>
              </w:rPr>
              <w:t>SPLIT BALLOT</w:t>
            </w:r>
            <w:r w:rsidRPr="00744328">
              <w:rPr>
                <w:rFonts w:asciiTheme="majorHAnsi" w:hAnsiTheme="majorHAnsi" w:cstheme="majorHAnsi"/>
                <w:lang w:val="pt-PT"/>
              </w:rPr>
              <w:t xml:space="preserve">: </w:t>
            </w:r>
            <w:r w:rsidR="00F257C5" w:rsidRPr="00744328">
              <w:rPr>
                <w:rFonts w:asciiTheme="majorHAnsi" w:hAnsiTheme="majorHAnsi" w:cstheme="majorHAnsi"/>
                <w:lang w:val="pt-PT"/>
              </w:rPr>
              <w:t>Presença d</w:t>
            </w:r>
            <w:r w:rsidR="001857CD" w:rsidRPr="00744328">
              <w:rPr>
                <w:rFonts w:asciiTheme="majorHAnsi" w:hAnsiTheme="majorHAnsi" w:cstheme="majorHAnsi"/>
                <w:lang w:val="pt-PT"/>
              </w:rPr>
              <w:t xml:space="preserve">e radão, gás radioativo natural, </w:t>
            </w:r>
            <w:r w:rsidR="00F257C5" w:rsidRPr="00744328">
              <w:rPr>
                <w:rFonts w:asciiTheme="majorHAnsi" w:hAnsiTheme="majorHAnsi" w:cstheme="majorHAnsi"/>
                <w:lang w:val="pt-PT"/>
              </w:rPr>
              <w:t>no ar interior dos edifícios</w:t>
            </w:r>
          </w:p>
        </w:tc>
        <w:tc>
          <w:tcPr>
            <w:tcW w:w="1288" w:type="pct"/>
            <w:vMerge/>
            <w:tcBorders>
              <w:top w:val="single" w:sz="24" w:space="0" w:color="FFFFFF"/>
              <w:left w:val="single" w:sz="8" w:space="0" w:color="FFFFFF"/>
              <w:bottom w:val="single" w:sz="8" w:space="0" w:color="FFFFFF"/>
              <w:right w:val="single" w:sz="8" w:space="0" w:color="FFFFFF"/>
            </w:tcBorders>
            <w:hideMark/>
          </w:tcPr>
          <w:p w14:paraId="27CE66E1" w14:textId="77777777" w:rsidR="002D4371" w:rsidRPr="00744328" w:rsidRDefault="002D4371" w:rsidP="00744328">
            <w:pPr>
              <w:spacing w:after="0"/>
              <w:jc w:val="left"/>
              <w:rPr>
                <w:rFonts w:asciiTheme="majorHAnsi" w:hAnsiTheme="majorHAnsi" w:cstheme="majorHAnsi"/>
                <w:lang w:val="pt-PT"/>
              </w:rPr>
            </w:pPr>
          </w:p>
        </w:tc>
      </w:tr>
      <w:tr w:rsidR="002D4371" w:rsidRPr="00FB327F" w14:paraId="18901496" w14:textId="77777777" w:rsidTr="00AB0FA6">
        <w:trPr>
          <w:trHeight w:val="521"/>
        </w:trPr>
        <w:tc>
          <w:tcPr>
            <w:tcW w:w="403"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1BEADC40" w14:textId="77777777" w:rsidR="002D4371" w:rsidRPr="00744328" w:rsidRDefault="002D4371" w:rsidP="00744328">
            <w:pPr>
              <w:spacing w:after="0"/>
              <w:jc w:val="left"/>
              <w:rPr>
                <w:rFonts w:asciiTheme="majorHAnsi" w:hAnsiTheme="majorHAnsi" w:cstheme="majorHAnsi"/>
                <w:lang w:val="en-US"/>
              </w:rPr>
            </w:pPr>
            <w:r w:rsidRPr="00744328">
              <w:rPr>
                <w:rFonts w:asciiTheme="majorHAnsi" w:hAnsiTheme="majorHAnsi" w:cstheme="majorHAnsi"/>
                <w:b/>
                <w:bCs/>
                <w:lang w:val="en-US"/>
              </w:rPr>
              <w:t>RP20</w:t>
            </w:r>
          </w:p>
        </w:tc>
        <w:tc>
          <w:tcPr>
            <w:tcW w:w="3310"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1C1036F4" w14:textId="3E4C6DA3" w:rsidR="002D4371" w:rsidRPr="00744328" w:rsidRDefault="00F257C5" w:rsidP="00744328">
            <w:pPr>
              <w:spacing w:after="0"/>
              <w:jc w:val="left"/>
              <w:rPr>
                <w:rFonts w:asciiTheme="majorHAnsi" w:hAnsiTheme="majorHAnsi" w:cstheme="majorHAnsi"/>
                <w:lang w:val="pt-PT"/>
              </w:rPr>
            </w:pPr>
            <w:r w:rsidRPr="00744328">
              <w:rPr>
                <w:rFonts w:asciiTheme="majorHAnsi" w:hAnsiTheme="majorHAnsi" w:cstheme="majorHAnsi"/>
                <w:lang w:val="pt-PT"/>
              </w:rPr>
              <w:t>Utilização de materia</w:t>
            </w:r>
            <w:r w:rsidR="006B737D" w:rsidRPr="00744328">
              <w:rPr>
                <w:rFonts w:asciiTheme="majorHAnsi" w:hAnsiTheme="majorHAnsi" w:cstheme="majorHAnsi"/>
                <w:lang w:val="pt-PT"/>
              </w:rPr>
              <w:t>is</w:t>
            </w:r>
            <w:r w:rsidRPr="00744328">
              <w:rPr>
                <w:rFonts w:asciiTheme="majorHAnsi" w:hAnsiTheme="majorHAnsi" w:cstheme="majorHAnsi"/>
                <w:lang w:val="pt-PT"/>
              </w:rPr>
              <w:t xml:space="preserve"> de construção reciclado</w:t>
            </w:r>
            <w:r w:rsidR="006B737D" w:rsidRPr="00744328">
              <w:rPr>
                <w:rFonts w:asciiTheme="majorHAnsi" w:hAnsiTheme="majorHAnsi" w:cstheme="majorHAnsi"/>
                <w:lang w:val="pt-PT"/>
              </w:rPr>
              <w:t>s</w:t>
            </w:r>
            <w:r w:rsidRPr="00744328">
              <w:rPr>
                <w:rFonts w:asciiTheme="majorHAnsi" w:hAnsiTheme="majorHAnsi" w:cstheme="majorHAnsi"/>
                <w:lang w:val="pt-PT"/>
              </w:rPr>
              <w:t xml:space="preserve"> com baixos níveis de radioatividade</w:t>
            </w:r>
          </w:p>
        </w:tc>
        <w:tc>
          <w:tcPr>
            <w:tcW w:w="1288" w:type="pct"/>
            <w:vMerge/>
            <w:tcBorders>
              <w:top w:val="single" w:sz="24" w:space="0" w:color="FFFFFF"/>
              <w:left w:val="single" w:sz="8" w:space="0" w:color="FFFFFF"/>
              <w:bottom w:val="single" w:sz="8" w:space="0" w:color="FFFFFF"/>
              <w:right w:val="single" w:sz="8" w:space="0" w:color="FFFFFF"/>
            </w:tcBorders>
            <w:hideMark/>
          </w:tcPr>
          <w:p w14:paraId="3518EEDB" w14:textId="77777777" w:rsidR="002D4371" w:rsidRPr="00744328" w:rsidRDefault="002D4371" w:rsidP="00744328">
            <w:pPr>
              <w:spacing w:after="0"/>
              <w:jc w:val="left"/>
              <w:rPr>
                <w:rFonts w:asciiTheme="majorHAnsi" w:hAnsiTheme="majorHAnsi" w:cstheme="majorHAnsi"/>
                <w:lang w:val="pt-PT"/>
              </w:rPr>
            </w:pPr>
          </w:p>
        </w:tc>
      </w:tr>
    </w:tbl>
    <w:p w14:paraId="6A728DD7" w14:textId="77777777" w:rsidR="002D4371" w:rsidRDefault="002D4371" w:rsidP="00744328">
      <w:pPr>
        <w:spacing w:after="0"/>
        <w:jc w:val="left"/>
        <w:rPr>
          <w:rFonts w:asciiTheme="majorHAnsi" w:hAnsiTheme="majorHAnsi" w:cstheme="majorHAnsi"/>
          <w:lang w:val="pt-PT"/>
        </w:rPr>
      </w:pPr>
    </w:p>
    <w:p w14:paraId="24CE1798" w14:textId="77777777" w:rsidR="00454FC9" w:rsidRPr="00454FC9" w:rsidRDefault="00454FC9" w:rsidP="00454FC9">
      <w:pPr>
        <w:rPr>
          <w:color w:val="4472C4" w:themeColor="accent5"/>
          <w:lang w:val="en-US"/>
        </w:rPr>
      </w:pPr>
      <w:r w:rsidRPr="00454FC9">
        <w:rPr>
          <w:b/>
          <w:bCs/>
          <w:i/>
          <w:iCs/>
          <w:color w:val="4472C4" w:themeColor="accent5"/>
          <w:lang w:val="en-US"/>
        </w:rPr>
        <w:t xml:space="preserve">INTRO: How much confidence do you have in the authorities for the actions they undertake to protect the population against risks from each of the following sources? </w:t>
      </w:r>
    </w:p>
    <w:tbl>
      <w:tblPr>
        <w:tblW w:w="8354" w:type="dxa"/>
        <w:tblCellMar>
          <w:left w:w="0" w:type="dxa"/>
          <w:right w:w="0" w:type="dxa"/>
        </w:tblCellMar>
        <w:tblLook w:val="04A0" w:firstRow="1" w:lastRow="0" w:firstColumn="1" w:lastColumn="0" w:noHBand="0" w:noVBand="1"/>
      </w:tblPr>
      <w:tblGrid>
        <w:gridCol w:w="1140"/>
        <w:gridCol w:w="4662"/>
        <w:gridCol w:w="2552"/>
      </w:tblGrid>
      <w:tr w:rsidR="00454FC9" w:rsidRPr="00454FC9" w14:paraId="729B4C31" w14:textId="77777777" w:rsidTr="003D0BBD">
        <w:trPr>
          <w:trHeight w:val="436"/>
        </w:trPr>
        <w:tc>
          <w:tcPr>
            <w:tcW w:w="8354"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116BE0C9" w14:textId="77777777" w:rsidR="00454FC9" w:rsidRPr="00454FC9" w:rsidRDefault="00454FC9" w:rsidP="003D0BBD">
            <w:pPr>
              <w:rPr>
                <w:color w:val="4472C4" w:themeColor="accent5"/>
                <w:lang w:val="en-US"/>
              </w:rPr>
            </w:pPr>
            <w:r w:rsidRPr="00454FC9">
              <w:rPr>
                <w:b/>
                <w:bCs/>
                <w:color w:val="4472C4" w:themeColor="accent5"/>
                <w:lang w:val="en-US"/>
              </w:rPr>
              <w:t xml:space="preserve">Confidence in Authorities RANDOMISE </w:t>
            </w:r>
            <w:r w:rsidRPr="00454FC9">
              <w:rPr>
                <w:bCs/>
                <w:i/>
                <w:color w:val="4472C4" w:themeColor="accent5"/>
              </w:rPr>
              <w:t>(don’t show this title to respondents)</w:t>
            </w:r>
          </w:p>
        </w:tc>
      </w:tr>
      <w:tr w:rsidR="00454FC9" w:rsidRPr="00454FC9" w14:paraId="11CAB4D6" w14:textId="77777777" w:rsidTr="003D0BBD">
        <w:trPr>
          <w:trHeight w:val="436"/>
        </w:trPr>
        <w:tc>
          <w:tcPr>
            <w:tcW w:w="114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4AC6F773" w14:textId="77777777" w:rsidR="00454FC9" w:rsidRPr="00454FC9" w:rsidRDefault="00454FC9" w:rsidP="003D0BBD">
            <w:pPr>
              <w:rPr>
                <w:color w:val="4472C4" w:themeColor="accent5"/>
                <w:lang w:val="en-US"/>
              </w:rPr>
            </w:pPr>
            <w:r w:rsidRPr="00454FC9">
              <w:rPr>
                <w:b/>
                <w:bCs/>
                <w:color w:val="4472C4" w:themeColor="accent5"/>
                <w:lang w:val="en-US"/>
              </w:rPr>
              <w:t>RC1</w:t>
            </w:r>
          </w:p>
        </w:tc>
        <w:tc>
          <w:tcPr>
            <w:tcW w:w="4662"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4E0FD629" w14:textId="77777777" w:rsidR="00454FC9" w:rsidRPr="00454FC9" w:rsidRDefault="00454FC9" w:rsidP="003D0BBD">
            <w:pPr>
              <w:rPr>
                <w:color w:val="4472C4" w:themeColor="accent5"/>
                <w:lang w:val="en-US"/>
              </w:rPr>
            </w:pPr>
            <w:r w:rsidRPr="00454FC9">
              <w:rPr>
                <w:color w:val="4472C4" w:themeColor="accent5"/>
                <w:lang w:val="en-US"/>
              </w:rPr>
              <w:t>Environmental pollution</w:t>
            </w:r>
          </w:p>
        </w:tc>
        <w:tc>
          <w:tcPr>
            <w:tcW w:w="2552"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5097C580" w14:textId="77777777" w:rsidR="00454FC9" w:rsidRPr="00454FC9" w:rsidRDefault="00454FC9" w:rsidP="003D0BBD">
            <w:pPr>
              <w:rPr>
                <w:color w:val="4472C4" w:themeColor="accent5"/>
                <w:lang w:val="en-US"/>
              </w:rPr>
            </w:pPr>
            <w:r w:rsidRPr="00454FC9">
              <w:rPr>
                <w:color w:val="4472C4" w:themeColor="accent5"/>
                <w:lang w:val="en-US"/>
              </w:rPr>
              <w:t xml:space="preserve">1. None </w:t>
            </w:r>
          </w:p>
          <w:p w14:paraId="69809AD6" w14:textId="77777777" w:rsidR="00454FC9" w:rsidRPr="00454FC9" w:rsidRDefault="00454FC9" w:rsidP="003D0BBD">
            <w:pPr>
              <w:rPr>
                <w:color w:val="4472C4" w:themeColor="accent5"/>
                <w:lang w:val="en-US"/>
              </w:rPr>
            </w:pPr>
            <w:r w:rsidRPr="00454FC9">
              <w:rPr>
                <w:color w:val="4472C4" w:themeColor="accent5"/>
                <w:lang w:val="en-US"/>
              </w:rPr>
              <w:t>2. Very little</w:t>
            </w:r>
          </w:p>
          <w:p w14:paraId="05C0EDB2" w14:textId="77777777" w:rsidR="00454FC9" w:rsidRPr="00454FC9" w:rsidRDefault="00454FC9" w:rsidP="003D0BBD">
            <w:pPr>
              <w:rPr>
                <w:color w:val="4472C4" w:themeColor="accent5"/>
                <w:lang w:val="en-US"/>
              </w:rPr>
            </w:pPr>
            <w:r w:rsidRPr="00454FC9">
              <w:rPr>
                <w:color w:val="4472C4" w:themeColor="accent5"/>
                <w:lang w:val="en-US"/>
              </w:rPr>
              <w:t>3. Little</w:t>
            </w:r>
          </w:p>
          <w:p w14:paraId="556B72FF" w14:textId="77777777" w:rsidR="00454FC9" w:rsidRPr="00454FC9" w:rsidRDefault="00454FC9" w:rsidP="003D0BBD">
            <w:pPr>
              <w:rPr>
                <w:color w:val="4472C4" w:themeColor="accent5"/>
                <w:lang w:val="en-US"/>
              </w:rPr>
            </w:pPr>
            <w:r w:rsidRPr="00454FC9">
              <w:rPr>
                <w:color w:val="4472C4" w:themeColor="accent5"/>
                <w:lang w:val="en-US"/>
              </w:rPr>
              <w:t>4. Moderate</w:t>
            </w:r>
          </w:p>
          <w:p w14:paraId="1627765C" w14:textId="77777777" w:rsidR="00454FC9" w:rsidRPr="00454FC9" w:rsidRDefault="00454FC9" w:rsidP="003D0BBD">
            <w:pPr>
              <w:rPr>
                <w:color w:val="4472C4" w:themeColor="accent5"/>
                <w:lang w:val="en-US"/>
              </w:rPr>
            </w:pPr>
            <w:r w:rsidRPr="00454FC9">
              <w:rPr>
                <w:color w:val="4472C4" w:themeColor="accent5"/>
                <w:lang w:val="en-US"/>
              </w:rPr>
              <w:t>5. Quite a lot</w:t>
            </w:r>
          </w:p>
          <w:p w14:paraId="02F4531C" w14:textId="77777777" w:rsidR="00454FC9" w:rsidRPr="00454FC9" w:rsidRDefault="00454FC9" w:rsidP="003D0BBD">
            <w:pPr>
              <w:rPr>
                <w:color w:val="4472C4" w:themeColor="accent5"/>
                <w:lang w:val="en-US"/>
              </w:rPr>
            </w:pPr>
            <w:r w:rsidRPr="00454FC9">
              <w:rPr>
                <w:color w:val="4472C4" w:themeColor="accent5"/>
                <w:lang w:val="en-US"/>
              </w:rPr>
              <w:t>6. Very much</w:t>
            </w:r>
          </w:p>
          <w:p w14:paraId="722508AC" w14:textId="77777777" w:rsidR="00454FC9" w:rsidRPr="00454FC9" w:rsidRDefault="00454FC9" w:rsidP="003D0BBD">
            <w:pPr>
              <w:rPr>
                <w:color w:val="4472C4" w:themeColor="accent5"/>
                <w:lang w:val="en-US"/>
              </w:rPr>
            </w:pPr>
            <w:r w:rsidRPr="00454FC9">
              <w:rPr>
                <w:color w:val="4472C4" w:themeColor="accent5"/>
                <w:lang w:val="en-US"/>
              </w:rPr>
              <w:t>9. I don't know/NA</w:t>
            </w:r>
          </w:p>
        </w:tc>
      </w:tr>
      <w:tr w:rsidR="00454FC9" w:rsidRPr="00454FC9" w14:paraId="751EE6E4" w14:textId="77777777" w:rsidTr="003D0BBD">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8883402" w14:textId="77777777" w:rsidR="00454FC9" w:rsidRPr="00454FC9" w:rsidRDefault="00454FC9" w:rsidP="003D0BBD">
            <w:pPr>
              <w:rPr>
                <w:color w:val="4472C4" w:themeColor="accent5"/>
                <w:lang w:val="en-US"/>
              </w:rPr>
            </w:pPr>
            <w:r w:rsidRPr="00454FC9">
              <w:rPr>
                <w:b/>
                <w:bCs/>
                <w:color w:val="4472C4" w:themeColor="accent5"/>
                <w:lang w:val="en-US"/>
              </w:rPr>
              <w:t>RC2</w:t>
            </w: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0C400865" w14:textId="77777777" w:rsidR="00454FC9" w:rsidRPr="00454FC9" w:rsidRDefault="00454FC9" w:rsidP="003D0BBD">
            <w:pPr>
              <w:rPr>
                <w:color w:val="4472C4" w:themeColor="accent5"/>
                <w:lang w:val="en-US"/>
              </w:rPr>
            </w:pPr>
            <w:r w:rsidRPr="00454FC9">
              <w:rPr>
                <w:color w:val="4472C4" w:themeColor="accent5"/>
                <w:lang w:val="en-US"/>
              </w:rPr>
              <w:t>Radioactive waste</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0F8ED21A" w14:textId="77777777" w:rsidR="00454FC9" w:rsidRPr="00454FC9" w:rsidRDefault="00454FC9" w:rsidP="003D0BBD">
            <w:pPr>
              <w:rPr>
                <w:color w:val="4472C4" w:themeColor="accent5"/>
                <w:lang w:val="en-US"/>
              </w:rPr>
            </w:pPr>
          </w:p>
        </w:tc>
      </w:tr>
      <w:tr w:rsidR="00454FC9" w:rsidRPr="00454FC9" w14:paraId="6CEB85D1" w14:textId="77777777" w:rsidTr="003D0BBD">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3D8CA28D" w14:textId="77777777" w:rsidR="00454FC9" w:rsidRPr="00454FC9" w:rsidRDefault="00454FC9" w:rsidP="003D0BBD">
            <w:pPr>
              <w:rPr>
                <w:color w:val="4472C4" w:themeColor="accent5"/>
                <w:lang w:val="en-US"/>
              </w:rPr>
            </w:pP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5744E073" w14:textId="77777777" w:rsidR="00454FC9" w:rsidRPr="00454FC9" w:rsidRDefault="00454FC9" w:rsidP="003D0BBD">
            <w:pPr>
              <w:rPr>
                <w:color w:val="4472C4" w:themeColor="accent5"/>
                <w:lang w:val="en-US"/>
              </w:rPr>
            </w:pP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086384D5" w14:textId="77777777" w:rsidR="00454FC9" w:rsidRPr="00454FC9" w:rsidRDefault="00454FC9" w:rsidP="003D0BBD">
            <w:pPr>
              <w:rPr>
                <w:color w:val="4472C4" w:themeColor="accent5"/>
                <w:lang w:val="en-US"/>
              </w:rPr>
            </w:pPr>
          </w:p>
        </w:tc>
      </w:tr>
      <w:tr w:rsidR="00454FC9" w:rsidRPr="00454FC9" w14:paraId="244AEE4A" w14:textId="77777777" w:rsidTr="003D0BBD">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227983BC" w14:textId="77777777" w:rsidR="00454FC9" w:rsidRPr="00454FC9" w:rsidRDefault="00454FC9" w:rsidP="003D0BBD">
            <w:pPr>
              <w:rPr>
                <w:color w:val="4472C4" w:themeColor="accent5"/>
                <w:lang w:val="en-US"/>
              </w:rPr>
            </w:pP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2ABF90D9" w14:textId="77777777" w:rsidR="00454FC9" w:rsidRPr="00454FC9" w:rsidRDefault="00454FC9" w:rsidP="003D0BBD">
            <w:pPr>
              <w:rPr>
                <w:color w:val="4472C4" w:themeColor="accent5"/>
                <w:lang w:val="en-US"/>
              </w:rPr>
            </w:pP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1224AE99" w14:textId="77777777" w:rsidR="00454FC9" w:rsidRPr="00454FC9" w:rsidRDefault="00454FC9" w:rsidP="003D0BBD">
            <w:pPr>
              <w:rPr>
                <w:color w:val="4472C4" w:themeColor="accent5"/>
                <w:lang w:val="en-US"/>
              </w:rPr>
            </w:pPr>
          </w:p>
        </w:tc>
      </w:tr>
      <w:tr w:rsidR="00454FC9" w:rsidRPr="00454FC9" w14:paraId="3619B755" w14:textId="77777777" w:rsidTr="003D0BBD">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9A44407" w14:textId="77777777" w:rsidR="00454FC9" w:rsidRPr="00454FC9" w:rsidRDefault="00454FC9" w:rsidP="003D0BBD">
            <w:pPr>
              <w:rPr>
                <w:color w:val="4472C4" w:themeColor="accent5"/>
                <w:lang w:val="en-US"/>
              </w:rPr>
            </w:pPr>
            <w:r w:rsidRPr="00454FC9">
              <w:rPr>
                <w:b/>
                <w:bCs/>
                <w:color w:val="4472C4" w:themeColor="accent5"/>
                <w:lang w:val="en-US"/>
              </w:rPr>
              <w:t>RC5</w:t>
            </w: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5DD2B4C1" w14:textId="77777777" w:rsidR="00454FC9" w:rsidRPr="00454FC9" w:rsidRDefault="00454FC9" w:rsidP="003D0BBD">
            <w:pPr>
              <w:rPr>
                <w:color w:val="4472C4" w:themeColor="accent5"/>
                <w:lang w:val="en-US"/>
              </w:rPr>
            </w:pPr>
            <w:r w:rsidRPr="00454FC9">
              <w:rPr>
                <w:color w:val="4472C4" w:themeColor="accent5"/>
                <w:lang w:val="en-US"/>
              </w:rPr>
              <w:t>An accident in a nuclear installation</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776D45BF" w14:textId="77777777" w:rsidR="00454FC9" w:rsidRPr="00454FC9" w:rsidRDefault="00454FC9" w:rsidP="003D0BBD">
            <w:pPr>
              <w:rPr>
                <w:color w:val="4472C4" w:themeColor="accent5"/>
                <w:lang w:val="en-US"/>
              </w:rPr>
            </w:pPr>
          </w:p>
        </w:tc>
      </w:tr>
      <w:tr w:rsidR="00454FC9" w:rsidRPr="00454FC9" w14:paraId="7F924262" w14:textId="77777777" w:rsidTr="003D0BBD">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139B16F7" w14:textId="77777777" w:rsidR="00454FC9" w:rsidRPr="00454FC9" w:rsidRDefault="00454FC9" w:rsidP="003D0BBD">
            <w:pPr>
              <w:rPr>
                <w:color w:val="4472C4" w:themeColor="accent5"/>
                <w:lang w:val="en-US"/>
              </w:rPr>
            </w:pPr>
            <w:r w:rsidRPr="00454FC9">
              <w:rPr>
                <w:b/>
                <w:bCs/>
                <w:color w:val="4472C4" w:themeColor="accent5"/>
                <w:lang w:val="en-US"/>
              </w:rPr>
              <w:t>RC6</w:t>
            </w: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3FCCC877" w14:textId="77777777" w:rsidR="00454FC9" w:rsidRPr="00454FC9" w:rsidRDefault="00454FC9" w:rsidP="003D0BBD">
            <w:pPr>
              <w:rPr>
                <w:color w:val="4472C4" w:themeColor="accent5"/>
                <w:lang w:val="en-US"/>
              </w:rPr>
            </w:pPr>
            <w:r w:rsidRPr="00454FC9">
              <w:rPr>
                <w:color w:val="4472C4" w:themeColor="accent5"/>
                <w:lang w:val="en-US"/>
              </w:rPr>
              <w:t>Natural radiation (from the soil or from space)</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2E3342B1" w14:textId="77777777" w:rsidR="00454FC9" w:rsidRPr="00454FC9" w:rsidRDefault="00454FC9" w:rsidP="003D0BBD">
            <w:pPr>
              <w:rPr>
                <w:color w:val="4472C4" w:themeColor="accent5"/>
                <w:lang w:val="en-US"/>
              </w:rPr>
            </w:pPr>
          </w:p>
        </w:tc>
      </w:tr>
      <w:tr w:rsidR="00454FC9" w:rsidRPr="00454FC9" w14:paraId="18B01C03" w14:textId="77777777" w:rsidTr="003D0BBD">
        <w:trPr>
          <w:trHeight w:val="815"/>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909B1BF" w14:textId="77777777" w:rsidR="00454FC9" w:rsidRPr="00454FC9" w:rsidRDefault="00454FC9" w:rsidP="003D0BBD">
            <w:pPr>
              <w:rPr>
                <w:color w:val="4472C4" w:themeColor="accent5"/>
                <w:lang w:val="en-US"/>
              </w:rPr>
            </w:pPr>
            <w:r w:rsidRPr="00454FC9">
              <w:rPr>
                <w:b/>
                <w:bCs/>
                <w:color w:val="4472C4" w:themeColor="accent5"/>
                <w:lang w:val="en-US"/>
              </w:rPr>
              <w:t>RC7</w:t>
            </w: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73F4C7DF" w14:textId="77777777" w:rsidR="00454FC9" w:rsidRPr="00454FC9" w:rsidRDefault="00454FC9" w:rsidP="003D0BBD">
            <w:pPr>
              <w:rPr>
                <w:color w:val="4472C4" w:themeColor="accent5"/>
                <w:lang w:val="en-US"/>
              </w:rPr>
            </w:pPr>
            <w:r w:rsidRPr="00454FC9">
              <w:rPr>
                <w:color w:val="4472C4" w:themeColor="accent5"/>
                <w:lang w:val="en-US"/>
              </w:rPr>
              <w:t>The use of ionizing radiation for medical tests or treatments</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10A4ADE6" w14:textId="77777777" w:rsidR="00454FC9" w:rsidRPr="00454FC9" w:rsidRDefault="00454FC9" w:rsidP="003D0BBD">
            <w:pPr>
              <w:rPr>
                <w:color w:val="4472C4" w:themeColor="accent5"/>
                <w:lang w:val="en-US"/>
              </w:rPr>
            </w:pPr>
          </w:p>
        </w:tc>
      </w:tr>
      <w:tr w:rsidR="00454FC9" w:rsidRPr="00454FC9" w14:paraId="27B4074F" w14:textId="77777777" w:rsidTr="003D0BBD">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372F4F32" w14:textId="77777777" w:rsidR="00454FC9" w:rsidRPr="00454FC9" w:rsidRDefault="00454FC9" w:rsidP="003D0BBD">
            <w:pPr>
              <w:rPr>
                <w:color w:val="4472C4" w:themeColor="accent5"/>
                <w:lang w:val="en-US"/>
              </w:rPr>
            </w:pP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2CFDFC2B" w14:textId="77777777" w:rsidR="00454FC9" w:rsidRPr="00454FC9" w:rsidRDefault="00454FC9" w:rsidP="003D0BBD">
            <w:pPr>
              <w:rPr>
                <w:color w:val="4472C4" w:themeColor="accent5"/>
                <w:lang w:val="en-US"/>
              </w:rPr>
            </w:pP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26BFD0A5" w14:textId="77777777" w:rsidR="00454FC9" w:rsidRPr="00454FC9" w:rsidRDefault="00454FC9" w:rsidP="003D0BBD">
            <w:pPr>
              <w:rPr>
                <w:color w:val="4472C4" w:themeColor="accent5"/>
                <w:lang w:val="en-US"/>
              </w:rPr>
            </w:pPr>
          </w:p>
        </w:tc>
      </w:tr>
      <w:tr w:rsidR="00454FC9" w:rsidRPr="00454FC9" w14:paraId="4B0B4CC3" w14:textId="77777777" w:rsidTr="003D0BBD">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40893279" w14:textId="77777777" w:rsidR="00454FC9" w:rsidRPr="00454FC9" w:rsidRDefault="00454FC9" w:rsidP="003D0BBD">
            <w:pPr>
              <w:rPr>
                <w:color w:val="4472C4" w:themeColor="accent5"/>
                <w:lang w:val="en-US"/>
              </w:rPr>
            </w:pP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6A621E73" w14:textId="77777777" w:rsidR="00454FC9" w:rsidRPr="00454FC9" w:rsidRDefault="00454FC9" w:rsidP="003D0BBD">
            <w:pPr>
              <w:rPr>
                <w:color w:val="4472C4" w:themeColor="accent5"/>
                <w:lang w:val="en-US"/>
              </w:rPr>
            </w:pP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51372174" w14:textId="77777777" w:rsidR="00454FC9" w:rsidRPr="00454FC9" w:rsidRDefault="00454FC9" w:rsidP="003D0BBD">
            <w:pPr>
              <w:rPr>
                <w:color w:val="4472C4" w:themeColor="accent5"/>
                <w:lang w:val="en-US"/>
              </w:rPr>
            </w:pPr>
          </w:p>
        </w:tc>
      </w:tr>
      <w:tr w:rsidR="00454FC9" w:rsidRPr="00454FC9" w14:paraId="6328EA07" w14:textId="77777777" w:rsidTr="003D0BBD">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0B8CA4B8" w14:textId="77777777" w:rsidR="00454FC9" w:rsidRPr="00454FC9" w:rsidRDefault="00454FC9" w:rsidP="003D0BBD">
            <w:pPr>
              <w:rPr>
                <w:color w:val="4472C4" w:themeColor="accent5"/>
                <w:lang w:val="en-US"/>
              </w:rPr>
            </w:pP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2D97CC16" w14:textId="77777777" w:rsidR="00454FC9" w:rsidRPr="00454FC9" w:rsidRDefault="00454FC9" w:rsidP="003D0BBD">
            <w:pPr>
              <w:rPr>
                <w:color w:val="4472C4" w:themeColor="accent5"/>
                <w:lang w:val="en-US"/>
              </w:rPr>
            </w:pP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337D2609" w14:textId="77777777" w:rsidR="00454FC9" w:rsidRPr="00454FC9" w:rsidRDefault="00454FC9" w:rsidP="003D0BBD">
            <w:pPr>
              <w:rPr>
                <w:color w:val="4472C4" w:themeColor="accent5"/>
                <w:lang w:val="en-US"/>
              </w:rPr>
            </w:pPr>
          </w:p>
        </w:tc>
      </w:tr>
      <w:tr w:rsidR="00454FC9" w:rsidRPr="00454FC9" w14:paraId="6C3D5CE7" w14:textId="77777777" w:rsidTr="003D0BBD">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33A708AD" w14:textId="77777777" w:rsidR="00454FC9" w:rsidRPr="00454FC9" w:rsidRDefault="00454FC9" w:rsidP="003D0BBD">
            <w:pPr>
              <w:rPr>
                <w:color w:val="4472C4" w:themeColor="accent5"/>
                <w:lang w:val="en-US"/>
              </w:rPr>
            </w:pPr>
            <w:r w:rsidRPr="00454FC9">
              <w:rPr>
                <w:b/>
                <w:bCs/>
                <w:color w:val="4472C4" w:themeColor="accent5"/>
                <w:lang w:val="en-US"/>
              </w:rPr>
              <w:t>RC11</w:t>
            </w: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2A04B189" w14:textId="77777777" w:rsidR="00454FC9" w:rsidRPr="00454FC9" w:rsidRDefault="00454FC9" w:rsidP="003D0BBD">
            <w:pPr>
              <w:rPr>
                <w:color w:val="4472C4" w:themeColor="accent5"/>
                <w:lang w:val="en-US"/>
              </w:rPr>
            </w:pPr>
            <w:r w:rsidRPr="00454FC9">
              <w:rPr>
                <w:color w:val="4472C4" w:themeColor="accent5"/>
                <w:lang w:val="en-US"/>
              </w:rPr>
              <w:t>Climate crisis</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111BA2B3" w14:textId="77777777" w:rsidR="00454FC9" w:rsidRPr="00454FC9" w:rsidRDefault="00454FC9" w:rsidP="003D0BBD">
            <w:pPr>
              <w:rPr>
                <w:color w:val="4472C4" w:themeColor="accent5"/>
                <w:lang w:val="en-US"/>
              </w:rPr>
            </w:pPr>
          </w:p>
        </w:tc>
      </w:tr>
      <w:tr w:rsidR="00454FC9" w:rsidRPr="00454FC9" w14:paraId="3748713C" w14:textId="77777777" w:rsidTr="003D0BBD">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09220CBF" w14:textId="77777777" w:rsidR="00454FC9" w:rsidRPr="00454FC9" w:rsidRDefault="00454FC9" w:rsidP="003D0BBD">
            <w:pPr>
              <w:rPr>
                <w:color w:val="4472C4" w:themeColor="accent5"/>
                <w:lang w:val="en-US"/>
              </w:rPr>
            </w:pPr>
            <w:r w:rsidRPr="00454FC9">
              <w:rPr>
                <w:b/>
                <w:bCs/>
                <w:color w:val="4472C4" w:themeColor="accent5"/>
                <w:lang w:val="en-US"/>
              </w:rPr>
              <w:t>RC12a</w:t>
            </w: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7A4FB48E" w14:textId="77777777" w:rsidR="00454FC9" w:rsidRPr="00454FC9" w:rsidRDefault="00454FC9" w:rsidP="003D0BBD">
            <w:pPr>
              <w:rPr>
                <w:color w:val="4472C4" w:themeColor="accent5"/>
                <w:lang w:val="en-US"/>
              </w:rPr>
            </w:pPr>
            <w:r w:rsidRPr="00454FC9">
              <w:rPr>
                <w:color w:val="4472C4" w:themeColor="accent5"/>
                <w:lang w:val="en-US"/>
              </w:rPr>
              <w:t>SPLIT BALLOT: Indoor air pollution due to radon</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5ECE9C20" w14:textId="77777777" w:rsidR="00454FC9" w:rsidRPr="00454FC9" w:rsidRDefault="00454FC9" w:rsidP="003D0BBD">
            <w:pPr>
              <w:rPr>
                <w:color w:val="4472C4" w:themeColor="accent5"/>
                <w:lang w:val="en-US"/>
              </w:rPr>
            </w:pPr>
          </w:p>
        </w:tc>
      </w:tr>
      <w:tr w:rsidR="00454FC9" w:rsidRPr="00454FC9" w14:paraId="67ED462C" w14:textId="77777777" w:rsidTr="003D0BBD">
        <w:trPr>
          <w:trHeight w:val="815"/>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12CDD11" w14:textId="77777777" w:rsidR="00454FC9" w:rsidRPr="00454FC9" w:rsidRDefault="00454FC9" w:rsidP="003D0BBD">
            <w:pPr>
              <w:rPr>
                <w:color w:val="4472C4" w:themeColor="accent5"/>
                <w:lang w:val="en-US"/>
              </w:rPr>
            </w:pPr>
            <w:r w:rsidRPr="00454FC9">
              <w:rPr>
                <w:b/>
                <w:bCs/>
                <w:color w:val="4472C4" w:themeColor="accent5"/>
                <w:lang w:val="en-US"/>
              </w:rPr>
              <w:t>RC12b</w:t>
            </w: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6129BFF2" w14:textId="77777777" w:rsidR="00454FC9" w:rsidRPr="00454FC9" w:rsidRDefault="00454FC9" w:rsidP="003D0BBD">
            <w:pPr>
              <w:rPr>
                <w:color w:val="4472C4" w:themeColor="accent5"/>
                <w:lang w:val="en-US"/>
              </w:rPr>
            </w:pPr>
            <w:r w:rsidRPr="00454FC9">
              <w:rPr>
                <w:color w:val="4472C4" w:themeColor="accent5"/>
                <w:lang w:val="en-US"/>
              </w:rPr>
              <w:t>SPLIT BALLOT: The presence of the naturally radioactive gas radon indoors</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19B5A0FA" w14:textId="77777777" w:rsidR="00454FC9" w:rsidRPr="00454FC9" w:rsidRDefault="00454FC9" w:rsidP="003D0BBD">
            <w:pPr>
              <w:rPr>
                <w:color w:val="4472C4" w:themeColor="accent5"/>
                <w:lang w:val="en-US"/>
              </w:rPr>
            </w:pPr>
          </w:p>
        </w:tc>
      </w:tr>
      <w:tr w:rsidR="00454FC9" w:rsidRPr="00454FC9" w14:paraId="14E44574" w14:textId="77777777" w:rsidTr="003D0BBD">
        <w:trPr>
          <w:trHeight w:val="635"/>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14A9FE66" w14:textId="77777777" w:rsidR="00454FC9" w:rsidRPr="00454FC9" w:rsidRDefault="00454FC9" w:rsidP="003D0BBD">
            <w:pPr>
              <w:rPr>
                <w:color w:val="4472C4" w:themeColor="accent5"/>
                <w:lang w:val="en-US"/>
              </w:rPr>
            </w:pPr>
            <w:r w:rsidRPr="00454FC9">
              <w:rPr>
                <w:b/>
                <w:bCs/>
                <w:color w:val="4472C4" w:themeColor="accent5"/>
                <w:lang w:val="en-US"/>
              </w:rPr>
              <w:t>RC20</w:t>
            </w: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58913E8F" w14:textId="77777777" w:rsidR="00454FC9" w:rsidRPr="00454FC9" w:rsidRDefault="00454FC9" w:rsidP="003D0BBD">
            <w:pPr>
              <w:rPr>
                <w:color w:val="4472C4" w:themeColor="accent5"/>
                <w:lang w:val="en-US"/>
              </w:rPr>
            </w:pPr>
            <w:r w:rsidRPr="00454FC9">
              <w:rPr>
                <w:color w:val="4472C4" w:themeColor="accent5"/>
                <w:lang w:val="en-US"/>
              </w:rPr>
              <w:t>Using recycled building material with low levels of radioactivity</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5719D3EE" w14:textId="77777777" w:rsidR="00454FC9" w:rsidRPr="00454FC9" w:rsidRDefault="00454FC9" w:rsidP="003D0BBD">
            <w:pPr>
              <w:rPr>
                <w:color w:val="4472C4" w:themeColor="accent5"/>
                <w:lang w:val="en-US"/>
              </w:rPr>
            </w:pPr>
          </w:p>
        </w:tc>
      </w:tr>
    </w:tbl>
    <w:p w14:paraId="14492D83" w14:textId="77777777" w:rsidR="00454FC9" w:rsidRPr="00454FC9" w:rsidRDefault="00454FC9" w:rsidP="00454FC9">
      <w:pPr>
        <w:rPr>
          <w:color w:val="4472C4" w:themeColor="accent5"/>
          <w:lang w:val="en-US"/>
        </w:rPr>
      </w:pPr>
    </w:p>
    <w:p w14:paraId="66BF763E" w14:textId="77777777" w:rsidR="00454FC9" w:rsidRPr="00454FC9" w:rsidRDefault="00454FC9" w:rsidP="00744328">
      <w:pPr>
        <w:spacing w:after="0"/>
        <w:jc w:val="left"/>
        <w:rPr>
          <w:rFonts w:asciiTheme="majorHAnsi" w:hAnsiTheme="majorHAnsi" w:cstheme="majorHAnsi"/>
          <w:lang w:val="en-US"/>
        </w:rPr>
      </w:pPr>
    </w:p>
    <w:p w14:paraId="5A2808A8" w14:textId="77777777" w:rsidR="00454FC9" w:rsidRPr="00454FC9" w:rsidRDefault="00454FC9" w:rsidP="00744328">
      <w:pPr>
        <w:spacing w:after="0"/>
        <w:jc w:val="left"/>
        <w:rPr>
          <w:rFonts w:asciiTheme="majorHAnsi" w:hAnsiTheme="majorHAnsi" w:cstheme="majorHAnsi"/>
          <w:lang w:val="en-US"/>
        </w:rPr>
      </w:pPr>
    </w:p>
    <w:p w14:paraId="6943CD68" w14:textId="7E47D6B6" w:rsidR="002D5ED7" w:rsidRPr="00744328" w:rsidRDefault="002D4371" w:rsidP="00744328">
      <w:pPr>
        <w:spacing w:after="0"/>
        <w:jc w:val="left"/>
        <w:rPr>
          <w:rFonts w:asciiTheme="majorHAnsi" w:hAnsiTheme="majorHAnsi" w:cstheme="majorHAnsi"/>
          <w:b/>
          <w:i/>
          <w:lang w:val="pt-PT"/>
        </w:rPr>
      </w:pPr>
      <w:r w:rsidRPr="00AB0FA6">
        <w:rPr>
          <w:rFonts w:asciiTheme="majorHAnsi" w:hAnsiTheme="majorHAnsi" w:cstheme="majorHAnsi"/>
          <w:bCs/>
          <w:iCs/>
          <w:lang w:val="pt-PT"/>
        </w:rPr>
        <w:t>INTRO:</w:t>
      </w:r>
      <w:r w:rsidR="00FD0926" w:rsidRPr="00744328">
        <w:rPr>
          <w:rFonts w:asciiTheme="majorHAnsi" w:hAnsiTheme="majorHAnsi" w:cstheme="majorHAnsi"/>
          <w:b/>
          <w:bCs/>
          <w:iCs/>
          <w:lang w:val="pt-PT"/>
        </w:rPr>
        <w:t xml:space="preserve"> </w:t>
      </w:r>
      <w:r w:rsidR="002D5ED7" w:rsidRPr="00744328">
        <w:rPr>
          <w:rFonts w:asciiTheme="majorHAnsi" w:hAnsiTheme="majorHAnsi" w:cstheme="majorHAnsi"/>
          <w:b/>
          <w:i/>
          <w:lang w:val="pt-PT"/>
        </w:rPr>
        <w:t xml:space="preserve">Quanta confiança tem nas autoridades </w:t>
      </w:r>
      <w:r w:rsidR="00C23D75" w:rsidRPr="00744328">
        <w:rPr>
          <w:rFonts w:asciiTheme="majorHAnsi" w:hAnsiTheme="majorHAnsi" w:cstheme="majorHAnsi"/>
          <w:b/>
          <w:i/>
          <w:lang w:val="pt-PT"/>
        </w:rPr>
        <w:t>em função das</w:t>
      </w:r>
      <w:r w:rsidR="002D5ED7" w:rsidRPr="00744328">
        <w:rPr>
          <w:rFonts w:asciiTheme="majorHAnsi" w:hAnsiTheme="majorHAnsi" w:cstheme="majorHAnsi"/>
          <w:b/>
          <w:i/>
          <w:lang w:val="pt-PT"/>
        </w:rPr>
        <w:t xml:space="preserve"> ações que realizam para proteger a população contra os riscos de cada uma das seguintes fontes?</w:t>
      </w:r>
    </w:p>
    <w:tbl>
      <w:tblPr>
        <w:tblW w:w="5000" w:type="pct"/>
        <w:tblCellMar>
          <w:left w:w="0" w:type="dxa"/>
          <w:right w:w="0" w:type="dxa"/>
        </w:tblCellMar>
        <w:tblLook w:val="04A0" w:firstRow="1" w:lastRow="0" w:firstColumn="1" w:lastColumn="0" w:noHBand="0" w:noVBand="1"/>
      </w:tblPr>
      <w:tblGrid>
        <w:gridCol w:w="841"/>
        <w:gridCol w:w="6380"/>
        <w:gridCol w:w="2505"/>
      </w:tblGrid>
      <w:tr w:rsidR="002D4371" w:rsidRPr="00FB327F" w14:paraId="2DBFC0E0" w14:textId="77777777" w:rsidTr="00C23D75">
        <w:trPr>
          <w:trHeight w:val="436"/>
        </w:trPr>
        <w:tc>
          <w:tcPr>
            <w:tcW w:w="5000" w:type="pct"/>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20EAD52F" w14:textId="77777777" w:rsidR="004B486D" w:rsidRDefault="004B486D" w:rsidP="00744328">
            <w:pPr>
              <w:spacing w:after="0"/>
              <w:jc w:val="left"/>
              <w:rPr>
                <w:rFonts w:asciiTheme="majorHAnsi" w:hAnsiTheme="majorHAnsi" w:cstheme="majorHAnsi"/>
                <w:b/>
                <w:bCs/>
                <w:lang w:val="pt-PT"/>
              </w:rPr>
            </w:pPr>
            <w:proofErr w:type="spellStart"/>
            <w:r w:rsidRPr="004B486D">
              <w:rPr>
                <w:rFonts w:asciiTheme="majorHAnsi" w:hAnsiTheme="majorHAnsi" w:cstheme="majorHAnsi"/>
                <w:b/>
                <w:bCs/>
                <w:lang w:val="pt-PT"/>
              </w:rPr>
              <w:t>Confidence</w:t>
            </w:r>
            <w:proofErr w:type="spellEnd"/>
            <w:r w:rsidRPr="004B486D">
              <w:rPr>
                <w:rFonts w:asciiTheme="majorHAnsi" w:hAnsiTheme="majorHAnsi" w:cstheme="majorHAnsi"/>
                <w:b/>
                <w:bCs/>
                <w:lang w:val="pt-PT"/>
              </w:rPr>
              <w:t xml:space="preserve"> in </w:t>
            </w:r>
            <w:proofErr w:type="spellStart"/>
            <w:r w:rsidRPr="004B486D">
              <w:rPr>
                <w:rFonts w:asciiTheme="majorHAnsi" w:hAnsiTheme="majorHAnsi" w:cstheme="majorHAnsi"/>
                <w:b/>
                <w:bCs/>
                <w:lang w:val="pt-PT"/>
              </w:rPr>
              <w:t>Authorities</w:t>
            </w:r>
            <w:proofErr w:type="spellEnd"/>
            <w:r w:rsidRPr="004B486D">
              <w:rPr>
                <w:rFonts w:asciiTheme="majorHAnsi" w:hAnsiTheme="majorHAnsi" w:cstheme="majorHAnsi"/>
                <w:b/>
                <w:bCs/>
                <w:lang w:val="pt-PT"/>
              </w:rPr>
              <w:t xml:space="preserve"> </w:t>
            </w:r>
          </w:p>
          <w:p w14:paraId="062DFFEC" w14:textId="6C0142EA" w:rsidR="002D4371" w:rsidRPr="00744328" w:rsidRDefault="002D4371" w:rsidP="00744328">
            <w:pPr>
              <w:spacing w:after="0"/>
              <w:jc w:val="left"/>
              <w:rPr>
                <w:rFonts w:asciiTheme="majorHAnsi" w:hAnsiTheme="majorHAnsi" w:cstheme="majorHAnsi"/>
                <w:lang w:val="pt-PT"/>
              </w:rPr>
            </w:pPr>
            <w:r w:rsidRPr="00744328">
              <w:rPr>
                <w:rFonts w:asciiTheme="majorHAnsi" w:hAnsiTheme="majorHAnsi" w:cstheme="majorHAnsi"/>
                <w:b/>
                <w:bCs/>
                <w:color w:val="FF0000"/>
                <w:lang w:val="pt-PT"/>
              </w:rPr>
              <w:t>RANDOMISE</w:t>
            </w:r>
            <w:r w:rsidR="00E100B2" w:rsidRPr="00744328">
              <w:rPr>
                <w:rFonts w:asciiTheme="majorHAnsi" w:hAnsiTheme="majorHAnsi" w:cstheme="majorHAnsi"/>
                <w:b/>
                <w:bCs/>
                <w:color w:val="FF0000"/>
                <w:lang w:val="pt-PT"/>
              </w:rPr>
              <w:t xml:space="preserve"> </w:t>
            </w:r>
            <w:r w:rsidR="001857CD" w:rsidRPr="00744328">
              <w:rPr>
                <w:rFonts w:asciiTheme="majorHAnsi" w:hAnsiTheme="majorHAnsi" w:cstheme="majorHAnsi"/>
                <w:bCs/>
                <w:i/>
                <w:lang w:val="pt-PT"/>
              </w:rPr>
              <w:t>(não mostrar o título aos participantes)</w:t>
            </w:r>
          </w:p>
        </w:tc>
      </w:tr>
      <w:tr w:rsidR="00C23D75" w:rsidRPr="00FB327F" w14:paraId="19E1D96E" w14:textId="77777777" w:rsidTr="00AB0FA6">
        <w:trPr>
          <w:trHeight w:val="436"/>
        </w:trPr>
        <w:tc>
          <w:tcPr>
            <w:tcW w:w="432" w:type="pct"/>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3057176F" w14:textId="77777777" w:rsidR="00C23D75" w:rsidRPr="00744328" w:rsidRDefault="00C23D75" w:rsidP="00744328">
            <w:pPr>
              <w:spacing w:after="0"/>
              <w:jc w:val="left"/>
              <w:rPr>
                <w:rFonts w:asciiTheme="majorHAnsi" w:hAnsiTheme="majorHAnsi" w:cstheme="majorHAnsi"/>
                <w:lang w:val="en-US"/>
              </w:rPr>
            </w:pPr>
            <w:r w:rsidRPr="00744328">
              <w:rPr>
                <w:rFonts w:asciiTheme="majorHAnsi" w:hAnsiTheme="majorHAnsi" w:cstheme="majorHAnsi"/>
                <w:b/>
                <w:bCs/>
                <w:lang w:val="en-US"/>
              </w:rPr>
              <w:lastRenderedPageBreak/>
              <w:t>RC1</w:t>
            </w:r>
          </w:p>
        </w:tc>
        <w:tc>
          <w:tcPr>
            <w:tcW w:w="3280" w:type="pc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182AD0CC" w14:textId="1F182AA8" w:rsidR="00C23D75" w:rsidRPr="00744328" w:rsidRDefault="00C23D75" w:rsidP="00744328">
            <w:pPr>
              <w:spacing w:after="0"/>
              <w:jc w:val="left"/>
              <w:rPr>
                <w:rFonts w:asciiTheme="majorHAnsi" w:hAnsiTheme="majorHAnsi" w:cstheme="majorHAnsi"/>
                <w:lang w:val="en-US"/>
              </w:rPr>
            </w:pPr>
            <w:proofErr w:type="spellStart"/>
            <w:r w:rsidRPr="00744328">
              <w:rPr>
                <w:rFonts w:asciiTheme="majorHAnsi" w:hAnsiTheme="majorHAnsi" w:cstheme="majorHAnsi"/>
                <w:lang w:val="en-US"/>
              </w:rPr>
              <w:t>Poluição</w:t>
            </w:r>
            <w:proofErr w:type="spellEnd"/>
            <w:r w:rsidRPr="00744328">
              <w:rPr>
                <w:rFonts w:asciiTheme="majorHAnsi" w:hAnsiTheme="majorHAnsi" w:cstheme="majorHAnsi"/>
                <w:lang w:val="en-US"/>
              </w:rPr>
              <w:t xml:space="preserve"> </w:t>
            </w:r>
            <w:proofErr w:type="spellStart"/>
            <w:r w:rsidRPr="00744328">
              <w:rPr>
                <w:rFonts w:asciiTheme="majorHAnsi" w:hAnsiTheme="majorHAnsi" w:cstheme="majorHAnsi"/>
                <w:lang w:val="en-US"/>
              </w:rPr>
              <w:t>ambiental</w:t>
            </w:r>
            <w:proofErr w:type="spellEnd"/>
          </w:p>
        </w:tc>
        <w:tc>
          <w:tcPr>
            <w:tcW w:w="1288" w:type="pct"/>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D98E2EC" w14:textId="062C93D7" w:rsidR="00C23D75" w:rsidRPr="00744328" w:rsidRDefault="00C23D75"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1. Nenhuma </w:t>
            </w:r>
          </w:p>
          <w:p w14:paraId="2D465625" w14:textId="2BC52462" w:rsidR="00C23D75" w:rsidRPr="00744328" w:rsidRDefault="00C23D75" w:rsidP="00744328">
            <w:pPr>
              <w:spacing w:after="0"/>
              <w:jc w:val="left"/>
              <w:rPr>
                <w:rFonts w:asciiTheme="majorHAnsi" w:hAnsiTheme="majorHAnsi" w:cstheme="majorHAnsi"/>
                <w:lang w:val="pt-PT"/>
              </w:rPr>
            </w:pPr>
            <w:r w:rsidRPr="00744328">
              <w:rPr>
                <w:rFonts w:asciiTheme="majorHAnsi" w:hAnsiTheme="majorHAnsi" w:cstheme="majorHAnsi"/>
                <w:lang w:val="pt-PT"/>
              </w:rPr>
              <w:t>2. Muito pouca</w:t>
            </w:r>
          </w:p>
          <w:p w14:paraId="7E639E2F" w14:textId="68171EA5" w:rsidR="00C23D75" w:rsidRPr="00744328" w:rsidRDefault="00C23D75" w:rsidP="00744328">
            <w:pPr>
              <w:spacing w:after="0"/>
              <w:jc w:val="left"/>
              <w:rPr>
                <w:rFonts w:asciiTheme="majorHAnsi" w:hAnsiTheme="majorHAnsi" w:cstheme="majorHAnsi"/>
                <w:lang w:val="pt-PT"/>
              </w:rPr>
            </w:pPr>
            <w:r w:rsidRPr="00744328">
              <w:rPr>
                <w:rFonts w:asciiTheme="majorHAnsi" w:hAnsiTheme="majorHAnsi" w:cstheme="majorHAnsi"/>
                <w:lang w:val="pt-PT"/>
              </w:rPr>
              <w:t>3. Pouca</w:t>
            </w:r>
          </w:p>
          <w:p w14:paraId="4EB85B9F" w14:textId="2110E712" w:rsidR="00C23D75" w:rsidRPr="00744328" w:rsidRDefault="00C23D75" w:rsidP="00744328">
            <w:pPr>
              <w:spacing w:after="0"/>
              <w:jc w:val="left"/>
              <w:rPr>
                <w:rFonts w:asciiTheme="majorHAnsi" w:hAnsiTheme="majorHAnsi" w:cstheme="majorHAnsi"/>
                <w:lang w:val="pt-PT"/>
              </w:rPr>
            </w:pPr>
            <w:r w:rsidRPr="00744328">
              <w:rPr>
                <w:rFonts w:asciiTheme="majorHAnsi" w:hAnsiTheme="majorHAnsi" w:cstheme="majorHAnsi"/>
                <w:lang w:val="pt-PT"/>
              </w:rPr>
              <w:t>4. Alguma</w:t>
            </w:r>
          </w:p>
          <w:p w14:paraId="119FC7FE" w14:textId="3A1EB82E" w:rsidR="00C23D75" w:rsidRPr="00744328" w:rsidRDefault="00C23D75"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5. Bastante </w:t>
            </w:r>
          </w:p>
          <w:p w14:paraId="39C81DF6" w14:textId="6782182B" w:rsidR="00C23D75" w:rsidRPr="00744328" w:rsidRDefault="00C23D75" w:rsidP="00744328">
            <w:pPr>
              <w:spacing w:after="0"/>
              <w:jc w:val="left"/>
              <w:rPr>
                <w:rFonts w:asciiTheme="majorHAnsi" w:hAnsiTheme="majorHAnsi" w:cstheme="majorHAnsi"/>
                <w:lang w:val="pt-PT"/>
              </w:rPr>
            </w:pPr>
            <w:r w:rsidRPr="00744328">
              <w:rPr>
                <w:rFonts w:asciiTheme="majorHAnsi" w:hAnsiTheme="majorHAnsi" w:cstheme="majorHAnsi"/>
                <w:lang w:val="pt-PT"/>
              </w:rPr>
              <w:t>6. Muita</w:t>
            </w:r>
          </w:p>
          <w:p w14:paraId="4D32332B" w14:textId="2CE5C9D7" w:rsidR="00C23D75" w:rsidRPr="00744328" w:rsidRDefault="00C23D75" w:rsidP="00744328">
            <w:pPr>
              <w:spacing w:after="0"/>
              <w:jc w:val="left"/>
              <w:rPr>
                <w:rFonts w:asciiTheme="majorHAnsi" w:hAnsiTheme="majorHAnsi" w:cstheme="majorHAnsi"/>
                <w:lang w:val="pt-PT"/>
              </w:rPr>
            </w:pPr>
            <w:r w:rsidRPr="00744328">
              <w:rPr>
                <w:rFonts w:asciiTheme="majorHAnsi" w:hAnsiTheme="majorHAnsi" w:cstheme="majorHAnsi"/>
                <w:lang w:val="pt-PT"/>
              </w:rPr>
              <w:t>9. Não sabe / Não responde</w:t>
            </w:r>
          </w:p>
        </w:tc>
      </w:tr>
      <w:tr w:rsidR="00C23D75" w:rsidRPr="00744328" w14:paraId="1F8CD85A" w14:textId="77777777" w:rsidTr="00AB0FA6">
        <w:trPr>
          <w:trHeight w:val="436"/>
        </w:trPr>
        <w:tc>
          <w:tcPr>
            <w:tcW w:w="432"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085F1E84" w14:textId="77777777" w:rsidR="00C23D75" w:rsidRPr="00744328" w:rsidRDefault="00C23D75" w:rsidP="00744328">
            <w:pPr>
              <w:spacing w:after="0"/>
              <w:jc w:val="left"/>
              <w:rPr>
                <w:rFonts w:asciiTheme="majorHAnsi" w:hAnsiTheme="majorHAnsi" w:cstheme="majorHAnsi"/>
                <w:lang w:val="pt-PT"/>
              </w:rPr>
            </w:pPr>
            <w:r w:rsidRPr="00744328">
              <w:rPr>
                <w:rFonts w:asciiTheme="majorHAnsi" w:hAnsiTheme="majorHAnsi" w:cstheme="majorHAnsi"/>
                <w:b/>
                <w:bCs/>
                <w:lang w:val="pt-PT"/>
              </w:rPr>
              <w:t>RC2</w:t>
            </w:r>
          </w:p>
        </w:tc>
        <w:tc>
          <w:tcPr>
            <w:tcW w:w="3280"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4422615B" w14:textId="30E966B3" w:rsidR="00C23D75" w:rsidRPr="00744328" w:rsidRDefault="00C23D75" w:rsidP="00744328">
            <w:pPr>
              <w:spacing w:after="0"/>
              <w:jc w:val="left"/>
              <w:rPr>
                <w:rFonts w:asciiTheme="majorHAnsi" w:hAnsiTheme="majorHAnsi" w:cstheme="majorHAnsi"/>
                <w:lang w:val="pt-PT"/>
              </w:rPr>
            </w:pPr>
            <w:r w:rsidRPr="00744328">
              <w:rPr>
                <w:rFonts w:asciiTheme="majorHAnsi" w:hAnsiTheme="majorHAnsi" w:cstheme="majorHAnsi"/>
                <w:lang w:val="pt-PT"/>
              </w:rPr>
              <w:t>Resíduos radioativos</w:t>
            </w:r>
          </w:p>
        </w:tc>
        <w:tc>
          <w:tcPr>
            <w:tcW w:w="1288" w:type="pct"/>
            <w:vMerge/>
            <w:tcBorders>
              <w:top w:val="single" w:sz="24" w:space="0" w:color="FFFFFF"/>
              <w:left w:val="single" w:sz="8" w:space="0" w:color="FFFFFF"/>
              <w:bottom w:val="single" w:sz="8" w:space="0" w:color="FFFFFF"/>
              <w:right w:val="single" w:sz="8" w:space="0" w:color="FFFFFF"/>
            </w:tcBorders>
            <w:hideMark/>
          </w:tcPr>
          <w:p w14:paraId="75FDAAC2" w14:textId="77777777" w:rsidR="00C23D75" w:rsidRPr="00744328" w:rsidRDefault="00C23D75" w:rsidP="00744328">
            <w:pPr>
              <w:spacing w:after="0"/>
              <w:jc w:val="left"/>
              <w:rPr>
                <w:rFonts w:asciiTheme="majorHAnsi" w:hAnsiTheme="majorHAnsi" w:cstheme="majorHAnsi"/>
                <w:lang w:val="pt-PT"/>
              </w:rPr>
            </w:pPr>
          </w:p>
        </w:tc>
      </w:tr>
      <w:tr w:rsidR="00C23D75" w:rsidRPr="00744328" w14:paraId="0D6EEB94" w14:textId="77777777" w:rsidTr="00AB0FA6">
        <w:trPr>
          <w:trHeight w:val="20"/>
        </w:trPr>
        <w:tc>
          <w:tcPr>
            <w:tcW w:w="432"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7954C28B" w14:textId="77777777" w:rsidR="00C23D75" w:rsidRPr="00744328" w:rsidRDefault="00C23D75" w:rsidP="00744328">
            <w:pPr>
              <w:spacing w:after="0"/>
              <w:jc w:val="left"/>
              <w:rPr>
                <w:rFonts w:asciiTheme="majorHAnsi" w:hAnsiTheme="majorHAnsi" w:cstheme="majorHAnsi"/>
                <w:sz w:val="2"/>
                <w:szCs w:val="2"/>
                <w:lang w:val="pt-PT"/>
              </w:rPr>
            </w:pPr>
          </w:p>
        </w:tc>
        <w:tc>
          <w:tcPr>
            <w:tcW w:w="3280" w:type="pct"/>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tcPr>
          <w:p w14:paraId="43B84422" w14:textId="77777777" w:rsidR="00C23D75" w:rsidRPr="00744328" w:rsidRDefault="00C23D75" w:rsidP="00744328">
            <w:pPr>
              <w:spacing w:after="0"/>
              <w:jc w:val="left"/>
              <w:rPr>
                <w:rFonts w:asciiTheme="majorHAnsi" w:hAnsiTheme="majorHAnsi" w:cstheme="majorHAnsi"/>
                <w:sz w:val="2"/>
                <w:szCs w:val="2"/>
                <w:lang w:val="pt-PT"/>
              </w:rPr>
            </w:pPr>
          </w:p>
        </w:tc>
        <w:tc>
          <w:tcPr>
            <w:tcW w:w="1288" w:type="pct"/>
            <w:vMerge/>
            <w:tcBorders>
              <w:top w:val="single" w:sz="24" w:space="0" w:color="FFFFFF"/>
              <w:left w:val="single" w:sz="8" w:space="0" w:color="FFFFFF"/>
              <w:bottom w:val="single" w:sz="8" w:space="0" w:color="FFFFFF"/>
              <w:right w:val="single" w:sz="8" w:space="0" w:color="FFFFFF"/>
            </w:tcBorders>
            <w:hideMark/>
          </w:tcPr>
          <w:p w14:paraId="0F1AAD16" w14:textId="77777777" w:rsidR="00C23D75" w:rsidRPr="00744328" w:rsidRDefault="00C23D75" w:rsidP="00744328">
            <w:pPr>
              <w:spacing w:after="0"/>
              <w:jc w:val="left"/>
              <w:rPr>
                <w:rFonts w:asciiTheme="majorHAnsi" w:hAnsiTheme="majorHAnsi" w:cstheme="majorHAnsi"/>
                <w:lang w:val="pt-PT"/>
              </w:rPr>
            </w:pPr>
          </w:p>
        </w:tc>
      </w:tr>
      <w:tr w:rsidR="00C23D75" w:rsidRPr="00744328" w14:paraId="5621D7C2" w14:textId="77777777" w:rsidTr="00AB0FA6">
        <w:trPr>
          <w:trHeight w:val="20"/>
        </w:trPr>
        <w:tc>
          <w:tcPr>
            <w:tcW w:w="432"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73504449" w14:textId="77777777" w:rsidR="00C23D75" w:rsidRPr="00744328" w:rsidRDefault="00C23D75" w:rsidP="00744328">
            <w:pPr>
              <w:spacing w:after="0"/>
              <w:jc w:val="left"/>
              <w:rPr>
                <w:rFonts w:asciiTheme="majorHAnsi" w:hAnsiTheme="majorHAnsi" w:cstheme="majorHAnsi"/>
                <w:sz w:val="2"/>
                <w:szCs w:val="2"/>
                <w:lang w:val="pt-PT"/>
              </w:rPr>
            </w:pPr>
          </w:p>
        </w:tc>
        <w:tc>
          <w:tcPr>
            <w:tcW w:w="3280"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tcPr>
          <w:p w14:paraId="69589536" w14:textId="77777777" w:rsidR="00C23D75" w:rsidRPr="00744328" w:rsidRDefault="00C23D75" w:rsidP="00744328">
            <w:pPr>
              <w:spacing w:after="0"/>
              <w:jc w:val="left"/>
              <w:rPr>
                <w:rFonts w:asciiTheme="majorHAnsi" w:hAnsiTheme="majorHAnsi" w:cstheme="majorHAnsi"/>
                <w:sz w:val="2"/>
                <w:szCs w:val="2"/>
                <w:lang w:val="pt-PT"/>
              </w:rPr>
            </w:pPr>
          </w:p>
        </w:tc>
        <w:tc>
          <w:tcPr>
            <w:tcW w:w="1288" w:type="pct"/>
            <w:vMerge/>
            <w:tcBorders>
              <w:top w:val="single" w:sz="24" w:space="0" w:color="FFFFFF"/>
              <w:left w:val="single" w:sz="8" w:space="0" w:color="FFFFFF"/>
              <w:bottom w:val="single" w:sz="8" w:space="0" w:color="FFFFFF"/>
              <w:right w:val="single" w:sz="8" w:space="0" w:color="FFFFFF"/>
            </w:tcBorders>
            <w:hideMark/>
          </w:tcPr>
          <w:p w14:paraId="066119A7" w14:textId="77777777" w:rsidR="00C23D75" w:rsidRPr="00744328" w:rsidRDefault="00C23D75" w:rsidP="00744328">
            <w:pPr>
              <w:spacing w:after="0"/>
              <w:jc w:val="left"/>
              <w:rPr>
                <w:rFonts w:asciiTheme="majorHAnsi" w:hAnsiTheme="majorHAnsi" w:cstheme="majorHAnsi"/>
                <w:lang w:val="pt-PT"/>
              </w:rPr>
            </w:pPr>
          </w:p>
        </w:tc>
      </w:tr>
      <w:tr w:rsidR="00C23D75" w:rsidRPr="00744328" w14:paraId="75A70E56" w14:textId="77777777" w:rsidTr="00AB0FA6">
        <w:trPr>
          <w:trHeight w:val="436"/>
        </w:trPr>
        <w:tc>
          <w:tcPr>
            <w:tcW w:w="432"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B5F213D" w14:textId="77777777" w:rsidR="00C23D75" w:rsidRPr="00744328" w:rsidRDefault="00C23D75" w:rsidP="00744328">
            <w:pPr>
              <w:spacing w:after="0"/>
              <w:jc w:val="left"/>
              <w:rPr>
                <w:rFonts w:asciiTheme="majorHAnsi" w:hAnsiTheme="majorHAnsi" w:cstheme="majorHAnsi"/>
                <w:lang w:val="pt-PT"/>
              </w:rPr>
            </w:pPr>
            <w:r w:rsidRPr="00744328">
              <w:rPr>
                <w:rFonts w:asciiTheme="majorHAnsi" w:hAnsiTheme="majorHAnsi" w:cstheme="majorHAnsi"/>
                <w:b/>
                <w:bCs/>
                <w:lang w:val="pt-PT"/>
              </w:rPr>
              <w:t>RC5</w:t>
            </w:r>
          </w:p>
        </w:tc>
        <w:tc>
          <w:tcPr>
            <w:tcW w:w="3280" w:type="pct"/>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B8B135A" w14:textId="29535A80" w:rsidR="00C23D75" w:rsidRPr="00744328" w:rsidRDefault="00C23D75" w:rsidP="00744328">
            <w:pPr>
              <w:spacing w:after="0"/>
              <w:jc w:val="left"/>
              <w:rPr>
                <w:rFonts w:asciiTheme="majorHAnsi" w:hAnsiTheme="majorHAnsi" w:cstheme="majorHAnsi"/>
                <w:lang w:val="pt-PT"/>
              </w:rPr>
            </w:pPr>
            <w:r w:rsidRPr="00744328">
              <w:rPr>
                <w:rFonts w:asciiTheme="majorHAnsi" w:hAnsiTheme="majorHAnsi" w:cstheme="majorHAnsi"/>
                <w:lang w:val="pt-PT"/>
              </w:rPr>
              <w:t>Acidente nuclear</w:t>
            </w:r>
          </w:p>
        </w:tc>
        <w:tc>
          <w:tcPr>
            <w:tcW w:w="1288" w:type="pct"/>
            <w:vMerge/>
            <w:tcBorders>
              <w:top w:val="single" w:sz="24" w:space="0" w:color="FFFFFF"/>
              <w:left w:val="single" w:sz="8" w:space="0" w:color="FFFFFF"/>
              <w:bottom w:val="single" w:sz="8" w:space="0" w:color="FFFFFF"/>
              <w:right w:val="single" w:sz="8" w:space="0" w:color="FFFFFF"/>
            </w:tcBorders>
            <w:hideMark/>
          </w:tcPr>
          <w:p w14:paraId="617236A4" w14:textId="77777777" w:rsidR="00C23D75" w:rsidRPr="00744328" w:rsidRDefault="00C23D75" w:rsidP="00744328">
            <w:pPr>
              <w:spacing w:after="0"/>
              <w:jc w:val="left"/>
              <w:rPr>
                <w:rFonts w:asciiTheme="majorHAnsi" w:hAnsiTheme="majorHAnsi" w:cstheme="majorHAnsi"/>
                <w:lang w:val="pt-PT"/>
              </w:rPr>
            </w:pPr>
          </w:p>
        </w:tc>
      </w:tr>
      <w:tr w:rsidR="00C23D75" w:rsidRPr="00FB327F" w14:paraId="7EF3E755" w14:textId="77777777" w:rsidTr="00AB0FA6">
        <w:trPr>
          <w:trHeight w:val="436"/>
        </w:trPr>
        <w:tc>
          <w:tcPr>
            <w:tcW w:w="432"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4DDF480" w14:textId="77777777" w:rsidR="00C23D75" w:rsidRPr="00744328" w:rsidRDefault="00C23D75" w:rsidP="00744328">
            <w:pPr>
              <w:spacing w:after="0"/>
              <w:jc w:val="left"/>
              <w:rPr>
                <w:rFonts w:asciiTheme="majorHAnsi" w:hAnsiTheme="majorHAnsi" w:cstheme="majorHAnsi"/>
                <w:lang w:val="pt-PT"/>
              </w:rPr>
            </w:pPr>
            <w:r w:rsidRPr="00744328">
              <w:rPr>
                <w:rFonts w:asciiTheme="majorHAnsi" w:hAnsiTheme="majorHAnsi" w:cstheme="majorHAnsi"/>
                <w:b/>
                <w:bCs/>
                <w:lang w:val="pt-PT"/>
              </w:rPr>
              <w:t>RC6</w:t>
            </w:r>
          </w:p>
        </w:tc>
        <w:tc>
          <w:tcPr>
            <w:tcW w:w="3280"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71F9A4B2" w14:textId="56E7C343" w:rsidR="00C23D75" w:rsidRPr="00744328" w:rsidRDefault="00C23D75" w:rsidP="00744328">
            <w:pPr>
              <w:spacing w:after="0"/>
              <w:jc w:val="left"/>
              <w:rPr>
                <w:rFonts w:asciiTheme="majorHAnsi" w:hAnsiTheme="majorHAnsi" w:cstheme="majorHAnsi"/>
                <w:lang w:val="pt-PT"/>
              </w:rPr>
            </w:pPr>
            <w:r w:rsidRPr="00744328">
              <w:rPr>
                <w:rFonts w:asciiTheme="majorHAnsi" w:hAnsiTheme="majorHAnsi" w:cstheme="majorHAnsi"/>
                <w:lang w:val="pt-PT"/>
              </w:rPr>
              <w:t>Radiação natural (proveniente do solo ou</w:t>
            </w:r>
            <w:r w:rsidRPr="00744328">
              <w:rPr>
                <w:rFonts w:asciiTheme="majorHAnsi" w:hAnsiTheme="majorHAnsi" w:cstheme="majorHAnsi"/>
                <w:color w:val="FF0000"/>
                <w:lang w:val="pt-PT"/>
              </w:rPr>
              <w:t xml:space="preserve"> </w:t>
            </w:r>
            <w:r w:rsidRPr="00744328">
              <w:rPr>
                <w:rFonts w:asciiTheme="majorHAnsi" w:hAnsiTheme="majorHAnsi" w:cstheme="majorHAnsi"/>
                <w:lang w:val="pt-PT"/>
              </w:rPr>
              <w:t>espaço)</w:t>
            </w:r>
          </w:p>
        </w:tc>
        <w:tc>
          <w:tcPr>
            <w:tcW w:w="1288" w:type="pct"/>
            <w:vMerge/>
            <w:tcBorders>
              <w:top w:val="single" w:sz="24" w:space="0" w:color="FFFFFF"/>
              <w:left w:val="single" w:sz="8" w:space="0" w:color="FFFFFF"/>
              <w:bottom w:val="single" w:sz="8" w:space="0" w:color="FFFFFF"/>
              <w:right w:val="single" w:sz="8" w:space="0" w:color="FFFFFF"/>
            </w:tcBorders>
            <w:hideMark/>
          </w:tcPr>
          <w:p w14:paraId="11302479" w14:textId="77777777" w:rsidR="00C23D75" w:rsidRPr="00744328" w:rsidRDefault="00C23D75" w:rsidP="00744328">
            <w:pPr>
              <w:spacing w:after="0"/>
              <w:jc w:val="left"/>
              <w:rPr>
                <w:rFonts w:asciiTheme="majorHAnsi" w:hAnsiTheme="majorHAnsi" w:cstheme="majorHAnsi"/>
                <w:lang w:val="pt-PT"/>
              </w:rPr>
            </w:pPr>
          </w:p>
        </w:tc>
      </w:tr>
      <w:tr w:rsidR="00C23D75" w:rsidRPr="00FB327F" w14:paraId="58B9B0A3" w14:textId="77777777" w:rsidTr="00AB0FA6">
        <w:trPr>
          <w:trHeight w:val="375"/>
        </w:trPr>
        <w:tc>
          <w:tcPr>
            <w:tcW w:w="432"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DFE9C9D" w14:textId="77777777" w:rsidR="00C23D75" w:rsidRPr="00744328" w:rsidRDefault="00C23D75" w:rsidP="00744328">
            <w:pPr>
              <w:spacing w:after="0"/>
              <w:jc w:val="left"/>
              <w:rPr>
                <w:rFonts w:asciiTheme="majorHAnsi" w:hAnsiTheme="majorHAnsi" w:cstheme="majorHAnsi"/>
                <w:lang w:val="pt-PT"/>
              </w:rPr>
            </w:pPr>
            <w:r w:rsidRPr="00744328">
              <w:rPr>
                <w:rFonts w:asciiTheme="majorHAnsi" w:hAnsiTheme="majorHAnsi" w:cstheme="majorHAnsi"/>
                <w:b/>
                <w:bCs/>
                <w:lang w:val="pt-PT"/>
              </w:rPr>
              <w:t>RC7</w:t>
            </w:r>
          </w:p>
        </w:tc>
        <w:tc>
          <w:tcPr>
            <w:tcW w:w="3280" w:type="pct"/>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5BCB333C" w14:textId="2D9B94D5" w:rsidR="00C23D75" w:rsidRPr="00744328" w:rsidRDefault="00C23D75" w:rsidP="00744328">
            <w:pPr>
              <w:spacing w:after="0"/>
              <w:jc w:val="left"/>
              <w:rPr>
                <w:rFonts w:asciiTheme="majorHAnsi" w:hAnsiTheme="majorHAnsi" w:cstheme="majorHAnsi"/>
                <w:lang w:val="pt-PT"/>
              </w:rPr>
            </w:pPr>
            <w:r w:rsidRPr="00744328">
              <w:rPr>
                <w:rFonts w:asciiTheme="majorHAnsi" w:hAnsiTheme="majorHAnsi" w:cstheme="majorHAnsi"/>
                <w:lang w:val="pt-PT"/>
              </w:rPr>
              <w:t>Utilização de radiação ionizante em medicina (diagnóstico e tratamentos)</w:t>
            </w:r>
          </w:p>
        </w:tc>
        <w:tc>
          <w:tcPr>
            <w:tcW w:w="1288" w:type="pct"/>
            <w:vMerge/>
            <w:tcBorders>
              <w:top w:val="single" w:sz="24" w:space="0" w:color="FFFFFF"/>
              <w:left w:val="single" w:sz="8" w:space="0" w:color="FFFFFF"/>
              <w:bottom w:val="single" w:sz="8" w:space="0" w:color="FFFFFF"/>
              <w:right w:val="single" w:sz="8" w:space="0" w:color="FFFFFF"/>
            </w:tcBorders>
            <w:hideMark/>
          </w:tcPr>
          <w:p w14:paraId="1D797CE9" w14:textId="77777777" w:rsidR="00C23D75" w:rsidRPr="00744328" w:rsidRDefault="00C23D75" w:rsidP="00744328">
            <w:pPr>
              <w:spacing w:after="0"/>
              <w:jc w:val="left"/>
              <w:rPr>
                <w:rFonts w:asciiTheme="majorHAnsi" w:hAnsiTheme="majorHAnsi" w:cstheme="majorHAnsi"/>
                <w:lang w:val="pt-PT"/>
              </w:rPr>
            </w:pPr>
          </w:p>
        </w:tc>
      </w:tr>
      <w:tr w:rsidR="002D4371" w:rsidRPr="00FB327F" w14:paraId="3F63DC1C" w14:textId="77777777" w:rsidTr="00AB0FA6">
        <w:trPr>
          <w:trHeight w:val="20"/>
        </w:trPr>
        <w:tc>
          <w:tcPr>
            <w:tcW w:w="432"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66BA4DAE" w14:textId="77777777" w:rsidR="002D4371" w:rsidRPr="00744328" w:rsidRDefault="002D4371" w:rsidP="00744328">
            <w:pPr>
              <w:spacing w:after="0"/>
              <w:jc w:val="left"/>
              <w:rPr>
                <w:rFonts w:asciiTheme="majorHAnsi" w:hAnsiTheme="majorHAnsi" w:cstheme="majorHAnsi"/>
                <w:sz w:val="2"/>
                <w:szCs w:val="2"/>
                <w:lang w:val="pt-PT"/>
              </w:rPr>
            </w:pPr>
          </w:p>
        </w:tc>
        <w:tc>
          <w:tcPr>
            <w:tcW w:w="3280"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tcPr>
          <w:p w14:paraId="1442FEB4" w14:textId="77777777" w:rsidR="002D4371" w:rsidRPr="00744328" w:rsidRDefault="002D4371" w:rsidP="00744328">
            <w:pPr>
              <w:spacing w:after="0"/>
              <w:jc w:val="left"/>
              <w:rPr>
                <w:rFonts w:asciiTheme="majorHAnsi" w:hAnsiTheme="majorHAnsi" w:cstheme="majorHAnsi"/>
                <w:sz w:val="2"/>
                <w:szCs w:val="2"/>
                <w:lang w:val="pt-PT"/>
              </w:rPr>
            </w:pPr>
          </w:p>
        </w:tc>
        <w:tc>
          <w:tcPr>
            <w:tcW w:w="1288" w:type="pct"/>
            <w:vMerge/>
            <w:tcBorders>
              <w:top w:val="single" w:sz="24" w:space="0" w:color="FFFFFF"/>
              <w:left w:val="single" w:sz="8" w:space="0" w:color="FFFFFF"/>
              <w:bottom w:val="single" w:sz="8" w:space="0" w:color="FFFFFF"/>
              <w:right w:val="single" w:sz="8" w:space="0" w:color="FFFFFF"/>
            </w:tcBorders>
            <w:hideMark/>
          </w:tcPr>
          <w:p w14:paraId="693207D8" w14:textId="77777777" w:rsidR="002D4371" w:rsidRPr="00744328" w:rsidRDefault="002D4371" w:rsidP="00744328">
            <w:pPr>
              <w:spacing w:after="0"/>
              <w:jc w:val="left"/>
              <w:rPr>
                <w:rFonts w:asciiTheme="majorHAnsi" w:hAnsiTheme="majorHAnsi" w:cstheme="majorHAnsi"/>
                <w:lang w:val="pt-PT"/>
              </w:rPr>
            </w:pPr>
          </w:p>
        </w:tc>
      </w:tr>
      <w:tr w:rsidR="002D4371" w:rsidRPr="00FB327F" w14:paraId="0FB20256" w14:textId="77777777" w:rsidTr="00AB0FA6">
        <w:trPr>
          <w:trHeight w:val="20"/>
        </w:trPr>
        <w:tc>
          <w:tcPr>
            <w:tcW w:w="432"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74FFF490" w14:textId="77777777" w:rsidR="002D4371" w:rsidRPr="00744328" w:rsidRDefault="002D4371" w:rsidP="00744328">
            <w:pPr>
              <w:spacing w:after="0"/>
              <w:jc w:val="left"/>
              <w:rPr>
                <w:rFonts w:asciiTheme="majorHAnsi" w:hAnsiTheme="majorHAnsi" w:cstheme="majorHAnsi"/>
                <w:sz w:val="2"/>
                <w:szCs w:val="2"/>
                <w:lang w:val="pt-PT"/>
              </w:rPr>
            </w:pPr>
          </w:p>
        </w:tc>
        <w:tc>
          <w:tcPr>
            <w:tcW w:w="3280" w:type="pct"/>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tcPr>
          <w:p w14:paraId="1A5622B7" w14:textId="77777777" w:rsidR="002D4371" w:rsidRPr="00744328" w:rsidRDefault="002D4371" w:rsidP="00744328">
            <w:pPr>
              <w:spacing w:after="0"/>
              <w:jc w:val="left"/>
              <w:rPr>
                <w:rFonts w:asciiTheme="majorHAnsi" w:hAnsiTheme="majorHAnsi" w:cstheme="majorHAnsi"/>
                <w:sz w:val="2"/>
                <w:szCs w:val="2"/>
                <w:lang w:val="pt-PT"/>
              </w:rPr>
            </w:pPr>
          </w:p>
        </w:tc>
        <w:tc>
          <w:tcPr>
            <w:tcW w:w="1288" w:type="pct"/>
            <w:vMerge/>
            <w:tcBorders>
              <w:top w:val="single" w:sz="24" w:space="0" w:color="FFFFFF"/>
              <w:left w:val="single" w:sz="8" w:space="0" w:color="FFFFFF"/>
              <w:bottom w:val="single" w:sz="8" w:space="0" w:color="FFFFFF"/>
              <w:right w:val="single" w:sz="8" w:space="0" w:color="FFFFFF"/>
            </w:tcBorders>
            <w:hideMark/>
          </w:tcPr>
          <w:p w14:paraId="757E7741" w14:textId="77777777" w:rsidR="002D4371" w:rsidRPr="00744328" w:rsidRDefault="002D4371" w:rsidP="00744328">
            <w:pPr>
              <w:spacing w:after="0"/>
              <w:jc w:val="left"/>
              <w:rPr>
                <w:rFonts w:asciiTheme="majorHAnsi" w:hAnsiTheme="majorHAnsi" w:cstheme="majorHAnsi"/>
                <w:lang w:val="pt-PT"/>
              </w:rPr>
            </w:pPr>
          </w:p>
        </w:tc>
      </w:tr>
      <w:tr w:rsidR="002D4371" w:rsidRPr="00FB327F" w14:paraId="76C000AB" w14:textId="77777777" w:rsidTr="00AB0FA6">
        <w:trPr>
          <w:trHeight w:val="20"/>
        </w:trPr>
        <w:tc>
          <w:tcPr>
            <w:tcW w:w="432"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3B104B53" w14:textId="77777777" w:rsidR="002D4371" w:rsidRPr="00744328" w:rsidRDefault="002D4371" w:rsidP="00744328">
            <w:pPr>
              <w:spacing w:after="0"/>
              <w:jc w:val="left"/>
              <w:rPr>
                <w:rFonts w:asciiTheme="majorHAnsi" w:hAnsiTheme="majorHAnsi" w:cstheme="majorHAnsi"/>
                <w:sz w:val="2"/>
                <w:szCs w:val="2"/>
                <w:lang w:val="pt-PT"/>
              </w:rPr>
            </w:pPr>
          </w:p>
        </w:tc>
        <w:tc>
          <w:tcPr>
            <w:tcW w:w="3280"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tcPr>
          <w:p w14:paraId="7B267DD3" w14:textId="77777777" w:rsidR="002D4371" w:rsidRPr="00744328" w:rsidRDefault="002D4371" w:rsidP="00744328">
            <w:pPr>
              <w:spacing w:after="0"/>
              <w:jc w:val="left"/>
              <w:rPr>
                <w:rFonts w:asciiTheme="majorHAnsi" w:hAnsiTheme="majorHAnsi" w:cstheme="majorHAnsi"/>
                <w:sz w:val="2"/>
                <w:szCs w:val="2"/>
                <w:lang w:val="pt-PT"/>
              </w:rPr>
            </w:pPr>
          </w:p>
        </w:tc>
        <w:tc>
          <w:tcPr>
            <w:tcW w:w="1288" w:type="pct"/>
            <w:vMerge/>
            <w:tcBorders>
              <w:top w:val="single" w:sz="24" w:space="0" w:color="FFFFFF"/>
              <w:left w:val="single" w:sz="8" w:space="0" w:color="FFFFFF"/>
              <w:bottom w:val="single" w:sz="8" w:space="0" w:color="FFFFFF"/>
              <w:right w:val="single" w:sz="8" w:space="0" w:color="FFFFFF"/>
            </w:tcBorders>
            <w:hideMark/>
          </w:tcPr>
          <w:p w14:paraId="0EB5FD38" w14:textId="77777777" w:rsidR="002D4371" w:rsidRPr="00744328" w:rsidRDefault="002D4371" w:rsidP="00744328">
            <w:pPr>
              <w:spacing w:after="0"/>
              <w:jc w:val="left"/>
              <w:rPr>
                <w:rFonts w:asciiTheme="majorHAnsi" w:hAnsiTheme="majorHAnsi" w:cstheme="majorHAnsi"/>
                <w:lang w:val="pt-PT"/>
              </w:rPr>
            </w:pPr>
          </w:p>
        </w:tc>
      </w:tr>
      <w:tr w:rsidR="002D5ED7" w:rsidRPr="00744328" w14:paraId="7967C967" w14:textId="77777777" w:rsidTr="00AB0FA6">
        <w:trPr>
          <w:trHeight w:val="436"/>
        </w:trPr>
        <w:tc>
          <w:tcPr>
            <w:tcW w:w="432"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3EE68A38" w14:textId="77777777" w:rsidR="002D5ED7" w:rsidRPr="00744328" w:rsidRDefault="002D5ED7" w:rsidP="00744328">
            <w:pPr>
              <w:spacing w:after="0"/>
              <w:jc w:val="left"/>
              <w:rPr>
                <w:rFonts w:asciiTheme="majorHAnsi" w:hAnsiTheme="majorHAnsi" w:cstheme="majorHAnsi"/>
                <w:lang w:val="en-US"/>
              </w:rPr>
            </w:pPr>
            <w:r w:rsidRPr="00744328">
              <w:rPr>
                <w:rFonts w:asciiTheme="majorHAnsi" w:hAnsiTheme="majorHAnsi" w:cstheme="majorHAnsi"/>
                <w:b/>
                <w:bCs/>
                <w:lang w:val="en-US"/>
              </w:rPr>
              <w:t>RC11</w:t>
            </w:r>
          </w:p>
        </w:tc>
        <w:tc>
          <w:tcPr>
            <w:tcW w:w="3280" w:type="pct"/>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2D5167FA" w14:textId="504BC05E" w:rsidR="002D5ED7" w:rsidRPr="00744328" w:rsidRDefault="002D5ED7" w:rsidP="00744328">
            <w:pPr>
              <w:spacing w:after="0"/>
              <w:jc w:val="left"/>
              <w:rPr>
                <w:rFonts w:asciiTheme="majorHAnsi" w:hAnsiTheme="majorHAnsi" w:cstheme="majorHAnsi"/>
                <w:lang w:val="en-US"/>
              </w:rPr>
            </w:pPr>
            <w:proofErr w:type="spellStart"/>
            <w:r w:rsidRPr="00744328">
              <w:rPr>
                <w:rFonts w:asciiTheme="majorHAnsi" w:hAnsiTheme="majorHAnsi" w:cstheme="majorHAnsi"/>
                <w:lang w:val="en-US"/>
              </w:rPr>
              <w:t>Alterações</w:t>
            </w:r>
            <w:proofErr w:type="spellEnd"/>
            <w:r w:rsidRPr="00744328">
              <w:rPr>
                <w:rFonts w:asciiTheme="majorHAnsi" w:hAnsiTheme="majorHAnsi" w:cstheme="majorHAnsi"/>
                <w:lang w:val="en-US"/>
              </w:rPr>
              <w:t xml:space="preserve"> </w:t>
            </w:r>
            <w:proofErr w:type="spellStart"/>
            <w:r w:rsidRPr="00744328">
              <w:rPr>
                <w:rFonts w:asciiTheme="majorHAnsi" w:hAnsiTheme="majorHAnsi" w:cstheme="majorHAnsi"/>
                <w:lang w:val="en-US"/>
              </w:rPr>
              <w:t>climáticas</w:t>
            </w:r>
            <w:proofErr w:type="spellEnd"/>
          </w:p>
        </w:tc>
        <w:tc>
          <w:tcPr>
            <w:tcW w:w="1288" w:type="pct"/>
            <w:vMerge/>
            <w:tcBorders>
              <w:top w:val="single" w:sz="24" w:space="0" w:color="FFFFFF"/>
              <w:left w:val="single" w:sz="8" w:space="0" w:color="FFFFFF"/>
              <w:bottom w:val="single" w:sz="8" w:space="0" w:color="FFFFFF"/>
              <w:right w:val="single" w:sz="8" w:space="0" w:color="FFFFFF"/>
            </w:tcBorders>
            <w:hideMark/>
          </w:tcPr>
          <w:p w14:paraId="270EAF4C" w14:textId="77777777" w:rsidR="002D5ED7" w:rsidRPr="00744328" w:rsidRDefault="002D5ED7" w:rsidP="00744328">
            <w:pPr>
              <w:spacing w:after="0"/>
              <w:jc w:val="left"/>
              <w:rPr>
                <w:rFonts w:asciiTheme="majorHAnsi" w:hAnsiTheme="majorHAnsi" w:cstheme="majorHAnsi"/>
                <w:lang w:val="en-US"/>
              </w:rPr>
            </w:pPr>
          </w:p>
        </w:tc>
      </w:tr>
      <w:tr w:rsidR="00C23D75" w:rsidRPr="00FB327F" w14:paraId="23C4ACE7" w14:textId="77777777" w:rsidTr="00AB0FA6">
        <w:trPr>
          <w:trHeight w:val="436"/>
        </w:trPr>
        <w:tc>
          <w:tcPr>
            <w:tcW w:w="432"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1DA6699C" w14:textId="77777777" w:rsidR="00C23D75" w:rsidRPr="00744328" w:rsidRDefault="00C23D75" w:rsidP="00744328">
            <w:pPr>
              <w:spacing w:after="0"/>
              <w:jc w:val="left"/>
              <w:rPr>
                <w:rFonts w:asciiTheme="majorHAnsi" w:hAnsiTheme="majorHAnsi" w:cstheme="majorHAnsi"/>
                <w:lang w:val="en-US"/>
              </w:rPr>
            </w:pPr>
            <w:r w:rsidRPr="00744328">
              <w:rPr>
                <w:rFonts w:asciiTheme="majorHAnsi" w:hAnsiTheme="majorHAnsi" w:cstheme="majorHAnsi"/>
                <w:b/>
                <w:bCs/>
                <w:lang w:val="en-US"/>
              </w:rPr>
              <w:t>RC12a</w:t>
            </w:r>
          </w:p>
        </w:tc>
        <w:tc>
          <w:tcPr>
            <w:tcW w:w="3280"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142E3C73" w14:textId="27FBEEB6" w:rsidR="00C23D75" w:rsidRPr="00744328" w:rsidRDefault="00C23D75" w:rsidP="00744328">
            <w:pPr>
              <w:spacing w:after="0"/>
              <w:jc w:val="left"/>
              <w:rPr>
                <w:rFonts w:asciiTheme="majorHAnsi" w:hAnsiTheme="majorHAnsi" w:cstheme="majorHAnsi"/>
                <w:lang w:val="pt-PT"/>
              </w:rPr>
            </w:pPr>
            <w:r w:rsidRPr="00744328">
              <w:rPr>
                <w:rFonts w:asciiTheme="majorHAnsi" w:hAnsiTheme="majorHAnsi" w:cstheme="majorHAnsi"/>
                <w:highlight w:val="yellow"/>
                <w:lang w:val="pt-PT"/>
              </w:rPr>
              <w:t>SPLIT BALLOT:</w:t>
            </w:r>
            <w:r w:rsidRPr="00744328">
              <w:rPr>
                <w:rFonts w:asciiTheme="majorHAnsi" w:hAnsiTheme="majorHAnsi" w:cstheme="majorHAnsi"/>
                <w:lang w:val="pt-PT"/>
              </w:rPr>
              <w:t xml:space="preserve"> Poluição do ar interior devido ao radão</w:t>
            </w:r>
          </w:p>
        </w:tc>
        <w:tc>
          <w:tcPr>
            <w:tcW w:w="1288" w:type="pct"/>
            <w:vMerge/>
            <w:tcBorders>
              <w:top w:val="single" w:sz="24" w:space="0" w:color="FFFFFF"/>
              <w:left w:val="single" w:sz="8" w:space="0" w:color="FFFFFF"/>
              <w:bottom w:val="single" w:sz="8" w:space="0" w:color="FFFFFF"/>
              <w:right w:val="single" w:sz="8" w:space="0" w:color="FFFFFF"/>
            </w:tcBorders>
            <w:hideMark/>
          </w:tcPr>
          <w:p w14:paraId="4CD1B2C9" w14:textId="77777777" w:rsidR="00C23D75" w:rsidRPr="00744328" w:rsidRDefault="00C23D75" w:rsidP="00744328">
            <w:pPr>
              <w:spacing w:after="0"/>
              <w:jc w:val="left"/>
              <w:rPr>
                <w:rFonts w:asciiTheme="majorHAnsi" w:hAnsiTheme="majorHAnsi" w:cstheme="majorHAnsi"/>
                <w:lang w:val="pt-PT"/>
              </w:rPr>
            </w:pPr>
          </w:p>
        </w:tc>
      </w:tr>
      <w:tr w:rsidR="00C23D75" w:rsidRPr="00FB327F" w14:paraId="531483C0" w14:textId="77777777" w:rsidTr="00AB0FA6">
        <w:trPr>
          <w:trHeight w:val="95"/>
        </w:trPr>
        <w:tc>
          <w:tcPr>
            <w:tcW w:w="432"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4B29D244" w14:textId="77777777" w:rsidR="00C23D75" w:rsidRPr="00744328" w:rsidRDefault="00C23D75" w:rsidP="00744328">
            <w:pPr>
              <w:spacing w:after="0"/>
              <w:jc w:val="left"/>
              <w:rPr>
                <w:rFonts w:asciiTheme="majorHAnsi" w:hAnsiTheme="majorHAnsi" w:cstheme="majorHAnsi"/>
                <w:lang w:val="en-US"/>
              </w:rPr>
            </w:pPr>
            <w:r w:rsidRPr="00744328">
              <w:rPr>
                <w:rFonts w:asciiTheme="majorHAnsi" w:hAnsiTheme="majorHAnsi" w:cstheme="majorHAnsi"/>
                <w:b/>
                <w:bCs/>
                <w:lang w:val="en-US"/>
              </w:rPr>
              <w:t>RC12b</w:t>
            </w:r>
          </w:p>
        </w:tc>
        <w:tc>
          <w:tcPr>
            <w:tcW w:w="3280" w:type="pct"/>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1E7444F6" w14:textId="6127FD97" w:rsidR="00C23D75" w:rsidRPr="00744328" w:rsidRDefault="00C23D75" w:rsidP="00744328">
            <w:pPr>
              <w:spacing w:after="0"/>
              <w:jc w:val="left"/>
              <w:rPr>
                <w:rFonts w:asciiTheme="majorHAnsi" w:hAnsiTheme="majorHAnsi" w:cstheme="majorHAnsi"/>
                <w:lang w:val="pt-PT"/>
              </w:rPr>
            </w:pPr>
            <w:r w:rsidRPr="00744328">
              <w:rPr>
                <w:rFonts w:asciiTheme="majorHAnsi" w:hAnsiTheme="majorHAnsi" w:cstheme="majorHAnsi"/>
                <w:highlight w:val="yellow"/>
                <w:lang w:val="pt-PT"/>
              </w:rPr>
              <w:t>SPLIT BALLOT</w:t>
            </w:r>
            <w:r w:rsidRPr="00744328">
              <w:rPr>
                <w:rFonts w:asciiTheme="majorHAnsi" w:hAnsiTheme="majorHAnsi" w:cstheme="majorHAnsi"/>
                <w:lang w:val="pt-PT"/>
              </w:rPr>
              <w:t>: Presença de radão, gás radioativo natural, no ar interior dos edifícios</w:t>
            </w:r>
          </w:p>
        </w:tc>
        <w:tc>
          <w:tcPr>
            <w:tcW w:w="1288" w:type="pct"/>
            <w:vMerge/>
            <w:tcBorders>
              <w:top w:val="single" w:sz="24" w:space="0" w:color="FFFFFF"/>
              <w:left w:val="single" w:sz="8" w:space="0" w:color="FFFFFF"/>
              <w:bottom w:val="single" w:sz="8" w:space="0" w:color="FFFFFF"/>
              <w:right w:val="single" w:sz="8" w:space="0" w:color="FFFFFF"/>
            </w:tcBorders>
            <w:hideMark/>
          </w:tcPr>
          <w:p w14:paraId="6D864511" w14:textId="77777777" w:rsidR="00C23D75" w:rsidRPr="00744328" w:rsidRDefault="00C23D75" w:rsidP="00744328">
            <w:pPr>
              <w:spacing w:after="0"/>
              <w:jc w:val="left"/>
              <w:rPr>
                <w:rFonts w:asciiTheme="majorHAnsi" w:hAnsiTheme="majorHAnsi" w:cstheme="majorHAnsi"/>
                <w:lang w:val="pt-PT"/>
              </w:rPr>
            </w:pPr>
          </w:p>
        </w:tc>
      </w:tr>
      <w:tr w:rsidR="002D5ED7" w:rsidRPr="00FB327F" w14:paraId="5C8769E5" w14:textId="77777777" w:rsidTr="00AB0FA6">
        <w:trPr>
          <w:trHeight w:val="635"/>
        </w:trPr>
        <w:tc>
          <w:tcPr>
            <w:tcW w:w="432"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550F5037" w14:textId="77777777" w:rsidR="002D5ED7" w:rsidRPr="00744328" w:rsidRDefault="002D5ED7" w:rsidP="00744328">
            <w:pPr>
              <w:spacing w:after="0"/>
              <w:jc w:val="left"/>
              <w:rPr>
                <w:rFonts w:asciiTheme="majorHAnsi" w:hAnsiTheme="majorHAnsi" w:cstheme="majorHAnsi"/>
                <w:lang w:val="en-US"/>
              </w:rPr>
            </w:pPr>
            <w:r w:rsidRPr="00744328">
              <w:rPr>
                <w:rFonts w:asciiTheme="majorHAnsi" w:hAnsiTheme="majorHAnsi" w:cstheme="majorHAnsi"/>
                <w:b/>
                <w:bCs/>
                <w:lang w:val="en-US"/>
              </w:rPr>
              <w:t>RC20</w:t>
            </w:r>
          </w:p>
        </w:tc>
        <w:tc>
          <w:tcPr>
            <w:tcW w:w="3280"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4785244C" w14:textId="4E9E19A0" w:rsidR="002D5ED7" w:rsidRPr="00744328" w:rsidRDefault="002D5ED7" w:rsidP="00744328">
            <w:pPr>
              <w:spacing w:after="0"/>
              <w:jc w:val="left"/>
              <w:rPr>
                <w:rFonts w:asciiTheme="majorHAnsi" w:hAnsiTheme="majorHAnsi" w:cstheme="majorHAnsi"/>
                <w:lang w:val="pt-PT"/>
              </w:rPr>
            </w:pPr>
            <w:r w:rsidRPr="00744328">
              <w:rPr>
                <w:rFonts w:asciiTheme="majorHAnsi" w:hAnsiTheme="majorHAnsi" w:cstheme="majorHAnsi"/>
                <w:lang w:val="pt-PT"/>
              </w:rPr>
              <w:t>Utilização de materiais de construção reciclados com baixos níveis de radioatividade</w:t>
            </w:r>
          </w:p>
        </w:tc>
        <w:tc>
          <w:tcPr>
            <w:tcW w:w="1288" w:type="pct"/>
            <w:vMerge/>
            <w:tcBorders>
              <w:top w:val="single" w:sz="24" w:space="0" w:color="FFFFFF"/>
              <w:left w:val="single" w:sz="8" w:space="0" w:color="FFFFFF"/>
              <w:bottom w:val="single" w:sz="8" w:space="0" w:color="FFFFFF"/>
              <w:right w:val="single" w:sz="8" w:space="0" w:color="FFFFFF"/>
            </w:tcBorders>
            <w:hideMark/>
          </w:tcPr>
          <w:p w14:paraId="59CE5B0A" w14:textId="77777777" w:rsidR="002D5ED7" w:rsidRPr="00744328" w:rsidRDefault="002D5ED7" w:rsidP="00744328">
            <w:pPr>
              <w:spacing w:after="0"/>
              <w:jc w:val="left"/>
              <w:rPr>
                <w:rFonts w:asciiTheme="majorHAnsi" w:hAnsiTheme="majorHAnsi" w:cstheme="majorHAnsi"/>
                <w:lang w:val="pt-PT"/>
              </w:rPr>
            </w:pPr>
          </w:p>
        </w:tc>
      </w:tr>
    </w:tbl>
    <w:p w14:paraId="51F6592C" w14:textId="77777777" w:rsidR="002D4371" w:rsidRDefault="002D4371" w:rsidP="00744328">
      <w:pPr>
        <w:spacing w:after="0"/>
        <w:jc w:val="left"/>
        <w:rPr>
          <w:rFonts w:asciiTheme="majorHAnsi" w:hAnsiTheme="majorHAnsi" w:cstheme="majorHAnsi"/>
          <w:lang w:val="pt-PT"/>
        </w:rPr>
      </w:pPr>
    </w:p>
    <w:p w14:paraId="4D6D3F57" w14:textId="77777777" w:rsidR="00454FC9" w:rsidRDefault="00454FC9" w:rsidP="00744328">
      <w:pPr>
        <w:spacing w:after="0"/>
        <w:jc w:val="left"/>
        <w:rPr>
          <w:rFonts w:asciiTheme="majorHAnsi" w:hAnsiTheme="majorHAnsi" w:cstheme="majorHAnsi"/>
          <w:lang w:val="pt-PT"/>
        </w:rPr>
      </w:pPr>
    </w:p>
    <w:p w14:paraId="3CA2A3EB" w14:textId="77777777" w:rsidR="00454FC9" w:rsidRPr="00454FC9" w:rsidRDefault="00454FC9" w:rsidP="00454FC9">
      <w:pPr>
        <w:autoSpaceDE w:val="0"/>
        <w:autoSpaceDN w:val="0"/>
        <w:adjustRightInd w:val="0"/>
        <w:spacing w:before="20" w:line="276" w:lineRule="auto"/>
        <w:rPr>
          <w:rFonts w:cstheme="minorHAnsi"/>
          <w:b/>
          <w:bCs/>
          <w:i/>
          <w:color w:val="4472C4" w:themeColor="accent5"/>
        </w:rPr>
      </w:pPr>
      <w:r w:rsidRPr="00454FC9">
        <w:rPr>
          <w:rFonts w:cstheme="minorHAnsi"/>
          <w:b/>
          <w:bCs/>
          <w:i/>
          <w:color w:val="4472C4" w:themeColor="accent5"/>
        </w:rPr>
        <w:t xml:space="preserve">INTRO: Now we are interested to hear what you think about the following issues: </w:t>
      </w:r>
    </w:p>
    <w:tbl>
      <w:tblPr>
        <w:tblW w:w="9346" w:type="dxa"/>
        <w:tblCellMar>
          <w:left w:w="0" w:type="dxa"/>
          <w:right w:w="0" w:type="dxa"/>
        </w:tblCellMar>
        <w:tblLook w:val="04A0" w:firstRow="1" w:lastRow="0" w:firstColumn="1" w:lastColumn="0" w:noHBand="0" w:noVBand="1"/>
      </w:tblPr>
      <w:tblGrid>
        <w:gridCol w:w="1320"/>
        <w:gridCol w:w="4907"/>
        <w:gridCol w:w="3119"/>
      </w:tblGrid>
      <w:tr w:rsidR="00454FC9" w:rsidRPr="00454FC9" w14:paraId="67BB6111" w14:textId="77777777" w:rsidTr="003D0BBD">
        <w:trPr>
          <w:trHeight w:val="677"/>
        </w:trPr>
        <w:tc>
          <w:tcPr>
            <w:tcW w:w="9346"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40" w:type="dxa"/>
              <w:bottom w:w="0" w:type="dxa"/>
              <w:right w:w="40" w:type="dxa"/>
            </w:tcMar>
            <w:hideMark/>
          </w:tcPr>
          <w:p w14:paraId="46773F12" w14:textId="77777777" w:rsidR="00454FC9" w:rsidRPr="00454FC9" w:rsidRDefault="00454FC9" w:rsidP="003D0BBD">
            <w:pPr>
              <w:rPr>
                <w:color w:val="4472C4" w:themeColor="accent5"/>
                <w:lang w:val="en-US"/>
              </w:rPr>
            </w:pPr>
            <w:r w:rsidRPr="00454FC9">
              <w:rPr>
                <w:b/>
                <w:bCs/>
                <w:color w:val="4472C4" w:themeColor="accent5"/>
              </w:rPr>
              <w:t xml:space="preserve">Radon Awareness/ Salience </w:t>
            </w:r>
            <w:r w:rsidRPr="00454FC9">
              <w:rPr>
                <w:bCs/>
                <w:i/>
                <w:color w:val="4472C4" w:themeColor="accent5"/>
              </w:rPr>
              <w:t>(don’t show this title to respondents)</w:t>
            </w:r>
          </w:p>
        </w:tc>
      </w:tr>
      <w:tr w:rsidR="00454FC9" w:rsidRPr="00454FC9" w14:paraId="6C895B4A" w14:textId="77777777" w:rsidTr="003D0BBD">
        <w:trPr>
          <w:trHeight w:val="1249"/>
        </w:trPr>
        <w:tc>
          <w:tcPr>
            <w:tcW w:w="132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1A87A69D" w14:textId="77777777" w:rsidR="00454FC9" w:rsidRPr="00454FC9" w:rsidRDefault="00454FC9" w:rsidP="003D0BBD">
            <w:pPr>
              <w:rPr>
                <w:color w:val="4472C4" w:themeColor="accent5"/>
                <w:lang w:val="en-US"/>
              </w:rPr>
            </w:pPr>
            <w:r w:rsidRPr="00454FC9">
              <w:rPr>
                <w:b/>
                <w:bCs/>
                <w:color w:val="4472C4" w:themeColor="accent5"/>
                <w:lang w:val="en-US"/>
              </w:rPr>
              <w:t>RA1</w:t>
            </w:r>
          </w:p>
          <w:p w14:paraId="610F9BEA" w14:textId="77777777" w:rsidR="00454FC9" w:rsidRPr="00454FC9" w:rsidRDefault="00454FC9" w:rsidP="003D0BBD">
            <w:pPr>
              <w:rPr>
                <w:color w:val="4472C4" w:themeColor="accent5"/>
                <w:lang w:val="en-US"/>
              </w:rPr>
            </w:pPr>
            <w:r w:rsidRPr="00454FC9">
              <w:rPr>
                <w:b/>
                <w:bCs/>
                <w:color w:val="4472C4" w:themeColor="accent5"/>
                <w:lang w:val="en-US"/>
              </w:rPr>
              <w:t> </w:t>
            </w:r>
          </w:p>
        </w:tc>
        <w:tc>
          <w:tcPr>
            <w:tcW w:w="4907"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2EDD59C5" w14:textId="77777777" w:rsidR="00454FC9" w:rsidRPr="00454FC9" w:rsidRDefault="00454FC9" w:rsidP="003D0BBD">
            <w:pPr>
              <w:rPr>
                <w:color w:val="4472C4" w:themeColor="accent5"/>
                <w:lang w:val="en-US"/>
              </w:rPr>
            </w:pPr>
            <w:r w:rsidRPr="00454FC9">
              <w:rPr>
                <w:color w:val="4472C4" w:themeColor="accent5"/>
                <w:lang w:val="nl-BE"/>
              </w:rPr>
              <w:t>Do you know anything about radon?</w:t>
            </w:r>
          </w:p>
        </w:tc>
        <w:tc>
          <w:tcPr>
            <w:tcW w:w="3119"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7CC99468" w14:textId="77777777" w:rsidR="00454FC9" w:rsidRPr="00454FC9" w:rsidRDefault="00454FC9" w:rsidP="003D0BBD">
            <w:pPr>
              <w:rPr>
                <w:color w:val="4472C4" w:themeColor="accent5"/>
                <w:lang w:val="en-US"/>
              </w:rPr>
            </w:pPr>
            <w:r w:rsidRPr="00454FC9">
              <w:rPr>
                <w:color w:val="4472C4" w:themeColor="accent5"/>
                <w:lang w:val="nl-BE"/>
              </w:rPr>
              <w:t>1.Yes</w:t>
            </w:r>
            <w:r w:rsidRPr="00454FC9">
              <w:rPr>
                <w:color w:val="4472C4" w:themeColor="accent5"/>
                <w:lang w:val="nl-BE"/>
              </w:rPr>
              <w:br/>
              <w:t>2. I have heard something about it</w:t>
            </w:r>
            <w:r w:rsidRPr="00454FC9">
              <w:rPr>
                <w:color w:val="4472C4" w:themeColor="accent5"/>
                <w:lang w:val="nl-BE"/>
              </w:rPr>
              <w:br/>
              <w:t>3. No</w:t>
            </w:r>
          </w:p>
          <w:p w14:paraId="5C4F62AD" w14:textId="77777777" w:rsidR="00454FC9" w:rsidRPr="00454FC9" w:rsidRDefault="00454FC9" w:rsidP="003D0BBD">
            <w:pPr>
              <w:rPr>
                <w:color w:val="4472C4" w:themeColor="accent5"/>
                <w:lang w:val="en-US"/>
              </w:rPr>
            </w:pPr>
            <w:r w:rsidRPr="00454FC9">
              <w:rPr>
                <w:color w:val="4472C4" w:themeColor="accent5"/>
                <w:lang w:val="nl-BE"/>
              </w:rPr>
              <w:t>9. I don’t know/NA</w:t>
            </w:r>
          </w:p>
        </w:tc>
      </w:tr>
      <w:tr w:rsidR="00454FC9" w:rsidRPr="00454FC9" w14:paraId="3001BF9A" w14:textId="77777777" w:rsidTr="003D0BBD">
        <w:trPr>
          <w:trHeight w:val="1249"/>
        </w:trPr>
        <w:tc>
          <w:tcPr>
            <w:tcW w:w="132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tcPr>
          <w:p w14:paraId="6C801AEB" w14:textId="77777777" w:rsidR="00454FC9" w:rsidRPr="00454FC9" w:rsidRDefault="00454FC9" w:rsidP="003D0BBD">
            <w:pPr>
              <w:rPr>
                <w:b/>
                <w:bCs/>
                <w:color w:val="4472C4" w:themeColor="accent5"/>
                <w:lang w:val="en-US"/>
              </w:rPr>
            </w:pPr>
            <w:r w:rsidRPr="00454FC9">
              <w:rPr>
                <w:b/>
                <w:bCs/>
                <w:color w:val="4472C4" w:themeColor="accent5"/>
                <w:lang w:val="en-US"/>
              </w:rPr>
              <w:t>SALI1</w:t>
            </w:r>
          </w:p>
          <w:p w14:paraId="09959F16" w14:textId="77777777" w:rsidR="00454FC9" w:rsidRPr="00454FC9" w:rsidRDefault="00454FC9" w:rsidP="003D0BBD">
            <w:pPr>
              <w:rPr>
                <w:b/>
                <w:bCs/>
                <w:color w:val="4472C4" w:themeColor="accent5"/>
                <w:lang w:val="en-US"/>
              </w:rPr>
            </w:pPr>
          </w:p>
        </w:tc>
        <w:tc>
          <w:tcPr>
            <w:tcW w:w="4907"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tcPr>
          <w:p w14:paraId="4C04D041" w14:textId="77777777" w:rsidR="00454FC9" w:rsidRPr="00454FC9" w:rsidRDefault="00454FC9" w:rsidP="003D0BBD">
            <w:pPr>
              <w:rPr>
                <w:color w:val="4472C4" w:themeColor="accent5"/>
                <w:lang w:val="en-US"/>
              </w:rPr>
            </w:pPr>
            <w:r w:rsidRPr="00454FC9">
              <w:rPr>
                <w:color w:val="4472C4" w:themeColor="accent5"/>
                <w:lang w:val="en-US"/>
              </w:rPr>
              <w:t>I haven't paid much attention to radon because there are more important things to deal with.</w:t>
            </w:r>
          </w:p>
          <w:p w14:paraId="6FB62F78" w14:textId="77777777" w:rsidR="00454FC9" w:rsidRPr="00454FC9" w:rsidRDefault="00454FC9" w:rsidP="003D0BBD">
            <w:pPr>
              <w:rPr>
                <w:color w:val="4472C4" w:themeColor="accent5"/>
                <w:lang w:val="nl-BE"/>
              </w:rPr>
            </w:pPr>
          </w:p>
        </w:tc>
        <w:tc>
          <w:tcPr>
            <w:tcW w:w="3119"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tcPr>
          <w:p w14:paraId="3B47F0FA" w14:textId="77777777" w:rsidR="00454FC9" w:rsidRPr="00454FC9" w:rsidRDefault="00454FC9" w:rsidP="003D0BBD">
            <w:pPr>
              <w:rPr>
                <w:color w:val="4472C4" w:themeColor="accent5"/>
                <w:lang w:val="nl-BE"/>
              </w:rPr>
            </w:pPr>
            <w:r w:rsidRPr="00454FC9">
              <w:rPr>
                <w:color w:val="4472C4" w:themeColor="accent5"/>
                <w:lang w:val="nl-BE"/>
              </w:rPr>
              <w:t>1. Strongly Disagree</w:t>
            </w:r>
          </w:p>
          <w:p w14:paraId="51F46D54" w14:textId="77777777" w:rsidR="00454FC9" w:rsidRPr="00454FC9" w:rsidRDefault="00454FC9" w:rsidP="003D0BBD">
            <w:pPr>
              <w:rPr>
                <w:color w:val="4472C4" w:themeColor="accent5"/>
                <w:lang w:val="nl-BE"/>
              </w:rPr>
            </w:pPr>
            <w:r w:rsidRPr="00454FC9">
              <w:rPr>
                <w:color w:val="4472C4" w:themeColor="accent5"/>
                <w:lang w:val="nl-BE"/>
              </w:rPr>
              <w:t>2. Disagree</w:t>
            </w:r>
          </w:p>
          <w:p w14:paraId="2913066F" w14:textId="77777777" w:rsidR="00454FC9" w:rsidRPr="00454FC9" w:rsidRDefault="00454FC9" w:rsidP="003D0BBD">
            <w:pPr>
              <w:rPr>
                <w:color w:val="4472C4" w:themeColor="accent5"/>
                <w:lang w:val="nl-BE"/>
              </w:rPr>
            </w:pPr>
            <w:r w:rsidRPr="00454FC9">
              <w:rPr>
                <w:color w:val="4472C4" w:themeColor="accent5"/>
                <w:lang w:val="nl-BE"/>
              </w:rPr>
              <w:t>3. Neither agree, nor disagree</w:t>
            </w:r>
          </w:p>
          <w:p w14:paraId="59EA9EC6" w14:textId="77777777" w:rsidR="00454FC9" w:rsidRPr="00454FC9" w:rsidRDefault="00454FC9" w:rsidP="003D0BBD">
            <w:pPr>
              <w:rPr>
                <w:color w:val="4472C4" w:themeColor="accent5"/>
                <w:lang w:val="nl-BE"/>
              </w:rPr>
            </w:pPr>
            <w:r w:rsidRPr="00454FC9">
              <w:rPr>
                <w:color w:val="4472C4" w:themeColor="accent5"/>
                <w:lang w:val="nl-BE"/>
              </w:rPr>
              <w:t>4. Agree</w:t>
            </w:r>
          </w:p>
          <w:p w14:paraId="18D9F297" w14:textId="77777777" w:rsidR="00454FC9" w:rsidRPr="00454FC9" w:rsidRDefault="00454FC9" w:rsidP="003D0BBD">
            <w:pPr>
              <w:rPr>
                <w:color w:val="4472C4" w:themeColor="accent5"/>
                <w:lang w:val="nl-BE"/>
              </w:rPr>
            </w:pPr>
            <w:r w:rsidRPr="00454FC9">
              <w:rPr>
                <w:color w:val="4472C4" w:themeColor="accent5"/>
                <w:lang w:val="nl-BE"/>
              </w:rPr>
              <w:t>5. Strongly Agree</w:t>
            </w:r>
          </w:p>
          <w:p w14:paraId="7C3C4A77" w14:textId="77777777" w:rsidR="00454FC9" w:rsidRPr="00454FC9" w:rsidRDefault="00454FC9" w:rsidP="003D0BBD">
            <w:pPr>
              <w:rPr>
                <w:color w:val="4472C4" w:themeColor="accent5"/>
                <w:lang w:val="nl-BE"/>
              </w:rPr>
            </w:pPr>
            <w:r w:rsidRPr="00454FC9">
              <w:rPr>
                <w:color w:val="4472C4" w:themeColor="accent5"/>
                <w:lang w:val="nl-BE"/>
              </w:rPr>
              <w:t>9. I don't know/NA</w:t>
            </w:r>
          </w:p>
        </w:tc>
      </w:tr>
      <w:tr w:rsidR="00454FC9" w:rsidRPr="00454FC9" w14:paraId="62646C8A" w14:textId="77777777" w:rsidTr="003D0BBD">
        <w:trPr>
          <w:trHeight w:val="872"/>
        </w:trPr>
        <w:tc>
          <w:tcPr>
            <w:tcW w:w="1320"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4E2040E6" w14:textId="77777777" w:rsidR="00454FC9" w:rsidRPr="00454FC9" w:rsidRDefault="00454FC9" w:rsidP="003D0BBD">
            <w:pPr>
              <w:rPr>
                <w:color w:val="4472C4" w:themeColor="accent5"/>
                <w:lang w:val="en-US"/>
              </w:rPr>
            </w:pPr>
            <w:r w:rsidRPr="00454FC9">
              <w:rPr>
                <w:b/>
                <w:bCs/>
                <w:color w:val="4472C4" w:themeColor="accent5"/>
                <w:lang w:val="en-US"/>
              </w:rPr>
              <w:t>RA1bis</w:t>
            </w:r>
          </w:p>
        </w:tc>
        <w:tc>
          <w:tcPr>
            <w:tcW w:w="4907"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46669C1C" w14:textId="77777777" w:rsidR="00454FC9" w:rsidRPr="00454FC9" w:rsidRDefault="00454FC9" w:rsidP="003D0BBD">
            <w:pPr>
              <w:rPr>
                <w:color w:val="4472C4" w:themeColor="accent5"/>
                <w:lang w:val="en-US"/>
              </w:rPr>
            </w:pPr>
            <w:r w:rsidRPr="00454FC9">
              <w:rPr>
                <w:color w:val="4472C4" w:themeColor="accent5"/>
                <w:lang w:val="fr-FR"/>
              </w:rPr>
              <w:t xml:space="preserve">IF RA1 = 1 or 2: Can </w:t>
            </w:r>
            <w:proofErr w:type="spellStart"/>
            <w:r w:rsidRPr="00454FC9">
              <w:rPr>
                <w:color w:val="4472C4" w:themeColor="accent5"/>
                <w:lang w:val="fr-FR"/>
              </w:rPr>
              <w:t>you</w:t>
            </w:r>
            <w:proofErr w:type="spellEnd"/>
            <w:r w:rsidRPr="00454FC9">
              <w:rPr>
                <w:color w:val="4472C4" w:themeColor="accent5"/>
                <w:lang w:val="fr-FR"/>
              </w:rPr>
              <w:t xml:space="preserve"> </w:t>
            </w:r>
            <w:proofErr w:type="spellStart"/>
            <w:r w:rsidRPr="00454FC9">
              <w:rPr>
                <w:color w:val="4472C4" w:themeColor="accent5"/>
                <w:lang w:val="fr-FR"/>
              </w:rPr>
              <w:t>describe</w:t>
            </w:r>
            <w:proofErr w:type="spellEnd"/>
            <w:r w:rsidRPr="00454FC9">
              <w:rPr>
                <w:color w:val="4472C4" w:themeColor="accent5"/>
                <w:lang w:val="fr-FR"/>
              </w:rPr>
              <w:t xml:space="preserve"> in a few </w:t>
            </w:r>
            <w:proofErr w:type="spellStart"/>
            <w:r w:rsidRPr="00454FC9">
              <w:rPr>
                <w:color w:val="4472C4" w:themeColor="accent5"/>
                <w:lang w:val="fr-FR"/>
              </w:rPr>
              <w:t>words</w:t>
            </w:r>
            <w:proofErr w:type="spellEnd"/>
            <w:r w:rsidRPr="00454FC9">
              <w:rPr>
                <w:color w:val="4472C4" w:themeColor="accent5"/>
                <w:lang w:val="fr-FR"/>
              </w:rPr>
              <w:t xml:space="preserve"> </w:t>
            </w:r>
            <w:proofErr w:type="spellStart"/>
            <w:r w:rsidRPr="00454FC9">
              <w:rPr>
                <w:color w:val="4472C4" w:themeColor="accent5"/>
                <w:lang w:val="fr-FR"/>
              </w:rPr>
              <w:t>what</w:t>
            </w:r>
            <w:proofErr w:type="spellEnd"/>
            <w:r w:rsidRPr="00454FC9">
              <w:rPr>
                <w:color w:val="4472C4" w:themeColor="accent5"/>
                <w:lang w:val="fr-FR"/>
              </w:rPr>
              <w:t xml:space="preserve"> </w:t>
            </w:r>
            <w:proofErr w:type="spellStart"/>
            <w:r w:rsidRPr="00454FC9">
              <w:rPr>
                <w:color w:val="4472C4" w:themeColor="accent5"/>
                <w:lang w:val="fr-FR"/>
              </w:rPr>
              <w:t>you</w:t>
            </w:r>
            <w:proofErr w:type="spellEnd"/>
            <w:r w:rsidRPr="00454FC9">
              <w:rPr>
                <w:color w:val="4472C4" w:themeColor="accent5"/>
                <w:lang w:val="fr-FR"/>
              </w:rPr>
              <w:t xml:space="preserve"> have </w:t>
            </w:r>
            <w:proofErr w:type="spellStart"/>
            <w:r w:rsidRPr="00454FC9">
              <w:rPr>
                <w:color w:val="4472C4" w:themeColor="accent5"/>
                <w:lang w:val="fr-FR"/>
              </w:rPr>
              <w:t>heard</w:t>
            </w:r>
            <w:proofErr w:type="spellEnd"/>
            <w:r w:rsidRPr="00454FC9">
              <w:rPr>
                <w:color w:val="4472C4" w:themeColor="accent5"/>
                <w:lang w:val="fr-FR"/>
              </w:rPr>
              <w:t xml:space="preserve"> about radon? </w:t>
            </w:r>
          </w:p>
        </w:tc>
        <w:tc>
          <w:tcPr>
            <w:tcW w:w="3119"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697FAEDE" w14:textId="77777777" w:rsidR="00454FC9" w:rsidRPr="00454FC9" w:rsidRDefault="00454FC9" w:rsidP="003D0BBD">
            <w:pPr>
              <w:rPr>
                <w:color w:val="4472C4" w:themeColor="accent5"/>
                <w:lang w:val="en-US"/>
              </w:rPr>
            </w:pPr>
            <w:r w:rsidRPr="00454FC9">
              <w:rPr>
                <w:color w:val="4472C4" w:themeColor="accent5"/>
              </w:rPr>
              <w:t xml:space="preserve">… [Open] </w:t>
            </w:r>
          </w:p>
        </w:tc>
      </w:tr>
      <w:tr w:rsidR="00454FC9" w:rsidRPr="00454FC9" w14:paraId="055E8425" w14:textId="77777777" w:rsidTr="003D0BBD">
        <w:trPr>
          <w:trHeight w:val="2233"/>
        </w:trPr>
        <w:tc>
          <w:tcPr>
            <w:tcW w:w="1320"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41A4C792" w14:textId="77777777" w:rsidR="00454FC9" w:rsidRPr="00454FC9" w:rsidRDefault="00454FC9" w:rsidP="003D0BBD">
            <w:pPr>
              <w:rPr>
                <w:color w:val="4472C4" w:themeColor="accent5"/>
                <w:lang w:val="en-US"/>
              </w:rPr>
            </w:pPr>
            <w:r w:rsidRPr="00454FC9">
              <w:rPr>
                <w:b/>
                <w:bCs/>
                <w:color w:val="4472C4" w:themeColor="accent5"/>
                <w:lang w:val="nl-BE"/>
              </w:rPr>
              <w:lastRenderedPageBreak/>
              <w:t>RA1.a</w:t>
            </w:r>
          </w:p>
        </w:tc>
        <w:tc>
          <w:tcPr>
            <w:tcW w:w="4907"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6988F2EB" w14:textId="77777777" w:rsidR="00454FC9" w:rsidRPr="00454FC9" w:rsidRDefault="00454FC9" w:rsidP="003D0BBD">
            <w:pPr>
              <w:rPr>
                <w:color w:val="4472C4" w:themeColor="accent5"/>
                <w:lang w:val="en-US"/>
              </w:rPr>
            </w:pPr>
            <w:r w:rsidRPr="00454FC9">
              <w:rPr>
                <w:color w:val="4472C4" w:themeColor="accent5"/>
                <w:lang w:val="en-US"/>
              </w:rPr>
              <w:t>How confident are you in your knowledge related to radon?</w:t>
            </w:r>
          </w:p>
        </w:tc>
        <w:tc>
          <w:tcPr>
            <w:tcW w:w="3119"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45DC1B21" w14:textId="77777777" w:rsidR="00454FC9" w:rsidRPr="00454FC9" w:rsidRDefault="00454FC9" w:rsidP="003D0BBD">
            <w:pPr>
              <w:rPr>
                <w:color w:val="4472C4" w:themeColor="accent5"/>
                <w:lang w:val="en-US"/>
              </w:rPr>
            </w:pPr>
            <w:r w:rsidRPr="00454FC9">
              <w:rPr>
                <w:color w:val="4472C4" w:themeColor="accent5"/>
                <w:lang w:val="fr-FR"/>
              </w:rPr>
              <w:t>1. Not at all confident</w:t>
            </w:r>
          </w:p>
          <w:p w14:paraId="2809A133" w14:textId="77777777" w:rsidR="00454FC9" w:rsidRPr="00454FC9" w:rsidRDefault="00454FC9" w:rsidP="003D0BBD">
            <w:pPr>
              <w:rPr>
                <w:color w:val="4472C4" w:themeColor="accent5"/>
                <w:lang w:val="en-US"/>
              </w:rPr>
            </w:pPr>
            <w:r w:rsidRPr="00454FC9">
              <w:rPr>
                <w:color w:val="4472C4" w:themeColor="accent5"/>
                <w:lang w:val="fr-FR"/>
              </w:rPr>
              <w:t xml:space="preserve">2. </w:t>
            </w:r>
            <w:proofErr w:type="spellStart"/>
            <w:r w:rsidRPr="00454FC9">
              <w:rPr>
                <w:color w:val="4472C4" w:themeColor="accent5"/>
                <w:lang w:val="fr-FR"/>
              </w:rPr>
              <w:t>Somewhat</w:t>
            </w:r>
            <w:proofErr w:type="spellEnd"/>
            <w:r w:rsidRPr="00454FC9">
              <w:rPr>
                <w:color w:val="4472C4" w:themeColor="accent5"/>
                <w:lang w:val="fr-FR"/>
              </w:rPr>
              <w:t xml:space="preserve"> confident</w:t>
            </w:r>
          </w:p>
          <w:p w14:paraId="1479DDB3" w14:textId="77777777" w:rsidR="00454FC9" w:rsidRPr="00454FC9" w:rsidRDefault="00454FC9" w:rsidP="003D0BBD">
            <w:pPr>
              <w:rPr>
                <w:color w:val="4472C4" w:themeColor="accent5"/>
                <w:lang w:val="en-US"/>
              </w:rPr>
            </w:pPr>
            <w:r w:rsidRPr="00454FC9">
              <w:rPr>
                <w:color w:val="4472C4" w:themeColor="accent5"/>
              </w:rPr>
              <w:t>3. Moderately confident</w:t>
            </w:r>
          </w:p>
          <w:p w14:paraId="223ACA09" w14:textId="77777777" w:rsidR="00454FC9" w:rsidRPr="00454FC9" w:rsidRDefault="00454FC9" w:rsidP="003D0BBD">
            <w:pPr>
              <w:rPr>
                <w:color w:val="4472C4" w:themeColor="accent5"/>
                <w:lang w:val="en-US"/>
              </w:rPr>
            </w:pPr>
            <w:r w:rsidRPr="00454FC9">
              <w:rPr>
                <w:color w:val="4472C4" w:themeColor="accent5"/>
              </w:rPr>
              <w:t xml:space="preserve">4. Quite confident </w:t>
            </w:r>
          </w:p>
          <w:p w14:paraId="446582FA" w14:textId="77777777" w:rsidR="00454FC9" w:rsidRPr="00454FC9" w:rsidRDefault="00454FC9" w:rsidP="003D0BBD">
            <w:pPr>
              <w:rPr>
                <w:color w:val="4472C4" w:themeColor="accent5"/>
                <w:lang w:val="en-US"/>
              </w:rPr>
            </w:pPr>
            <w:r w:rsidRPr="00454FC9">
              <w:rPr>
                <w:color w:val="4472C4" w:themeColor="accent5"/>
              </w:rPr>
              <w:t>5. Highly confident</w:t>
            </w:r>
          </w:p>
        </w:tc>
      </w:tr>
    </w:tbl>
    <w:p w14:paraId="7323CDA3" w14:textId="77777777" w:rsidR="00454FC9" w:rsidRPr="00454FC9" w:rsidRDefault="00454FC9" w:rsidP="00744328">
      <w:pPr>
        <w:spacing w:after="0"/>
        <w:jc w:val="left"/>
        <w:rPr>
          <w:rFonts w:asciiTheme="majorHAnsi" w:hAnsiTheme="majorHAnsi" w:cstheme="majorHAnsi"/>
        </w:rPr>
      </w:pPr>
    </w:p>
    <w:p w14:paraId="72C7C4CC" w14:textId="511264F2" w:rsidR="009C4B3C" w:rsidRPr="00744328" w:rsidRDefault="009C4B3C" w:rsidP="00744328">
      <w:pPr>
        <w:autoSpaceDE w:val="0"/>
        <w:autoSpaceDN w:val="0"/>
        <w:adjustRightInd w:val="0"/>
        <w:spacing w:before="20" w:after="0" w:line="276" w:lineRule="auto"/>
        <w:jc w:val="left"/>
        <w:rPr>
          <w:rFonts w:asciiTheme="majorHAnsi" w:hAnsiTheme="majorHAnsi" w:cstheme="majorHAnsi"/>
          <w:b/>
          <w:bCs/>
          <w:i/>
          <w:lang w:val="pt-PT"/>
        </w:rPr>
      </w:pPr>
      <w:r w:rsidRPr="00AB0FA6">
        <w:rPr>
          <w:rFonts w:asciiTheme="majorHAnsi" w:hAnsiTheme="majorHAnsi" w:cstheme="majorHAnsi"/>
          <w:bCs/>
          <w:lang w:val="pt-PT"/>
        </w:rPr>
        <w:t>INTRO</w:t>
      </w:r>
      <w:r w:rsidRPr="00AB0FA6">
        <w:rPr>
          <w:rFonts w:asciiTheme="majorHAnsi" w:hAnsiTheme="majorHAnsi" w:cstheme="majorHAnsi"/>
          <w:bCs/>
          <w:i/>
          <w:lang w:val="pt-PT"/>
        </w:rPr>
        <w:t>:</w:t>
      </w:r>
      <w:r w:rsidRPr="00744328">
        <w:rPr>
          <w:rFonts w:asciiTheme="majorHAnsi" w:hAnsiTheme="majorHAnsi" w:cstheme="majorHAnsi"/>
          <w:b/>
          <w:bCs/>
          <w:i/>
          <w:lang w:val="pt-PT"/>
        </w:rPr>
        <w:t xml:space="preserve"> </w:t>
      </w:r>
      <w:r w:rsidR="00D77EEE" w:rsidRPr="00744328">
        <w:rPr>
          <w:rFonts w:asciiTheme="majorHAnsi" w:hAnsiTheme="majorHAnsi" w:cstheme="majorHAnsi"/>
          <w:b/>
          <w:bCs/>
          <w:i/>
          <w:lang w:val="pt-PT"/>
        </w:rPr>
        <w:t>Estamos agora interessados em saber o que pensa sobre os seguintes assuntos:</w:t>
      </w:r>
      <w:r w:rsidRPr="00744328">
        <w:rPr>
          <w:rFonts w:asciiTheme="majorHAnsi" w:hAnsiTheme="majorHAnsi" w:cstheme="majorHAnsi"/>
          <w:b/>
          <w:bCs/>
          <w:i/>
          <w:lang w:val="pt-PT"/>
        </w:rPr>
        <w:t xml:space="preserve"> </w:t>
      </w:r>
    </w:p>
    <w:tbl>
      <w:tblPr>
        <w:tblW w:w="5030" w:type="pct"/>
        <w:tblLayout w:type="fixed"/>
        <w:tblCellMar>
          <w:left w:w="0" w:type="dxa"/>
          <w:right w:w="0" w:type="dxa"/>
        </w:tblCellMar>
        <w:tblLook w:val="04A0" w:firstRow="1" w:lastRow="0" w:firstColumn="1" w:lastColumn="0" w:noHBand="0" w:noVBand="1"/>
      </w:tblPr>
      <w:tblGrid>
        <w:gridCol w:w="698"/>
        <w:gridCol w:w="5955"/>
        <w:gridCol w:w="3131"/>
      </w:tblGrid>
      <w:tr w:rsidR="0068707B" w:rsidRPr="00FB327F" w14:paraId="47794492" w14:textId="77777777" w:rsidTr="00C23D75">
        <w:trPr>
          <w:trHeight w:val="677"/>
        </w:trPr>
        <w:tc>
          <w:tcPr>
            <w:tcW w:w="5000" w:type="pct"/>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40" w:type="dxa"/>
              <w:bottom w:w="0" w:type="dxa"/>
              <w:right w:w="40" w:type="dxa"/>
            </w:tcMar>
            <w:hideMark/>
          </w:tcPr>
          <w:p w14:paraId="74D5C1D0" w14:textId="43E967CD" w:rsidR="0068707B" w:rsidRPr="00744328" w:rsidRDefault="004B486D" w:rsidP="00F53F2C">
            <w:pPr>
              <w:spacing w:after="0"/>
              <w:jc w:val="left"/>
              <w:rPr>
                <w:rFonts w:asciiTheme="majorHAnsi" w:hAnsiTheme="majorHAnsi" w:cstheme="majorHAnsi"/>
                <w:lang w:val="pt-PT"/>
              </w:rPr>
            </w:pPr>
            <w:proofErr w:type="spellStart"/>
            <w:r w:rsidRPr="004B486D">
              <w:rPr>
                <w:rFonts w:asciiTheme="majorHAnsi" w:hAnsiTheme="majorHAnsi" w:cstheme="majorHAnsi"/>
                <w:b/>
                <w:bCs/>
                <w:lang w:val="pt-PT"/>
              </w:rPr>
              <w:t>Radon</w:t>
            </w:r>
            <w:proofErr w:type="spellEnd"/>
            <w:r w:rsidRPr="004B486D">
              <w:rPr>
                <w:rFonts w:asciiTheme="majorHAnsi" w:hAnsiTheme="majorHAnsi" w:cstheme="majorHAnsi"/>
                <w:b/>
                <w:bCs/>
                <w:lang w:val="pt-PT"/>
              </w:rPr>
              <w:t xml:space="preserve"> </w:t>
            </w:r>
            <w:proofErr w:type="spellStart"/>
            <w:r w:rsidRPr="004B486D">
              <w:rPr>
                <w:rFonts w:asciiTheme="majorHAnsi" w:hAnsiTheme="majorHAnsi" w:cstheme="majorHAnsi"/>
                <w:b/>
                <w:bCs/>
                <w:lang w:val="pt-PT"/>
              </w:rPr>
              <w:t>Awareness</w:t>
            </w:r>
            <w:proofErr w:type="spellEnd"/>
            <w:r w:rsidRPr="004B486D">
              <w:rPr>
                <w:rFonts w:asciiTheme="majorHAnsi" w:hAnsiTheme="majorHAnsi" w:cstheme="majorHAnsi"/>
                <w:b/>
                <w:bCs/>
                <w:lang w:val="pt-PT"/>
              </w:rPr>
              <w:t xml:space="preserve">/ </w:t>
            </w:r>
            <w:proofErr w:type="spellStart"/>
            <w:r w:rsidRPr="004B486D">
              <w:rPr>
                <w:rFonts w:asciiTheme="majorHAnsi" w:hAnsiTheme="majorHAnsi" w:cstheme="majorHAnsi"/>
                <w:b/>
                <w:bCs/>
                <w:lang w:val="pt-PT"/>
              </w:rPr>
              <w:t>Salience</w:t>
            </w:r>
            <w:proofErr w:type="spellEnd"/>
            <w:r w:rsidRPr="004B486D">
              <w:rPr>
                <w:rFonts w:asciiTheme="majorHAnsi" w:hAnsiTheme="majorHAnsi" w:cstheme="majorHAnsi"/>
                <w:b/>
                <w:bCs/>
                <w:lang w:val="pt-PT"/>
              </w:rPr>
              <w:t xml:space="preserve"> </w:t>
            </w:r>
            <w:r w:rsidR="001857CD" w:rsidRPr="00744328">
              <w:rPr>
                <w:rFonts w:asciiTheme="majorHAnsi" w:hAnsiTheme="majorHAnsi" w:cstheme="majorHAnsi"/>
                <w:bCs/>
                <w:i/>
                <w:lang w:val="pt-PT"/>
              </w:rPr>
              <w:t>(não mostrar o título aos participantes)</w:t>
            </w:r>
          </w:p>
        </w:tc>
      </w:tr>
      <w:tr w:rsidR="0068707B" w:rsidRPr="00FB327F" w14:paraId="79C10788" w14:textId="77777777" w:rsidTr="00744328">
        <w:trPr>
          <w:trHeight w:val="719"/>
        </w:trPr>
        <w:tc>
          <w:tcPr>
            <w:tcW w:w="357" w:type="pct"/>
            <w:tcBorders>
              <w:top w:val="single" w:sz="24"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12486032" w14:textId="77777777" w:rsidR="0068707B" w:rsidRPr="00744328" w:rsidRDefault="0068707B"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RA1</w:t>
            </w:r>
          </w:p>
          <w:p w14:paraId="7D9F18C1" w14:textId="77777777" w:rsidR="0068707B" w:rsidRPr="00744328" w:rsidRDefault="0068707B" w:rsidP="00744328">
            <w:pPr>
              <w:spacing w:after="0"/>
              <w:jc w:val="left"/>
              <w:rPr>
                <w:rFonts w:asciiTheme="majorHAnsi" w:hAnsiTheme="majorHAnsi" w:cstheme="majorHAnsi"/>
                <w:lang w:val="en-US"/>
              </w:rPr>
            </w:pPr>
            <w:r w:rsidRPr="00744328">
              <w:rPr>
                <w:rFonts w:asciiTheme="majorHAnsi" w:hAnsiTheme="majorHAnsi" w:cstheme="majorHAnsi"/>
                <w:b/>
                <w:bCs/>
                <w:lang w:val="en-US"/>
              </w:rPr>
              <w:t> </w:t>
            </w:r>
          </w:p>
        </w:tc>
        <w:tc>
          <w:tcPr>
            <w:tcW w:w="3043" w:type="pct"/>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5B85A5F6" w14:textId="31BAF7D5" w:rsidR="0068707B" w:rsidRPr="00744328" w:rsidRDefault="00D77EEE" w:rsidP="00744328">
            <w:pPr>
              <w:spacing w:after="0"/>
              <w:jc w:val="left"/>
              <w:rPr>
                <w:rFonts w:asciiTheme="majorHAnsi" w:hAnsiTheme="majorHAnsi" w:cstheme="majorHAnsi"/>
                <w:lang w:val="pt-PT"/>
              </w:rPr>
            </w:pPr>
            <w:r w:rsidRPr="00744328">
              <w:rPr>
                <w:rFonts w:asciiTheme="majorHAnsi" w:hAnsiTheme="majorHAnsi" w:cstheme="majorHAnsi"/>
                <w:lang w:val="nl-BE"/>
              </w:rPr>
              <w:t>Sabe alguma coisa sobre radão?</w:t>
            </w:r>
          </w:p>
        </w:tc>
        <w:tc>
          <w:tcPr>
            <w:tcW w:w="1600" w:type="pct"/>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0BE17ADC" w14:textId="77777777" w:rsidR="00C23D75" w:rsidRPr="00744328" w:rsidRDefault="000811A5" w:rsidP="00744328">
            <w:pPr>
              <w:spacing w:after="0" w:line="240" w:lineRule="auto"/>
              <w:jc w:val="left"/>
              <w:rPr>
                <w:rFonts w:asciiTheme="majorHAnsi" w:hAnsiTheme="majorHAnsi" w:cstheme="majorHAnsi"/>
                <w:lang w:val="nl-BE"/>
              </w:rPr>
            </w:pPr>
            <w:r w:rsidRPr="00744328">
              <w:rPr>
                <w:rFonts w:asciiTheme="majorHAnsi" w:hAnsiTheme="majorHAnsi" w:cstheme="majorHAnsi"/>
                <w:lang w:val="nl-BE"/>
              </w:rPr>
              <w:t>1.</w:t>
            </w:r>
            <w:r w:rsidR="00D77EEE" w:rsidRPr="00744328">
              <w:rPr>
                <w:rFonts w:asciiTheme="majorHAnsi" w:hAnsiTheme="majorHAnsi" w:cstheme="majorHAnsi"/>
                <w:lang w:val="nl-BE"/>
              </w:rPr>
              <w:t xml:space="preserve"> Sim</w:t>
            </w:r>
            <w:r w:rsidR="0068707B" w:rsidRPr="00744328">
              <w:rPr>
                <w:rFonts w:asciiTheme="majorHAnsi" w:hAnsiTheme="majorHAnsi" w:cstheme="majorHAnsi"/>
                <w:lang w:val="nl-BE"/>
              </w:rPr>
              <w:br/>
              <w:t xml:space="preserve">2. </w:t>
            </w:r>
            <w:r w:rsidR="00D77EEE" w:rsidRPr="00744328">
              <w:rPr>
                <w:rFonts w:asciiTheme="majorHAnsi" w:hAnsiTheme="majorHAnsi" w:cstheme="majorHAnsi"/>
                <w:lang w:val="nl-BE"/>
              </w:rPr>
              <w:t>Já tinha ouvido falar</w:t>
            </w:r>
            <w:r w:rsidR="0068707B" w:rsidRPr="00744328">
              <w:rPr>
                <w:rFonts w:asciiTheme="majorHAnsi" w:hAnsiTheme="majorHAnsi" w:cstheme="majorHAnsi"/>
                <w:lang w:val="nl-BE"/>
              </w:rPr>
              <w:br/>
              <w:t xml:space="preserve">3. </w:t>
            </w:r>
            <w:r w:rsidR="00D77EEE" w:rsidRPr="00744328">
              <w:rPr>
                <w:rFonts w:asciiTheme="majorHAnsi" w:hAnsiTheme="majorHAnsi" w:cstheme="majorHAnsi"/>
                <w:lang w:val="nl-BE"/>
              </w:rPr>
              <w:t>Não</w:t>
            </w:r>
          </w:p>
          <w:p w14:paraId="039156F1" w14:textId="6432F288" w:rsidR="0068707B" w:rsidRPr="00744328" w:rsidRDefault="0068707B" w:rsidP="00744328">
            <w:pPr>
              <w:spacing w:after="0" w:line="240" w:lineRule="auto"/>
              <w:jc w:val="left"/>
              <w:rPr>
                <w:rFonts w:asciiTheme="majorHAnsi" w:hAnsiTheme="majorHAnsi" w:cstheme="majorHAnsi"/>
                <w:lang w:val="pt-PT"/>
              </w:rPr>
            </w:pPr>
            <w:r w:rsidRPr="00744328">
              <w:rPr>
                <w:rFonts w:asciiTheme="majorHAnsi" w:hAnsiTheme="majorHAnsi" w:cstheme="majorHAnsi"/>
                <w:lang w:val="nl-BE"/>
              </w:rPr>
              <w:t xml:space="preserve">9. </w:t>
            </w:r>
            <w:r w:rsidR="00625D1E" w:rsidRPr="00744328">
              <w:rPr>
                <w:rFonts w:asciiTheme="majorHAnsi" w:hAnsiTheme="majorHAnsi" w:cstheme="majorHAnsi"/>
                <w:lang w:val="nl-BE"/>
              </w:rPr>
              <w:t>Não sabe / Não responde</w:t>
            </w:r>
          </w:p>
        </w:tc>
      </w:tr>
      <w:tr w:rsidR="000811A5" w:rsidRPr="00FB327F" w14:paraId="281E4FB2" w14:textId="77777777" w:rsidTr="00C23D75">
        <w:trPr>
          <w:trHeight w:val="634"/>
        </w:trPr>
        <w:tc>
          <w:tcPr>
            <w:tcW w:w="357" w:type="pct"/>
            <w:tcBorders>
              <w:top w:val="single" w:sz="24"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tcPr>
          <w:p w14:paraId="7D4ADE25" w14:textId="6AB26505" w:rsidR="000811A5" w:rsidRPr="00744328" w:rsidRDefault="000811A5" w:rsidP="00744328">
            <w:pPr>
              <w:spacing w:after="0"/>
              <w:jc w:val="left"/>
              <w:rPr>
                <w:rFonts w:asciiTheme="majorHAnsi" w:hAnsiTheme="majorHAnsi" w:cstheme="majorHAnsi"/>
                <w:b/>
                <w:bCs/>
                <w:lang w:val="en-US"/>
              </w:rPr>
            </w:pPr>
            <w:r w:rsidRPr="00744328">
              <w:rPr>
                <w:rFonts w:asciiTheme="majorHAnsi" w:hAnsiTheme="majorHAnsi" w:cstheme="majorHAnsi"/>
                <w:b/>
                <w:bCs/>
                <w:lang w:val="en-US"/>
              </w:rPr>
              <w:t>SALI1</w:t>
            </w:r>
          </w:p>
          <w:p w14:paraId="3C392774" w14:textId="77777777" w:rsidR="000811A5" w:rsidRPr="00744328" w:rsidRDefault="000811A5" w:rsidP="00744328">
            <w:pPr>
              <w:spacing w:after="0"/>
              <w:jc w:val="left"/>
              <w:rPr>
                <w:rFonts w:asciiTheme="majorHAnsi" w:hAnsiTheme="majorHAnsi" w:cstheme="majorHAnsi"/>
                <w:b/>
                <w:bCs/>
                <w:lang w:val="en-US"/>
              </w:rPr>
            </w:pPr>
          </w:p>
        </w:tc>
        <w:tc>
          <w:tcPr>
            <w:tcW w:w="3043" w:type="pct"/>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tcPr>
          <w:p w14:paraId="6446EB8B" w14:textId="36BAF44D" w:rsidR="00625D1E" w:rsidRPr="00744328" w:rsidRDefault="00625D1E" w:rsidP="00744328">
            <w:pPr>
              <w:spacing w:after="0"/>
              <w:jc w:val="left"/>
              <w:rPr>
                <w:rFonts w:asciiTheme="majorHAnsi" w:hAnsiTheme="majorHAnsi" w:cstheme="majorHAnsi"/>
                <w:lang w:val="pt-PT"/>
              </w:rPr>
            </w:pPr>
            <w:r w:rsidRPr="00744328">
              <w:rPr>
                <w:rFonts w:asciiTheme="majorHAnsi" w:hAnsiTheme="majorHAnsi" w:cstheme="majorHAnsi"/>
                <w:lang w:val="pt-PT"/>
              </w:rPr>
              <w:t>Não</w:t>
            </w:r>
            <w:r w:rsidR="00C23D75" w:rsidRPr="00744328">
              <w:rPr>
                <w:rFonts w:asciiTheme="majorHAnsi" w:hAnsiTheme="majorHAnsi" w:cstheme="majorHAnsi"/>
                <w:lang w:val="pt-PT"/>
              </w:rPr>
              <w:t xml:space="preserve"> tenho da</w:t>
            </w:r>
            <w:r w:rsidRPr="00744328">
              <w:rPr>
                <w:rFonts w:asciiTheme="majorHAnsi" w:hAnsiTheme="majorHAnsi" w:cstheme="majorHAnsi"/>
                <w:lang w:val="pt-PT"/>
              </w:rPr>
              <w:t xml:space="preserve">do muita atenção ao radão porque </w:t>
            </w:r>
            <w:r w:rsidR="00C23D75" w:rsidRPr="00744328">
              <w:rPr>
                <w:rFonts w:asciiTheme="majorHAnsi" w:hAnsiTheme="majorHAnsi" w:cstheme="majorHAnsi"/>
                <w:lang w:val="pt-PT"/>
              </w:rPr>
              <w:t>tenho</w:t>
            </w:r>
            <w:r w:rsidRPr="00744328">
              <w:rPr>
                <w:rFonts w:asciiTheme="majorHAnsi" w:hAnsiTheme="majorHAnsi" w:cstheme="majorHAnsi"/>
                <w:lang w:val="pt-PT"/>
              </w:rPr>
              <w:t xml:space="preserve"> assuntos mais importantes com que lidar.</w:t>
            </w:r>
          </w:p>
          <w:p w14:paraId="0618F72B" w14:textId="77777777" w:rsidR="000811A5" w:rsidRPr="00744328" w:rsidRDefault="000811A5" w:rsidP="00744328">
            <w:pPr>
              <w:spacing w:after="0"/>
              <w:jc w:val="left"/>
              <w:rPr>
                <w:rFonts w:asciiTheme="majorHAnsi" w:hAnsiTheme="majorHAnsi" w:cstheme="majorHAnsi"/>
                <w:lang w:val="pt-PT"/>
              </w:rPr>
            </w:pPr>
          </w:p>
        </w:tc>
        <w:tc>
          <w:tcPr>
            <w:tcW w:w="1600" w:type="pct"/>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tcPr>
          <w:p w14:paraId="06CEEA4A" w14:textId="0B1A831C" w:rsidR="000811A5" w:rsidRPr="00744328" w:rsidRDefault="000811A5" w:rsidP="00744328">
            <w:pPr>
              <w:spacing w:after="0" w:line="240" w:lineRule="auto"/>
              <w:jc w:val="left"/>
              <w:rPr>
                <w:rFonts w:asciiTheme="majorHAnsi" w:hAnsiTheme="majorHAnsi" w:cstheme="majorHAnsi"/>
                <w:lang w:val="nl-BE"/>
              </w:rPr>
            </w:pPr>
            <w:r w:rsidRPr="00744328">
              <w:rPr>
                <w:rFonts w:asciiTheme="majorHAnsi" w:hAnsiTheme="majorHAnsi" w:cstheme="majorHAnsi"/>
                <w:lang w:val="nl-BE"/>
              </w:rPr>
              <w:t xml:space="preserve">1. </w:t>
            </w:r>
            <w:r w:rsidR="00625D1E" w:rsidRPr="00744328">
              <w:rPr>
                <w:rFonts w:asciiTheme="majorHAnsi" w:hAnsiTheme="majorHAnsi" w:cstheme="majorHAnsi"/>
                <w:lang w:val="nl-BE"/>
              </w:rPr>
              <w:t>Discordo Fortemente</w:t>
            </w:r>
          </w:p>
          <w:p w14:paraId="4AFEDF2A" w14:textId="5FEEE56A" w:rsidR="000811A5" w:rsidRPr="00744328" w:rsidRDefault="000811A5" w:rsidP="00744328">
            <w:pPr>
              <w:spacing w:after="0" w:line="240" w:lineRule="auto"/>
              <w:jc w:val="left"/>
              <w:rPr>
                <w:rFonts w:asciiTheme="majorHAnsi" w:hAnsiTheme="majorHAnsi" w:cstheme="majorHAnsi"/>
                <w:lang w:val="nl-BE"/>
              </w:rPr>
            </w:pPr>
            <w:r w:rsidRPr="00744328">
              <w:rPr>
                <w:rFonts w:asciiTheme="majorHAnsi" w:hAnsiTheme="majorHAnsi" w:cstheme="majorHAnsi"/>
                <w:lang w:val="nl-BE"/>
              </w:rPr>
              <w:t>2. Dis</w:t>
            </w:r>
            <w:r w:rsidR="00625D1E" w:rsidRPr="00744328">
              <w:rPr>
                <w:rFonts w:asciiTheme="majorHAnsi" w:hAnsiTheme="majorHAnsi" w:cstheme="majorHAnsi"/>
                <w:lang w:val="nl-BE"/>
              </w:rPr>
              <w:t>cordo</w:t>
            </w:r>
          </w:p>
          <w:p w14:paraId="2EC436A2" w14:textId="1A39F0A9" w:rsidR="000811A5" w:rsidRPr="00744328" w:rsidRDefault="000811A5" w:rsidP="00744328">
            <w:pPr>
              <w:spacing w:after="0" w:line="240" w:lineRule="auto"/>
              <w:jc w:val="left"/>
              <w:rPr>
                <w:rFonts w:asciiTheme="majorHAnsi" w:hAnsiTheme="majorHAnsi" w:cstheme="majorHAnsi"/>
                <w:lang w:val="nl-BE"/>
              </w:rPr>
            </w:pPr>
            <w:r w:rsidRPr="00744328">
              <w:rPr>
                <w:rFonts w:asciiTheme="majorHAnsi" w:hAnsiTheme="majorHAnsi" w:cstheme="majorHAnsi"/>
                <w:lang w:val="nl-BE"/>
              </w:rPr>
              <w:t xml:space="preserve">3. </w:t>
            </w:r>
            <w:r w:rsidR="00625D1E" w:rsidRPr="00744328">
              <w:rPr>
                <w:rFonts w:asciiTheme="majorHAnsi" w:hAnsiTheme="majorHAnsi" w:cstheme="majorHAnsi"/>
                <w:lang w:val="nl-BE"/>
              </w:rPr>
              <w:t>Não concordo, nem discordo</w:t>
            </w:r>
          </w:p>
          <w:p w14:paraId="3870BFAA" w14:textId="537FF253" w:rsidR="000811A5" w:rsidRPr="00744328" w:rsidRDefault="000811A5" w:rsidP="00744328">
            <w:pPr>
              <w:spacing w:after="0" w:line="240" w:lineRule="auto"/>
              <w:jc w:val="left"/>
              <w:rPr>
                <w:rFonts w:asciiTheme="majorHAnsi" w:hAnsiTheme="majorHAnsi" w:cstheme="majorHAnsi"/>
                <w:lang w:val="nl-BE"/>
              </w:rPr>
            </w:pPr>
            <w:r w:rsidRPr="00744328">
              <w:rPr>
                <w:rFonts w:asciiTheme="majorHAnsi" w:hAnsiTheme="majorHAnsi" w:cstheme="majorHAnsi"/>
                <w:lang w:val="nl-BE"/>
              </w:rPr>
              <w:t xml:space="preserve">4. </w:t>
            </w:r>
            <w:r w:rsidR="00625D1E" w:rsidRPr="00744328">
              <w:rPr>
                <w:rFonts w:asciiTheme="majorHAnsi" w:hAnsiTheme="majorHAnsi" w:cstheme="majorHAnsi"/>
                <w:lang w:val="nl-BE"/>
              </w:rPr>
              <w:t>Concordo</w:t>
            </w:r>
          </w:p>
          <w:p w14:paraId="5875BC4A" w14:textId="7C425B52" w:rsidR="000811A5" w:rsidRPr="00744328" w:rsidRDefault="000811A5" w:rsidP="00744328">
            <w:pPr>
              <w:spacing w:after="0" w:line="240" w:lineRule="auto"/>
              <w:jc w:val="left"/>
              <w:rPr>
                <w:rFonts w:asciiTheme="majorHAnsi" w:hAnsiTheme="majorHAnsi" w:cstheme="majorHAnsi"/>
                <w:lang w:val="nl-BE"/>
              </w:rPr>
            </w:pPr>
            <w:r w:rsidRPr="00744328">
              <w:rPr>
                <w:rFonts w:asciiTheme="majorHAnsi" w:hAnsiTheme="majorHAnsi" w:cstheme="majorHAnsi"/>
                <w:lang w:val="nl-BE"/>
              </w:rPr>
              <w:t xml:space="preserve">5. </w:t>
            </w:r>
            <w:r w:rsidR="00625D1E" w:rsidRPr="00744328">
              <w:rPr>
                <w:rFonts w:asciiTheme="majorHAnsi" w:hAnsiTheme="majorHAnsi" w:cstheme="majorHAnsi"/>
                <w:lang w:val="nl-BE"/>
              </w:rPr>
              <w:t>Concordo Fortemente</w:t>
            </w:r>
          </w:p>
          <w:p w14:paraId="37C5536D" w14:textId="26A7166F" w:rsidR="000811A5" w:rsidRPr="00744328" w:rsidRDefault="000811A5" w:rsidP="00744328">
            <w:pPr>
              <w:spacing w:after="0" w:line="240" w:lineRule="auto"/>
              <w:jc w:val="left"/>
              <w:rPr>
                <w:rFonts w:asciiTheme="majorHAnsi" w:hAnsiTheme="majorHAnsi" w:cstheme="majorHAnsi"/>
                <w:lang w:val="nl-BE"/>
              </w:rPr>
            </w:pPr>
            <w:r w:rsidRPr="00744328">
              <w:rPr>
                <w:rFonts w:asciiTheme="majorHAnsi" w:hAnsiTheme="majorHAnsi" w:cstheme="majorHAnsi"/>
                <w:lang w:val="nl-BE"/>
              </w:rPr>
              <w:t xml:space="preserve">9. </w:t>
            </w:r>
            <w:r w:rsidR="00625D1E" w:rsidRPr="00744328">
              <w:rPr>
                <w:rFonts w:asciiTheme="majorHAnsi" w:hAnsiTheme="majorHAnsi" w:cstheme="majorHAnsi"/>
                <w:lang w:val="nl-BE"/>
              </w:rPr>
              <w:t>Não sabe / Não responde</w:t>
            </w:r>
          </w:p>
        </w:tc>
      </w:tr>
      <w:tr w:rsidR="0068707B" w:rsidRPr="00744328" w14:paraId="475438ED" w14:textId="77777777" w:rsidTr="00744328">
        <w:trPr>
          <w:trHeight w:val="318"/>
        </w:trPr>
        <w:tc>
          <w:tcPr>
            <w:tcW w:w="357" w:type="pct"/>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2DE42400" w14:textId="77777777" w:rsidR="0068707B" w:rsidRPr="00744328" w:rsidRDefault="0068707B"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RA1bis</w:t>
            </w:r>
          </w:p>
        </w:tc>
        <w:tc>
          <w:tcPr>
            <w:tcW w:w="3043" w:type="pct"/>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2445E0A7" w14:textId="1CFF9CF6" w:rsidR="0068707B" w:rsidRPr="00744328" w:rsidRDefault="0068707B" w:rsidP="00744328">
            <w:pPr>
              <w:spacing w:after="0"/>
              <w:jc w:val="left"/>
              <w:rPr>
                <w:rFonts w:asciiTheme="majorHAnsi" w:hAnsiTheme="majorHAnsi" w:cstheme="majorHAnsi"/>
                <w:lang w:val="pt-PT"/>
              </w:rPr>
            </w:pPr>
            <w:r w:rsidRPr="00744328">
              <w:rPr>
                <w:rFonts w:asciiTheme="majorHAnsi" w:hAnsiTheme="majorHAnsi" w:cstheme="majorHAnsi"/>
                <w:color w:val="FF0000"/>
                <w:lang w:val="fr-FR"/>
              </w:rPr>
              <w:t>IF RA1 = 1 or 2</w:t>
            </w:r>
            <w:r w:rsidRPr="00744328">
              <w:rPr>
                <w:rFonts w:asciiTheme="majorHAnsi" w:hAnsiTheme="majorHAnsi" w:cstheme="majorHAnsi"/>
                <w:lang w:val="fr-FR"/>
              </w:rPr>
              <w:t xml:space="preserve">: </w:t>
            </w:r>
            <w:proofErr w:type="spellStart"/>
            <w:r w:rsidR="00625D1E" w:rsidRPr="00744328">
              <w:rPr>
                <w:rFonts w:asciiTheme="majorHAnsi" w:hAnsiTheme="majorHAnsi" w:cstheme="majorHAnsi"/>
                <w:lang w:val="fr-FR"/>
              </w:rPr>
              <w:t>Pode</w:t>
            </w:r>
            <w:proofErr w:type="spellEnd"/>
            <w:r w:rsidR="00625D1E" w:rsidRPr="00744328">
              <w:rPr>
                <w:rFonts w:asciiTheme="majorHAnsi" w:hAnsiTheme="majorHAnsi" w:cstheme="majorHAnsi"/>
                <w:lang w:val="fr-FR"/>
              </w:rPr>
              <w:t xml:space="preserve"> </w:t>
            </w:r>
            <w:proofErr w:type="spellStart"/>
            <w:r w:rsidR="00625D1E" w:rsidRPr="00744328">
              <w:rPr>
                <w:rFonts w:asciiTheme="majorHAnsi" w:hAnsiTheme="majorHAnsi" w:cstheme="majorHAnsi"/>
                <w:lang w:val="fr-FR"/>
              </w:rPr>
              <w:t>descrever</w:t>
            </w:r>
            <w:proofErr w:type="spellEnd"/>
            <w:r w:rsidR="00625D1E" w:rsidRPr="00744328">
              <w:rPr>
                <w:rFonts w:asciiTheme="majorHAnsi" w:hAnsiTheme="majorHAnsi" w:cstheme="majorHAnsi"/>
                <w:lang w:val="fr-FR"/>
              </w:rPr>
              <w:t xml:space="preserve"> </w:t>
            </w:r>
            <w:proofErr w:type="spellStart"/>
            <w:r w:rsidR="00625D1E" w:rsidRPr="00744328">
              <w:rPr>
                <w:rFonts w:asciiTheme="majorHAnsi" w:hAnsiTheme="majorHAnsi" w:cstheme="majorHAnsi"/>
                <w:lang w:val="fr-FR"/>
              </w:rPr>
              <w:t>em</w:t>
            </w:r>
            <w:proofErr w:type="spellEnd"/>
            <w:r w:rsidR="00625D1E" w:rsidRPr="00744328">
              <w:rPr>
                <w:rFonts w:asciiTheme="majorHAnsi" w:hAnsiTheme="majorHAnsi" w:cstheme="majorHAnsi"/>
                <w:lang w:val="fr-FR"/>
              </w:rPr>
              <w:t xml:space="preserve"> </w:t>
            </w:r>
            <w:proofErr w:type="spellStart"/>
            <w:r w:rsidR="00625D1E" w:rsidRPr="00744328">
              <w:rPr>
                <w:rFonts w:asciiTheme="majorHAnsi" w:hAnsiTheme="majorHAnsi" w:cstheme="majorHAnsi"/>
                <w:lang w:val="fr-FR"/>
              </w:rPr>
              <w:t>poucas</w:t>
            </w:r>
            <w:proofErr w:type="spellEnd"/>
            <w:r w:rsidR="00625D1E" w:rsidRPr="00744328">
              <w:rPr>
                <w:rFonts w:asciiTheme="majorHAnsi" w:hAnsiTheme="majorHAnsi" w:cstheme="majorHAnsi"/>
                <w:lang w:val="fr-FR"/>
              </w:rPr>
              <w:t xml:space="preserve"> </w:t>
            </w:r>
            <w:proofErr w:type="spellStart"/>
            <w:r w:rsidR="00625D1E" w:rsidRPr="00744328">
              <w:rPr>
                <w:rFonts w:asciiTheme="majorHAnsi" w:hAnsiTheme="majorHAnsi" w:cstheme="majorHAnsi"/>
                <w:lang w:val="fr-FR"/>
              </w:rPr>
              <w:t>palavras</w:t>
            </w:r>
            <w:proofErr w:type="spellEnd"/>
            <w:r w:rsidR="00625D1E" w:rsidRPr="00744328">
              <w:rPr>
                <w:rFonts w:asciiTheme="majorHAnsi" w:hAnsiTheme="majorHAnsi" w:cstheme="majorHAnsi"/>
                <w:lang w:val="fr-FR"/>
              </w:rPr>
              <w:t xml:space="preserve"> o que </w:t>
            </w:r>
            <w:proofErr w:type="spellStart"/>
            <w:r w:rsidR="00625D1E" w:rsidRPr="00744328">
              <w:rPr>
                <w:rFonts w:asciiTheme="majorHAnsi" w:hAnsiTheme="majorHAnsi" w:cstheme="majorHAnsi"/>
                <w:lang w:val="fr-FR"/>
              </w:rPr>
              <w:t>já</w:t>
            </w:r>
            <w:proofErr w:type="spellEnd"/>
            <w:r w:rsidR="00625D1E" w:rsidRPr="00744328">
              <w:rPr>
                <w:rFonts w:asciiTheme="majorHAnsi" w:hAnsiTheme="majorHAnsi" w:cstheme="majorHAnsi"/>
                <w:lang w:val="fr-FR"/>
              </w:rPr>
              <w:t xml:space="preserve"> </w:t>
            </w:r>
            <w:proofErr w:type="spellStart"/>
            <w:r w:rsidR="00625D1E" w:rsidRPr="00744328">
              <w:rPr>
                <w:rFonts w:asciiTheme="majorHAnsi" w:hAnsiTheme="majorHAnsi" w:cstheme="majorHAnsi"/>
                <w:lang w:val="fr-FR"/>
              </w:rPr>
              <w:t>ouviu</w:t>
            </w:r>
            <w:proofErr w:type="spellEnd"/>
            <w:r w:rsidR="00625D1E" w:rsidRPr="00744328">
              <w:rPr>
                <w:rFonts w:asciiTheme="majorHAnsi" w:hAnsiTheme="majorHAnsi" w:cstheme="majorHAnsi"/>
                <w:lang w:val="fr-FR"/>
              </w:rPr>
              <w:t xml:space="preserve"> </w:t>
            </w:r>
            <w:proofErr w:type="spellStart"/>
            <w:r w:rsidR="00625D1E" w:rsidRPr="00744328">
              <w:rPr>
                <w:rFonts w:asciiTheme="majorHAnsi" w:hAnsiTheme="majorHAnsi" w:cstheme="majorHAnsi"/>
                <w:lang w:val="fr-FR"/>
              </w:rPr>
              <w:t>falar</w:t>
            </w:r>
            <w:proofErr w:type="spellEnd"/>
            <w:r w:rsidR="00625D1E" w:rsidRPr="00744328">
              <w:rPr>
                <w:rFonts w:asciiTheme="majorHAnsi" w:hAnsiTheme="majorHAnsi" w:cstheme="majorHAnsi"/>
                <w:lang w:val="fr-FR"/>
              </w:rPr>
              <w:t xml:space="preserve"> sobre </w:t>
            </w:r>
            <w:proofErr w:type="spellStart"/>
            <w:r w:rsidR="00625D1E" w:rsidRPr="00744328">
              <w:rPr>
                <w:rFonts w:asciiTheme="majorHAnsi" w:hAnsiTheme="majorHAnsi" w:cstheme="majorHAnsi"/>
                <w:lang w:val="fr-FR"/>
              </w:rPr>
              <w:t>radão</w:t>
            </w:r>
            <w:proofErr w:type="spellEnd"/>
            <w:r w:rsidR="00625D1E" w:rsidRPr="00744328">
              <w:rPr>
                <w:rFonts w:asciiTheme="majorHAnsi" w:hAnsiTheme="majorHAnsi" w:cstheme="majorHAnsi"/>
                <w:lang w:val="fr-FR"/>
              </w:rPr>
              <w:t xml:space="preserve">? </w:t>
            </w:r>
          </w:p>
        </w:tc>
        <w:tc>
          <w:tcPr>
            <w:tcW w:w="1600" w:type="pct"/>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1A390486" w14:textId="77777777" w:rsidR="00C23D75" w:rsidRPr="00744328" w:rsidRDefault="0068707B" w:rsidP="00744328">
            <w:pPr>
              <w:spacing w:after="0" w:line="240" w:lineRule="auto"/>
              <w:jc w:val="left"/>
              <w:rPr>
                <w:rFonts w:asciiTheme="majorHAnsi" w:hAnsiTheme="majorHAnsi" w:cstheme="majorHAnsi"/>
              </w:rPr>
            </w:pPr>
            <w:r w:rsidRPr="00744328">
              <w:rPr>
                <w:rFonts w:asciiTheme="majorHAnsi" w:hAnsiTheme="majorHAnsi" w:cstheme="majorHAnsi"/>
              </w:rPr>
              <w:t xml:space="preserve">… </w:t>
            </w:r>
          </w:p>
          <w:p w14:paraId="27C8398A" w14:textId="186F3D22" w:rsidR="0068707B" w:rsidRPr="00744328" w:rsidRDefault="0068707B" w:rsidP="00744328">
            <w:pPr>
              <w:spacing w:after="0" w:line="240" w:lineRule="auto"/>
              <w:jc w:val="left"/>
              <w:rPr>
                <w:rFonts w:asciiTheme="majorHAnsi" w:hAnsiTheme="majorHAnsi" w:cstheme="majorHAnsi"/>
                <w:lang w:val="en-US"/>
              </w:rPr>
            </w:pPr>
            <w:r w:rsidRPr="00744328">
              <w:rPr>
                <w:rFonts w:asciiTheme="majorHAnsi" w:hAnsiTheme="majorHAnsi" w:cstheme="majorHAnsi"/>
              </w:rPr>
              <w:t>[</w:t>
            </w:r>
            <w:proofErr w:type="spellStart"/>
            <w:r w:rsidR="00C23D75" w:rsidRPr="00744328">
              <w:rPr>
                <w:rFonts w:asciiTheme="majorHAnsi" w:hAnsiTheme="majorHAnsi" w:cstheme="majorHAnsi"/>
              </w:rPr>
              <w:t>resposta</w:t>
            </w:r>
            <w:proofErr w:type="spellEnd"/>
            <w:r w:rsidR="00C23D75" w:rsidRPr="00744328">
              <w:rPr>
                <w:rFonts w:asciiTheme="majorHAnsi" w:hAnsiTheme="majorHAnsi" w:cstheme="majorHAnsi"/>
              </w:rPr>
              <w:t xml:space="preserve"> </w:t>
            </w:r>
            <w:proofErr w:type="spellStart"/>
            <w:r w:rsidR="00C23D75" w:rsidRPr="00744328">
              <w:rPr>
                <w:rFonts w:asciiTheme="majorHAnsi" w:hAnsiTheme="majorHAnsi" w:cstheme="majorHAnsi"/>
              </w:rPr>
              <w:t>aberta</w:t>
            </w:r>
            <w:proofErr w:type="spellEnd"/>
            <w:r w:rsidRPr="00744328">
              <w:rPr>
                <w:rFonts w:asciiTheme="majorHAnsi" w:hAnsiTheme="majorHAnsi" w:cstheme="majorHAnsi"/>
              </w:rPr>
              <w:t xml:space="preserve">] </w:t>
            </w:r>
          </w:p>
        </w:tc>
      </w:tr>
      <w:tr w:rsidR="0068707B" w:rsidRPr="00744328" w14:paraId="136FBBF1" w14:textId="77777777" w:rsidTr="00744328">
        <w:trPr>
          <w:trHeight w:val="1276"/>
        </w:trPr>
        <w:tc>
          <w:tcPr>
            <w:tcW w:w="357" w:type="pct"/>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0518B51E" w14:textId="77777777" w:rsidR="0068707B" w:rsidRPr="00744328" w:rsidRDefault="0068707B" w:rsidP="00744328">
            <w:pPr>
              <w:spacing w:after="0"/>
              <w:jc w:val="left"/>
              <w:rPr>
                <w:rFonts w:asciiTheme="majorHAnsi" w:hAnsiTheme="majorHAnsi" w:cstheme="majorHAnsi"/>
                <w:lang w:val="en-US"/>
              </w:rPr>
            </w:pPr>
            <w:r w:rsidRPr="00744328">
              <w:rPr>
                <w:rFonts w:asciiTheme="majorHAnsi" w:hAnsiTheme="majorHAnsi" w:cstheme="majorHAnsi"/>
                <w:b/>
                <w:bCs/>
                <w:lang w:val="nl-BE"/>
              </w:rPr>
              <w:t>RA1.a</w:t>
            </w:r>
          </w:p>
        </w:tc>
        <w:tc>
          <w:tcPr>
            <w:tcW w:w="3043" w:type="pct"/>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1FE8EB49" w14:textId="2EA680B2" w:rsidR="0068707B" w:rsidRPr="00744328" w:rsidRDefault="00625D1E"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Até que ponto está confiante </w:t>
            </w:r>
            <w:r w:rsidR="00C23D75" w:rsidRPr="00744328">
              <w:rPr>
                <w:rFonts w:asciiTheme="majorHAnsi" w:hAnsiTheme="majorHAnsi" w:cstheme="majorHAnsi"/>
                <w:lang w:val="pt-PT"/>
              </w:rPr>
              <w:t>em relação aos seus conhec</w:t>
            </w:r>
            <w:r w:rsidRPr="00744328">
              <w:rPr>
                <w:rFonts w:asciiTheme="majorHAnsi" w:hAnsiTheme="majorHAnsi" w:cstheme="majorHAnsi"/>
                <w:lang w:val="pt-PT"/>
              </w:rPr>
              <w:t>imentos</w:t>
            </w:r>
            <w:r w:rsidR="00C23D75" w:rsidRPr="00744328">
              <w:rPr>
                <w:rFonts w:asciiTheme="majorHAnsi" w:hAnsiTheme="majorHAnsi" w:cstheme="majorHAnsi"/>
                <w:lang w:val="pt-PT"/>
              </w:rPr>
              <w:t xml:space="preserve"> sobre </w:t>
            </w:r>
            <w:r w:rsidRPr="00744328">
              <w:rPr>
                <w:rFonts w:asciiTheme="majorHAnsi" w:hAnsiTheme="majorHAnsi" w:cstheme="majorHAnsi"/>
                <w:lang w:val="pt-PT"/>
              </w:rPr>
              <w:t>radão</w:t>
            </w:r>
            <w:r w:rsidR="0068707B" w:rsidRPr="00744328">
              <w:rPr>
                <w:rFonts w:asciiTheme="majorHAnsi" w:hAnsiTheme="majorHAnsi" w:cstheme="majorHAnsi"/>
                <w:lang w:val="pt-PT"/>
              </w:rPr>
              <w:t>?</w:t>
            </w:r>
          </w:p>
        </w:tc>
        <w:tc>
          <w:tcPr>
            <w:tcW w:w="1600" w:type="pct"/>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7610846A" w14:textId="77777777" w:rsidR="00625D1E" w:rsidRPr="00744328" w:rsidRDefault="0068707B" w:rsidP="00744328">
            <w:pPr>
              <w:spacing w:after="0" w:line="240" w:lineRule="auto"/>
              <w:jc w:val="left"/>
              <w:rPr>
                <w:rFonts w:asciiTheme="majorHAnsi" w:hAnsiTheme="majorHAnsi" w:cstheme="majorHAnsi"/>
                <w:lang w:val="fr-FR"/>
              </w:rPr>
            </w:pPr>
            <w:r w:rsidRPr="00744328">
              <w:rPr>
                <w:rFonts w:asciiTheme="majorHAnsi" w:hAnsiTheme="majorHAnsi" w:cstheme="majorHAnsi"/>
                <w:lang w:val="fr-FR"/>
              </w:rPr>
              <w:t xml:space="preserve">1. </w:t>
            </w:r>
            <w:r w:rsidR="00625D1E" w:rsidRPr="00744328">
              <w:rPr>
                <w:rFonts w:asciiTheme="majorHAnsi" w:hAnsiTheme="majorHAnsi" w:cstheme="majorHAnsi"/>
                <w:lang w:val="fr-FR"/>
              </w:rPr>
              <w:t xml:space="preserve">Nada confiante </w:t>
            </w:r>
          </w:p>
          <w:p w14:paraId="4E54D70F" w14:textId="6C158918" w:rsidR="0068707B" w:rsidRPr="00744328" w:rsidRDefault="0068707B" w:rsidP="00744328">
            <w:pPr>
              <w:spacing w:after="0" w:line="240" w:lineRule="auto"/>
              <w:jc w:val="left"/>
              <w:rPr>
                <w:rFonts w:asciiTheme="majorHAnsi" w:hAnsiTheme="majorHAnsi" w:cstheme="majorHAnsi"/>
                <w:lang w:val="pt-PT"/>
              </w:rPr>
            </w:pPr>
            <w:r w:rsidRPr="00744328">
              <w:rPr>
                <w:rFonts w:asciiTheme="majorHAnsi" w:hAnsiTheme="majorHAnsi" w:cstheme="majorHAnsi"/>
                <w:lang w:val="fr-FR"/>
              </w:rPr>
              <w:t xml:space="preserve">2. </w:t>
            </w:r>
            <w:r w:rsidR="00625D1E" w:rsidRPr="00744328">
              <w:rPr>
                <w:rFonts w:asciiTheme="majorHAnsi" w:hAnsiTheme="majorHAnsi" w:cstheme="majorHAnsi"/>
                <w:lang w:val="fr-FR"/>
              </w:rPr>
              <w:t xml:space="preserve">Um </w:t>
            </w:r>
            <w:proofErr w:type="spellStart"/>
            <w:r w:rsidR="00625D1E" w:rsidRPr="00744328">
              <w:rPr>
                <w:rFonts w:asciiTheme="majorHAnsi" w:hAnsiTheme="majorHAnsi" w:cstheme="majorHAnsi"/>
                <w:lang w:val="fr-FR"/>
              </w:rPr>
              <w:t>pouco</w:t>
            </w:r>
            <w:proofErr w:type="spellEnd"/>
            <w:r w:rsidR="00625D1E" w:rsidRPr="00744328">
              <w:rPr>
                <w:rFonts w:asciiTheme="majorHAnsi" w:hAnsiTheme="majorHAnsi" w:cstheme="majorHAnsi"/>
                <w:lang w:val="fr-FR"/>
              </w:rPr>
              <w:t xml:space="preserve"> confiante</w:t>
            </w:r>
          </w:p>
          <w:p w14:paraId="27CB2694" w14:textId="0244EC04" w:rsidR="0068707B" w:rsidRPr="00744328" w:rsidRDefault="0068707B" w:rsidP="00744328">
            <w:pPr>
              <w:spacing w:after="0" w:line="240" w:lineRule="auto"/>
              <w:jc w:val="left"/>
              <w:rPr>
                <w:rFonts w:asciiTheme="majorHAnsi" w:hAnsiTheme="majorHAnsi" w:cstheme="majorHAnsi"/>
                <w:lang w:val="pt-PT"/>
              </w:rPr>
            </w:pPr>
            <w:r w:rsidRPr="00744328">
              <w:rPr>
                <w:rFonts w:asciiTheme="majorHAnsi" w:hAnsiTheme="majorHAnsi" w:cstheme="majorHAnsi"/>
                <w:lang w:val="pt-PT"/>
              </w:rPr>
              <w:t xml:space="preserve">3. </w:t>
            </w:r>
            <w:r w:rsidR="00625D1E" w:rsidRPr="00744328">
              <w:rPr>
                <w:rFonts w:asciiTheme="majorHAnsi" w:hAnsiTheme="majorHAnsi" w:cstheme="majorHAnsi"/>
                <w:lang w:val="pt-PT"/>
              </w:rPr>
              <w:t>Moderadamente</w:t>
            </w:r>
            <w:r w:rsidRPr="00744328">
              <w:rPr>
                <w:rFonts w:asciiTheme="majorHAnsi" w:hAnsiTheme="majorHAnsi" w:cstheme="majorHAnsi"/>
                <w:lang w:val="pt-PT"/>
              </w:rPr>
              <w:t xml:space="preserve"> confi</w:t>
            </w:r>
            <w:r w:rsidR="00625D1E" w:rsidRPr="00744328">
              <w:rPr>
                <w:rFonts w:asciiTheme="majorHAnsi" w:hAnsiTheme="majorHAnsi" w:cstheme="majorHAnsi"/>
                <w:lang w:val="pt-PT"/>
              </w:rPr>
              <w:t>ante</w:t>
            </w:r>
          </w:p>
          <w:p w14:paraId="3793C439" w14:textId="37795CA2" w:rsidR="0068707B" w:rsidRPr="00744328" w:rsidRDefault="0068707B" w:rsidP="00744328">
            <w:pPr>
              <w:spacing w:after="0" w:line="240" w:lineRule="auto"/>
              <w:jc w:val="left"/>
              <w:rPr>
                <w:rFonts w:asciiTheme="majorHAnsi" w:hAnsiTheme="majorHAnsi" w:cstheme="majorHAnsi"/>
                <w:lang w:val="pt-PT"/>
              </w:rPr>
            </w:pPr>
            <w:r w:rsidRPr="00744328">
              <w:rPr>
                <w:rFonts w:asciiTheme="majorHAnsi" w:hAnsiTheme="majorHAnsi" w:cstheme="majorHAnsi"/>
                <w:lang w:val="pt-PT"/>
              </w:rPr>
              <w:t xml:space="preserve">4. </w:t>
            </w:r>
            <w:r w:rsidR="00816BA0" w:rsidRPr="00744328">
              <w:rPr>
                <w:rFonts w:asciiTheme="majorHAnsi" w:hAnsiTheme="majorHAnsi" w:cstheme="majorHAnsi"/>
                <w:lang w:val="pt-PT"/>
              </w:rPr>
              <w:t>Bastante confiante</w:t>
            </w:r>
            <w:r w:rsidRPr="00744328">
              <w:rPr>
                <w:rFonts w:asciiTheme="majorHAnsi" w:hAnsiTheme="majorHAnsi" w:cstheme="majorHAnsi"/>
                <w:lang w:val="pt-PT"/>
              </w:rPr>
              <w:t xml:space="preserve"> </w:t>
            </w:r>
          </w:p>
          <w:p w14:paraId="3ADB8AFC" w14:textId="2F769BF0" w:rsidR="0068707B" w:rsidRPr="00744328" w:rsidRDefault="0068707B" w:rsidP="00744328">
            <w:pPr>
              <w:spacing w:after="0" w:line="240" w:lineRule="auto"/>
              <w:jc w:val="left"/>
              <w:rPr>
                <w:rFonts w:asciiTheme="majorHAnsi" w:hAnsiTheme="majorHAnsi" w:cstheme="majorHAnsi"/>
                <w:lang w:val="pt-PT"/>
              </w:rPr>
            </w:pPr>
            <w:r w:rsidRPr="00744328">
              <w:rPr>
                <w:rFonts w:asciiTheme="majorHAnsi" w:hAnsiTheme="majorHAnsi" w:cstheme="majorHAnsi"/>
                <w:lang w:val="pt-PT"/>
              </w:rPr>
              <w:t xml:space="preserve">5. </w:t>
            </w:r>
            <w:r w:rsidR="00816BA0" w:rsidRPr="00744328">
              <w:rPr>
                <w:rFonts w:asciiTheme="majorHAnsi" w:hAnsiTheme="majorHAnsi" w:cstheme="majorHAnsi"/>
                <w:lang w:val="pt-PT"/>
              </w:rPr>
              <w:t>Muito confiante</w:t>
            </w:r>
          </w:p>
        </w:tc>
      </w:tr>
    </w:tbl>
    <w:p w14:paraId="1A8E3DAA" w14:textId="77777777" w:rsidR="00454FC9" w:rsidRDefault="00454FC9" w:rsidP="00454FC9">
      <w:pPr>
        <w:rPr>
          <w:b/>
          <w:bCs/>
          <w:i/>
          <w:iCs/>
          <w:color w:val="FF0000"/>
          <w:lang w:val="en-US"/>
        </w:rPr>
      </w:pPr>
    </w:p>
    <w:p w14:paraId="5D8D86C3" w14:textId="77777777" w:rsidR="00454FC9" w:rsidRPr="00454FC9" w:rsidRDefault="00454FC9" w:rsidP="00454FC9">
      <w:pPr>
        <w:rPr>
          <w:i/>
          <w:iCs/>
          <w:color w:val="4472C4" w:themeColor="accent5"/>
          <w:lang w:val="en-US"/>
        </w:rPr>
      </w:pPr>
      <w:r w:rsidRPr="00454FC9">
        <w:rPr>
          <w:b/>
          <w:bCs/>
          <w:i/>
          <w:iCs/>
          <w:color w:val="4472C4" w:themeColor="accent5"/>
          <w:lang w:val="en-US"/>
        </w:rPr>
        <w:t xml:space="preserve">INTRO IF RA1 = 1 or 2: </w:t>
      </w:r>
      <w:r w:rsidRPr="00454FC9">
        <w:rPr>
          <w:i/>
          <w:iCs/>
          <w:color w:val="4472C4" w:themeColor="accent5"/>
          <w:lang w:val="en-US"/>
        </w:rPr>
        <w:t xml:space="preserve"> </w:t>
      </w:r>
      <w:r w:rsidRPr="00454FC9">
        <w:rPr>
          <w:b/>
          <w:i/>
          <w:iCs/>
          <w:color w:val="4472C4" w:themeColor="accent5"/>
          <w:lang w:val="en-US"/>
        </w:rPr>
        <w:t>Do you agree or disagree with the following statements?</w:t>
      </w:r>
    </w:p>
    <w:tbl>
      <w:tblPr>
        <w:tblW w:w="8495" w:type="dxa"/>
        <w:tblCellMar>
          <w:left w:w="0" w:type="dxa"/>
          <w:right w:w="0" w:type="dxa"/>
        </w:tblCellMar>
        <w:tblLook w:val="04A0" w:firstRow="1" w:lastRow="0" w:firstColumn="1" w:lastColumn="0" w:noHBand="0" w:noVBand="1"/>
      </w:tblPr>
      <w:tblGrid>
        <w:gridCol w:w="772"/>
        <w:gridCol w:w="4463"/>
        <w:gridCol w:w="3260"/>
      </w:tblGrid>
      <w:tr w:rsidR="00454FC9" w:rsidRPr="00454FC9" w14:paraId="269CD18B" w14:textId="77777777" w:rsidTr="003D0BBD">
        <w:trPr>
          <w:trHeight w:val="285"/>
        </w:trPr>
        <w:tc>
          <w:tcPr>
            <w:tcW w:w="8495"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1977DE6E" w14:textId="77777777" w:rsidR="00454FC9" w:rsidRPr="00454FC9" w:rsidRDefault="00454FC9" w:rsidP="003D0BBD">
            <w:pPr>
              <w:rPr>
                <w:color w:val="4472C4" w:themeColor="accent5"/>
                <w:lang w:val="en-US"/>
              </w:rPr>
            </w:pPr>
            <w:r w:rsidRPr="00454FC9">
              <w:rPr>
                <w:b/>
                <w:bCs/>
                <w:color w:val="4472C4" w:themeColor="accent5"/>
                <w:lang w:val="en-US"/>
              </w:rPr>
              <w:t>Radon Knowledge (RANDOMISED)</w:t>
            </w:r>
            <w:r w:rsidRPr="00454FC9">
              <w:rPr>
                <w:bCs/>
                <w:i/>
                <w:color w:val="4472C4" w:themeColor="accent5"/>
              </w:rPr>
              <w:t xml:space="preserve"> (don’t show this title to respondents)</w:t>
            </w:r>
          </w:p>
        </w:tc>
      </w:tr>
      <w:tr w:rsidR="00454FC9" w:rsidRPr="00454FC9" w14:paraId="0187D828" w14:textId="77777777" w:rsidTr="003D0BBD">
        <w:trPr>
          <w:trHeight w:val="302"/>
        </w:trPr>
        <w:tc>
          <w:tcPr>
            <w:tcW w:w="772"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91F8215" w14:textId="77777777" w:rsidR="00454FC9" w:rsidRPr="00454FC9" w:rsidRDefault="00454FC9" w:rsidP="003D0BBD">
            <w:pPr>
              <w:rPr>
                <w:color w:val="4472C4" w:themeColor="accent5"/>
                <w:lang w:val="en-US"/>
              </w:rPr>
            </w:pPr>
            <w:r w:rsidRPr="00454FC9">
              <w:rPr>
                <w:b/>
                <w:bCs/>
                <w:color w:val="4472C4" w:themeColor="accent5"/>
                <w:lang w:val="nl-BE"/>
              </w:rPr>
              <w:t>AW37</w:t>
            </w:r>
          </w:p>
        </w:tc>
        <w:tc>
          <w:tcPr>
            <w:tcW w:w="4463"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hideMark/>
          </w:tcPr>
          <w:p w14:paraId="78CE4F7E" w14:textId="77777777" w:rsidR="00454FC9" w:rsidRPr="00454FC9" w:rsidRDefault="00454FC9" w:rsidP="003D0BBD">
            <w:pPr>
              <w:rPr>
                <w:color w:val="4472C4" w:themeColor="accent5"/>
                <w:lang w:val="en-US"/>
              </w:rPr>
            </w:pPr>
            <w:r w:rsidRPr="00454FC9">
              <w:rPr>
                <w:color w:val="4472C4" w:themeColor="accent5"/>
                <w:lang w:val="en-US"/>
              </w:rPr>
              <w:t>Radon causes headaches.</w:t>
            </w:r>
          </w:p>
        </w:tc>
        <w:tc>
          <w:tcPr>
            <w:tcW w:w="3260"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1DCC9C3F" w14:textId="77777777" w:rsidR="00454FC9" w:rsidRPr="00454FC9" w:rsidRDefault="00454FC9" w:rsidP="003D0BBD">
            <w:pPr>
              <w:rPr>
                <w:color w:val="4472C4" w:themeColor="accent5"/>
                <w:lang w:val="en-US"/>
              </w:rPr>
            </w:pPr>
            <w:r w:rsidRPr="00454FC9">
              <w:rPr>
                <w:color w:val="4472C4" w:themeColor="accent5"/>
                <w:lang w:val="en-US"/>
              </w:rPr>
              <w:t>1. Agree</w:t>
            </w:r>
          </w:p>
          <w:p w14:paraId="4D92DFF2" w14:textId="77777777" w:rsidR="00454FC9" w:rsidRPr="00454FC9" w:rsidRDefault="00454FC9" w:rsidP="003D0BBD">
            <w:pPr>
              <w:rPr>
                <w:color w:val="4472C4" w:themeColor="accent5"/>
                <w:lang w:val="en-US"/>
              </w:rPr>
            </w:pPr>
            <w:r w:rsidRPr="00454FC9">
              <w:rPr>
                <w:color w:val="4472C4" w:themeColor="accent5"/>
                <w:lang w:val="en-US"/>
              </w:rPr>
              <w:t>2. Disagree</w:t>
            </w:r>
          </w:p>
          <w:p w14:paraId="16A6368F" w14:textId="77777777" w:rsidR="00454FC9" w:rsidRPr="00454FC9" w:rsidRDefault="00454FC9" w:rsidP="003D0BBD">
            <w:pPr>
              <w:rPr>
                <w:color w:val="4472C4" w:themeColor="accent5"/>
                <w:lang w:val="en-US"/>
              </w:rPr>
            </w:pPr>
            <w:r w:rsidRPr="00454FC9">
              <w:rPr>
                <w:color w:val="4472C4" w:themeColor="accent5"/>
                <w:lang w:val="en-US"/>
              </w:rPr>
              <w:t>9. I don't know/NA</w:t>
            </w:r>
          </w:p>
        </w:tc>
      </w:tr>
      <w:tr w:rsidR="00454FC9" w:rsidRPr="00454FC9" w14:paraId="6759DDAA" w14:textId="77777777" w:rsidTr="003D0BBD">
        <w:trPr>
          <w:trHeight w:val="352"/>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537C1F97" w14:textId="77777777" w:rsidR="00454FC9" w:rsidRPr="00454FC9" w:rsidRDefault="00454FC9" w:rsidP="003D0BBD">
            <w:pPr>
              <w:rPr>
                <w:color w:val="4472C4" w:themeColor="accent5"/>
                <w:lang w:val="en-US"/>
              </w:rPr>
            </w:pPr>
            <w:r w:rsidRPr="00454FC9">
              <w:rPr>
                <w:b/>
                <w:bCs/>
                <w:color w:val="4472C4" w:themeColor="accent5"/>
                <w:lang w:val="nl-BE"/>
              </w:rPr>
              <w:t>AW38</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5BD4D260" w14:textId="77777777" w:rsidR="00454FC9" w:rsidRPr="00454FC9" w:rsidRDefault="00454FC9" w:rsidP="003D0BBD">
            <w:pPr>
              <w:rPr>
                <w:color w:val="4472C4" w:themeColor="accent5"/>
                <w:lang w:val="en-US"/>
              </w:rPr>
            </w:pPr>
            <w:r w:rsidRPr="00454FC9">
              <w:rPr>
                <w:color w:val="4472C4" w:themeColor="accent5"/>
                <w:lang w:val="en-US"/>
              </w:rPr>
              <w:t>Radon exposure is linked to lung cancer.</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0E978F1C" w14:textId="77777777" w:rsidR="00454FC9" w:rsidRPr="00454FC9" w:rsidRDefault="00454FC9" w:rsidP="003D0BBD">
            <w:pPr>
              <w:rPr>
                <w:color w:val="4472C4" w:themeColor="accent5"/>
                <w:lang w:val="en-US"/>
              </w:rPr>
            </w:pPr>
          </w:p>
        </w:tc>
      </w:tr>
      <w:tr w:rsidR="00454FC9" w:rsidRPr="00454FC9" w14:paraId="5AB155F1" w14:textId="77777777" w:rsidTr="003D0BBD">
        <w:trPr>
          <w:trHeight w:val="415"/>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D99C14F" w14:textId="77777777" w:rsidR="00454FC9" w:rsidRPr="00454FC9" w:rsidRDefault="00454FC9" w:rsidP="003D0BBD">
            <w:pPr>
              <w:rPr>
                <w:color w:val="4472C4" w:themeColor="accent5"/>
                <w:lang w:val="en-US"/>
              </w:rPr>
            </w:pPr>
            <w:r w:rsidRPr="00454FC9">
              <w:rPr>
                <w:b/>
                <w:bCs/>
                <w:color w:val="4472C4" w:themeColor="accent5"/>
                <w:lang w:val="nl-BE"/>
              </w:rPr>
              <w:t>AW39</w:t>
            </w:r>
          </w:p>
        </w:tc>
        <w:tc>
          <w:tcPr>
            <w:tcW w:w="4463"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0E99EBE3" w14:textId="77777777" w:rsidR="00454FC9" w:rsidRPr="00454FC9" w:rsidRDefault="00454FC9" w:rsidP="003D0BBD">
            <w:pPr>
              <w:rPr>
                <w:color w:val="4472C4" w:themeColor="accent5"/>
                <w:lang w:val="en-US"/>
              </w:rPr>
            </w:pPr>
            <w:r w:rsidRPr="00454FC9">
              <w:rPr>
                <w:color w:val="4472C4" w:themeColor="accent5"/>
                <w:lang w:val="en-US"/>
              </w:rPr>
              <w:t>Radon is a radioactive liquid.</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41FB246E" w14:textId="77777777" w:rsidR="00454FC9" w:rsidRPr="00454FC9" w:rsidRDefault="00454FC9" w:rsidP="003D0BBD">
            <w:pPr>
              <w:rPr>
                <w:color w:val="4472C4" w:themeColor="accent5"/>
                <w:lang w:val="en-US"/>
              </w:rPr>
            </w:pPr>
          </w:p>
        </w:tc>
      </w:tr>
      <w:tr w:rsidR="00454FC9" w:rsidRPr="00454FC9" w14:paraId="085E3948" w14:textId="77777777" w:rsidTr="003D0BBD">
        <w:trPr>
          <w:trHeight w:val="323"/>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03AF16A" w14:textId="77777777" w:rsidR="00454FC9" w:rsidRPr="00454FC9" w:rsidRDefault="00454FC9" w:rsidP="003D0BBD">
            <w:pPr>
              <w:rPr>
                <w:color w:val="4472C4" w:themeColor="accent5"/>
                <w:lang w:val="en-US"/>
              </w:rPr>
            </w:pPr>
            <w:r w:rsidRPr="00454FC9">
              <w:rPr>
                <w:b/>
                <w:bCs/>
                <w:color w:val="4472C4" w:themeColor="accent5"/>
                <w:lang w:val="nl-BE"/>
              </w:rPr>
              <w:t>AW40</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504C5ACE" w14:textId="77777777" w:rsidR="00454FC9" w:rsidRPr="00454FC9" w:rsidRDefault="00454FC9" w:rsidP="003D0BBD">
            <w:pPr>
              <w:rPr>
                <w:color w:val="4472C4" w:themeColor="accent5"/>
                <w:lang w:val="en-US"/>
              </w:rPr>
            </w:pPr>
            <w:r w:rsidRPr="00454FC9">
              <w:rPr>
                <w:color w:val="4472C4" w:themeColor="accent5"/>
                <w:lang w:val="en-US"/>
              </w:rPr>
              <w:t>Radon has a strong odor.</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1C446EE0" w14:textId="77777777" w:rsidR="00454FC9" w:rsidRPr="00454FC9" w:rsidRDefault="00454FC9" w:rsidP="003D0BBD">
            <w:pPr>
              <w:rPr>
                <w:color w:val="4472C4" w:themeColor="accent5"/>
                <w:lang w:val="en-US"/>
              </w:rPr>
            </w:pPr>
          </w:p>
        </w:tc>
      </w:tr>
      <w:tr w:rsidR="00454FC9" w:rsidRPr="00454FC9" w14:paraId="0BFE65EE" w14:textId="77777777" w:rsidTr="003D0BBD">
        <w:trPr>
          <w:trHeight w:val="388"/>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1C83196" w14:textId="77777777" w:rsidR="00454FC9" w:rsidRPr="00454FC9" w:rsidRDefault="00454FC9" w:rsidP="003D0BBD">
            <w:pPr>
              <w:rPr>
                <w:color w:val="4472C4" w:themeColor="accent5"/>
                <w:lang w:val="en-US"/>
              </w:rPr>
            </w:pPr>
            <w:r w:rsidRPr="00454FC9">
              <w:rPr>
                <w:b/>
                <w:bCs/>
                <w:color w:val="4472C4" w:themeColor="accent5"/>
                <w:lang w:val="en-US"/>
              </w:rPr>
              <w:t>AW41</w:t>
            </w:r>
          </w:p>
        </w:tc>
        <w:tc>
          <w:tcPr>
            <w:tcW w:w="4463"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18230456" w14:textId="77777777" w:rsidR="00454FC9" w:rsidRPr="00454FC9" w:rsidRDefault="00454FC9" w:rsidP="003D0BBD">
            <w:pPr>
              <w:rPr>
                <w:color w:val="4472C4" w:themeColor="accent5"/>
                <w:lang w:val="en-US"/>
              </w:rPr>
            </w:pPr>
            <w:r w:rsidRPr="00454FC9">
              <w:rPr>
                <w:color w:val="4472C4" w:themeColor="accent5"/>
                <w:lang w:val="en-US"/>
              </w:rPr>
              <w:t xml:space="preserve">Radon is invisible. </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126A1D9A" w14:textId="77777777" w:rsidR="00454FC9" w:rsidRPr="00454FC9" w:rsidRDefault="00454FC9" w:rsidP="003D0BBD">
            <w:pPr>
              <w:rPr>
                <w:color w:val="4472C4" w:themeColor="accent5"/>
                <w:lang w:val="en-US"/>
              </w:rPr>
            </w:pPr>
          </w:p>
        </w:tc>
      </w:tr>
      <w:tr w:rsidR="00454FC9" w:rsidRPr="00454FC9" w14:paraId="0F20DDC6" w14:textId="77777777" w:rsidTr="003D0BBD">
        <w:trPr>
          <w:trHeight w:val="579"/>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39990BCA" w14:textId="77777777" w:rsidR="00454FC9" w:rsidRPr="00454FC9" w:rsidRDefault="00454FC9" w:rsidP="003D0BBD">
            <w:pPr>
              <w:rPr>
                <w:color w:val="4472C4" w:themeColor="accent5"/>
                <w:lang w:val="en-US"/>
              </w:rPr>
            </w:pPr>
            <w:r w:rsidRPr="00454FC9">
              <w:rPr>
                <w:b/>
                <w:bCs/>
                <w:color w:val="4472C4" w:themeColor="accent5"/>
                <w:lang w:val="en-US"/>
              </w:rPr>
              <w:t>AW42</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3F66244B" w14:textId="77777777" w:rsidR="00454FC9" w:rsidRPr="00454FC9" w:rsidRDefault="00454FC9" w:rsidP="003D0BBD">
            <w:pPr>
              <w:rPr>
                <w:color w:val="4472C4" w:themeColor="accent5"/>
                <w:lang w:val="en-US"/>
              </w:rPr>
            </w:pPr>
            <w:r w:rsidRPr="00454FC9">
              <w:rPr>
                <w:color w:val="4472C4" w:themeColor="accent5"/>
                <w:lang w:val="en-US"/>
              </w:rPr>
              <w:t>Radon levels are usually higher in the attic than the basement.</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4C8B17E7" w14:textId="77777777" w:rsidR="00454FC9" w:rsidRPr="00454FC9" w:rsidRDefault="00454FC9" w:rsidP="003D0BBD">
            <w:pPr>
              <w:rPr>
                <w:color w:val="4472C4" w:themeColor="accent5"/>
                <w:lang w:val="en-US"/>
              </w:rPr>
            </w:pPr>
          </w:p>
        </w:tc>
      </w:tr>
      <w:tr w:rsidR="00454FC9" w:rsidRPr="00454FC9" w14:paraId="66881852" w14:textId="77777777" w:rsidTr="003D0BBD">
        <w:trPr>
          <w:trHeight w:val="634"/>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AE8BB22" w14:textId="77777777" w:rsidR="00454FC9" w:rsidRPr="00454FC9" w:rsidRDefault="00454FC9" w:rsidP="003D0BBD">
            <w:pPr>
              <w:rPr>
                <w:color w:val="4472C4" w:themeColor="accent5"/>
                <w:lang w:val="en-US"/>
              </w:rPr>
            </w:pPr>
            <w:r w:rsidRPr="00454FC9">
              <w:rPr>
                <w:b/>
                <w:bCs/>
                <w:color w:val="4472C4" w:themeColor="accent5"/>
                <w:lang w:val="en-US"/>
              </w:rPr>
              <w:lastRenderedPageBreak/>
              <w:t>AW43</w:t>
            </w:r>
          </w:p>
        </w:tc>
        <w:tc>
          <w:tcPr>
            <w:tcW w:w="4463"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4D600F1F" w14:textId="77777777" w:rsidR="00454FC9" w:rsidRPr="00454FC9" w:rsidRDefault="00454FC9" w:rsidP="003D0BBD">
            <w:pPr>
              <w:rPr>
                <w:color w:val="4472C4" w:themeColor="accent5"/>
                <w:lang w:val="en-US"/>
              </w:rPr>
            </w:pPr>
            <w:r w:rsidRPr="00454FC9">
              <w:rPr>
                <w:color w:val="4472C4" w:themeColor="accent5"/>
                <w:lang w:val="en-US"/>
              </w:rPr>
              <w:t>Testing is the only way to determine if a home has an elevated radon level.</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7930F731" w14:textId="77777777" w:rsidR="00454FC9" w:rsidRPr="00454FC9" w:rsidRDefault="00454FC9" w:rsidP="003D0BBD">
            <w:pPr>
              <w:rPr>
                <w:color w:val="4472C4" w:themeColor="accent5"/>
                <w:lang w:val="en-US"/>
              </w:rPr>
            </w:pPr>
          </w:p>
        </w:tc>
      </w:tr>
      <w:tr w:rsidR="00454FC9" w:rsidRPr="00454FC9" w14:paraId="1DA08433" w14:textId="77777777" w:rsidTr="003D0BBD">
        <w:trPr>
          <w:trHeight w:val="870"/>
        </w:trPr>
        <w:tc>
          <w:tcPr>
            <w:tcW w:w="772"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0E19F602" w14:textId="77777777" w:rsidR="00454FC9" w:rsidRPr="00454FC9" w:rsidRDefault="00454FC9" w:rsidP="003D0BBD">
            <w:pPr>
              <w:rPr>
                <w:color w:val="4472C4" w:themeColor="accent5"/>
                <w:lang w:val="en-US"/>
              </w:rPr>
            </w:pPr>
            <w:r w:rsidRPr="00454FC9">
              <w:rPr>
                <w:b/>
                <w:bCs/>
                <w:color w:val="4472C4" w:themeColor="accent5"/>
                <w:lang w:val="nl-BE"/>
              </w:rPr>
              <w:t>AW44</w:t>
            </w:r>
          </w:p>
        </w:tc>
        <w:tc>
          <w:tcPr>
            <w:tcW w:w="4463"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hideMark/>
          </w:tcPr>
          <w:p w14:paraId="14FF53A4" w14:textId="77777777" w:rsidR="00454FC9" w:rsidRPr="00454FC9" w:rsidRDefault="00454FC9" w:rsidP="003D0BBD">
            <w:pPr>
              <w:rPr>
                <w:color w:val="4472C4" w:themeColor="accent5"/>
                <w:lang w:val="en-US"/>
              </w:rPr>
            </w:pPr>
            <w:r w:rsidRPr="00454FC9">
              <w:rPr>
                <w:color w:val="4472C4" w:themeColor="accent5"/>
                <w:lang w:val="en-US"/>
              </w:rPr>
              <w:t>Radon can enter homes through cracks in walls and floors.</w:t>
            </w:r>
          </w:p>
        </w:tc>
        <w:tc>
          <w:tcPr>
            <w:tcW w:w="3260"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223874CD" w14:textId="77777777" w:rsidR="00454FC9" w:rsidRPr="00454FC9" w:rsidRDefault="00454FC9" w:rsidP="003D0BBD">
            <w:pPr>
              <w:rPr>
                <w:color w:val="4472C4" w:themeColor="accent5"/>
                <w:lang w:val="en-US"/>
              </w:rPr>
            </w:pPr>
            <w:r w:rsidRPr="00454FC9">
              <w:rPr>
                <w:color w:val="4472C4" w:themeColor="accent5"/>
                <w:lang w:val="en-US"/>
              </w:rPr>
              <w:t>1. Agree</w:t>
            </w:r>
          </w:p>
          <w:p w14:paraId="6AE5951E" w14:textId="77777777" w:rsidR="00454FC9" w:rsidRPr="00454FC9" w:rsidRDefault="00454FC9" w:rsidP="003D0BBD">
            <w:pPr>
              <w:rPr>
                <w:color w:val="4472C4" w:themeColor="accent5"/>
                <w:lang w:val="en-US"/>
              </w:rPr>
            </w:pPr>
            <w:r w:rsidRPr="00454FC9">
              <w:rPr>
                <w:color w:val="4472C4" w:themeColor="accent5"/>
                <w:lang w:val="en-US"/>
              </w:rPr>
              <w:t>2. Disagree</w:t>
            </w:r>
          </w:p>
          <w:p w14:paraId="04968608" w14:textId="77777777" w:rsidR="00454FC9" w:rsidRPr="00454FC9" w:rsidRDefault="00454FC9" w:rsidP="003D0BBD">
            <w:pPr>
              <w:rPr>
                <w:color w:val="4472C4" w:themeColor="accent5"/>
                <w:lang w:val="en-US"/>
              </w:rPr>
            </w:pPr>
            <w:r w:rsidRPr="00454FC9">
              <w:rPr>
                <w:color w:val="4472C4" w:themeColor="accent5"/>
                <w:lang w:val="en-US"/>
              </w:rPr>
              <w:t>9. I don't know/NA</w:t>
            </w:r>
          </w:p>
        </w:tc>
      </w:tr>
      <w:tr w:rsidR="00454FC9" w:rsidRPr="00454FC9" w14:paraId="41AB2901" w14:textId="77777777" w:rsidTr="003D0BBD">
        <w:trPr>
          <w:trHeight w:val="870"/>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31FC6135" w14:textId="77777777" w:rsidR="00454FC9" w:rsidRPr="00454FC9" w:rsidRDefault="00454FC9" w:rsidP="003D0BBD">
            <w:pPr>
              <w:rPr>
                <w:color w:val="4472C4" w:themeColor="accent5"/>
                <w:lang w:val="en-US"/>
              </w:rPr>
            </w:pP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tcPr>
          <w:p w14:paraId="3A2A0F70" w14:textId="77777777" w:rsidR="00454FC9" w:rsidRPr="00454FC9" w:rsidRDefault="00454FC9" w:rsidP="003D0BBD">
            <w:pPr>
              <w:rPr>
                <w:color w:val="4472C4" w:themeColor="accent5"/>
                <w:lang w:val="en-US"/>
              </w:rPr>
            </w:pP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7A9F05B7" w14:textId="77777777" w:rsidR="00454FC9" w:rsidRPr="00454FC9" w:rsidRDefault="00454FC9" w:rsidP="003D0BBD">
            <w:pPr>
              <w:rPr>
                <w:color w:val="4472C4" w:themeColor="accent5"/>
                <w:lang w:val="en-US"/>
              </w:rPr>
            </w:pPr>
          </w:p>
        </w:tc>
      </w:tr>
      <w:tr w:rsidR="00454FC9" w:rsidRPr="00454FC9" w14:paraId="763731ED" w14:textId="77777777" w:rsidTr="003D0BBD">
        <w:trPr>
          <w:trHeight w:val="870"/>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5E50D803" w14:textId="77777777" w:rsidR="00454FC9" w:rsidRPr="00454FC9" w:rsidRDefault="00454FC9" w:rsidP="003D0BBD">
            <w:pPr>
              <w:rPr>
                <w:color w:val="4472C4" w:themeColor="accent5"/>
                <w:lang w:val="en-US"/>
              </w:rPr>
            </w:pPr>
            <w:r w:rsidRPr="00454FC9">
              <w:rPr>
                <w:b/>
                <w:bCs/>
                <w:color w:val="4472C4" w:themeColor="accent5"/>
                <w:lang w:val="nl-BE"/>
              </w:rPr>
              <w:t>AW46</w:t>
            </w:r>
          </w:p>
        </w:tc>
        <w:tc>
          <w:tcPr>
            <w:tcW w:w="4463"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5E7BE453" w14:textId="77777777" w:rsidR="00454FC9" w:rsidRPr="00454FC9" w:rsidRDefault="00454FC9" w:rsidP="003D0BBD">
            <w:pPr>
              <w:rPr>
                <w:color w:val="4472C4" w:themeColor="accent5"/>
                <w:lang w:val="en-US"/>
              </w:rPr>
            </w:pPr>
            <w:r w:rsidRPr="00454FC9">
              <w:rPr>
                <w:color w:val="4472C4" w:themeColor="accent5"/>
                <w:lang w:val="en-US"/>
              </w:rPr>
              <w:t>The risks from radon exposure increase the longer you are exposed to it.</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51F319F2" w14:textId="77777777" w:rsidR="00454FC9" w:rsidRPr="00454FC9" w:rsidRDefault="00454FC9" w:rsidP="003D0BBD">
            <w:pPr>
              <w:rPr>
                <w:color w:val="4472C4" w:themeColor="accent5"/>
                <w:lang w:val="en-US"/>
              </w:rPr>
            </w:pPr>
          </w:p>
        </w:tc>
      </w:tr>
      <w:tr w:rsidR="00454FC9" w:rsidRPr="00454FC9" w14:paraId="4ECD8E18" w14:textId="77777777" w:rsidTr="003D0BBD">
        <w:trPr>
          <w:trHeight w:val="883"/>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3E834935" w14:textId="77777777" w:rsidR="00454FC9" w:rsidRPr="00454FC9" w:rsidRDefault="00454FC9" w:rsidP="003D0BBD">
            <w:pPr>
              <w:rPr>
                <w:color w:val="4472C4" w:themeColor="accent5"/>
                <w:lang w:val="en-US"/>
              </w:rPr>
            </w:pPr>
            <w:r w:rsidRPr="00454FC9">
              <w:rPr>
                <w:b/>
                <w:bCs/>
                <w:color w:val="4472C4" w:themeColor="accent5"/>
                <w:lang w:val="en-US"/>
              </w:rPr>
              <w:t>AW48</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4D9C56B0" w14:textId="77777777" w:rsidR="00454FC9" w:rsidRPr="00454FC9" w:rsidRDefault="00454FC9" w:rsidP="003D0BBD">
            <w:pPr>
              <w:rPr>
                <w:color w:val="4472C4" w:themeColor="accent5"/>
                <w:lang w:val="en-US"/>
              </w:rPr>
            </w:pPr>
            <w:r w:rsidRPr="00454FC9">
              <w:rPr>
                <w:color w:val="4472C4" w:themeColor="accent5"/>
                <w:lang w:val="en-US"/>
              </w:rPr>
              <w:t>Concentrations of indoor radon are expressed in Watt.</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01B66F04" w14:textId="77777777" w:rsidR="00454FC9" w:rsidRPr="00454FC9" w:rsidRDefault="00454FC9" w:rsidP="003D0BBD">
            <w:pPr>
              <w:rPr>
                <w:color w:val="4472C4" w:themeColor="accent5"/>
                <w:lang w:val="en-US"/>
              </w:rPr>
            </w:pPr>
          </w:p>
        </w:tc>
      </w:tr>
      <w:tr w:rsidR="00454FC9" w:rsidRPr="00454FC9" w14:paraId="1A64A6CE" w14:textId="77777777" w:rsidTr="003D0BBD">
        <w:trPr>
          <w:trHeight w:val="883"/>
        </w:trPr>
        <w:tc>
          <w:tcPr>
            <w:tcW w:w="5235"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3ED11DEA" w14:textId="77777777" w:rsidR="00454FC9" w:rsidRPr="00454FC9" w:rsidRDefault="00454FC9" w:rsidP="003D0BBD">
            <w:pPr>
              <w:rPr>
                <w:b/>
                <w:color w:val="4472C4" w:themeColor="accent5"/>
              </w:rPr>
            </w:pPr>
            <w:r w:rsidRPr="00454FC9">
              <w:rPr>
                <w:b/>
                <w:color w:val="4472C4" w:themeColor="accent5"/>
              </w:rPr>
              <w:t xml:space="preserve">General knowledge </w:t>
            </w:r>
            <w:r w:rsidRPr="00454FC9">
              <w:rPr>
                <w:bCs/>
                <w:i/>
                <w:color w:val="4472C4" w:themeColor="accent5"/>
              </w:rPr>
              <w:t>(don’t show this title to respondents)</w:t>
            </w:r>
          </w:p>
          <w:p w14:paraId="777579C3" w14:textId="77777777" w:rsidR="00454FC9" w:rsidRPr="00454FC9" w:rsidRDefault="00454FC9" w:rsidP="003D0BBD">
            <w:pPr>
              <w:rPr>
                <w:b/>
                <w:color w:val="4472C4" w:themeColor="accent5"/>
              </w:rPr>
            </w:pPr>
            <w:r w:rsidRPr="00454FC9">
              <w:rPr>
                <w:b/>
                <w:color w:val="4472C4" w:themeColor="accent5"/>
              </w:rPr>
              <w:t>ALL (no filter) RANDOMISE</w:t>
            </w:r>
          </w:p>
          <w:p w14:paraId="70CD3349" w14:textId="77777777" w:rsidR="00454FC9" w:rsidRPr="00454FC9" w:rsidRDefault="00454FC9" w:rsidP="003D0BBD">
            <w:pPr>
              <w:rPr>
                <w:b/>
                <w:color w:val="4472C4" w:themeColor="accent5"/>
                <w:lang w:val="en-US"/>
              </w:rPr>
            </w:pPr>
            <w:r w:rsidRPr="00454FC9">
              <w:rPr>
                <w:b/>
                <w:color w:val="4472C4" w:themeColor="accent5"/>
                <w:lang w:val="en-US"/>
              </w:rPr>
              <w:t xml:space="preserve">INTRO: </w:t>
            </w:r>
            <w:r w:rsidRPr="00454FC9">
              <w:rPr>
                <w:b/>
                <w:i/>
                <w:iCs/>
                <w:color w:val="4472C4" w:themeColor="accent5"/>
                <w:lang w:val="en-US"/>
              </w:rPr>
              <w:t>Do you agree or disagree with the following statements?</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0B3564B2" w14:textId="77777777" w:rsidR="00454FC9" w:rsidRPr="00454FC9" w:rsidRDefault="00454FC9" w:rsidP="003D0BBD">
            <w:pPr>
              <w:rPr>
                <w:color w:val="4472C4" w:themeColor="accent5"/>
                <w:lang w:val="en-US"/>
              </w:rPr>
            </w:pPr>
          </w:p>
        </w:tc>
      </w:tr>
      <w:tr w:rsidR="00454FC9" w:rsidRPr="00454FC9" w14:paraId="0BB01C69" w14:textId="77777777" w:rsidTr="003D0BBD">
        <w:trPr>
          <w:trHeight w:val="613"/>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25FF1C6" w14:textId="77777777" w:rsidR="00454FC9" w:rsidRPr="00454FC9" w:rsidRDefault="00454FC9" w:rsidP="003D0BBD">
            <w:pPr>
              <w:rPr>
                <w:color w:val="4472C4" w:themeColor="accent5"/>
                <w:lang w:val="en-US"/>
              </w:rPr>
            </w:pPr>
            <w:r w:rsidRPr="00454FC9">
              <w:rPr>
                <w:b/>
                <w:bCs/>
                <w:color w:val="4472C4" w:themeColor="accent5"/>
                <w:lang w:val="nl-BE"/>
              </w:rPr>
              <w:t>AW47</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55CAF09A" w14:textId="77777777" w:rsidR="00454FC9" w:rsidRPr="00454FC9" w:rsidRDefault="00454FC9" w:rsidP="003D0BBD">
            <w:pPr>
              <w:rPr>
                <w:color w:val="4472C4" w:themeColor="accent5"/>
                <w:lang w:val="en-US"/>
              </w:rPr>
            </w:pPr>
            <w:r w:rsidRPr="00454FC9">
              <w:rPr>
                <w:color w:val="4472C4" w:themeColor="accent5"/>
                <w:lang w:val="en-US"/>
              </w:rPr>
              <w:t>Exposure to radiation always leads to radioactive contamination.  </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657D1C35" w14:textId="77777777" w:rsidR="00454FC9" w:rsidRPr="00454FC9" w:rsidRDefault="00454FC9" w:rsidP="003D0BBD">
            <w:pPr>
              <w:rPr>
                <w:color w:val="4472C4" w:themeColor="accent5"/>
                <w:lang w:val="en-US"/>
              </w:rPr>
            </w:pPr>
          </w:p>
        </w:tc>
      </w:tr>
      <w:tr w:rsidR="00454FC9" w:rsidRPr="00454FC9" w14:paraId="0B4D86ED" w14:textId="77777777" w:rsidTr="003D0BBD">
        <w:trPr>
          <w:trHeight w:val="1054"/>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E3EA4FC" w14:textId="77777777" w:rsidR="00454FC9" w:rsidRPr="00454FC9" w:rsidRDefault="00454FC9" w:rsidP="003D0BBD">
            <w:pPr>
              <w:rPr>
                <w:color w:val="4472C4" w:themeColor="accent5"/>
                <w:lang w:val="en-US"/>
              </w:rPr>
            </w:pPr>
            <w:r w:rsidRPr="00454FC9">
              <w:rPr>
                <w:b/>
                <w:bCs/>
                <w:color w:val="4472C4" w:themeColor="accent5"/>
                <w:lang w:val="en-US"/>
              </w:rPr>
              <w:t>AW17</w:t>
            </w:r>
          </w:p>
        </w:tc>
        <w:tc>
          <w:tcPr>
            <w:tcW w:w="4463"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444C4445" w14:textId="77777777" w:rsidR="00454FC9" w:rsidRPr="00454FC9" w:rsidRDefault="00454FC9" w:rsidP="003D0BBD">
            <w:pPr>
              <w:rPr>
                <w:color w:val="4472C4" w:themeColor="accent5"/>
                <w:lang w:val="en-US"/>
              </w:rPr>
            </w:pPr>
            <w:r w:rsidRPr="00454FC9">
              <w:rPr>
                <w:color w:val="4472C4" w:themeColor="accent5"/>
                <w:lang w:val="en-US"/>
              </w:rPr>
              <w:t>The human body is naturally radioactive.</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3CE3D41F" w14:textId="77777777" w:rsidR="00454FC9" w:rsidRPr="00454FC9" w:rsidRDefault="00454FC9" w:rsidP="003D0BBD">
            <w:pPr>
              <w:rPr>
                <w:color w:val="4472C4" w:themeColor="accent5"/>
                <w:lang w:val="en-US"/>
              </w:rPr>
            </w:pPr>
          </w:p>
        </w:tc>
      </w:tr>
      <w:tr w:rsidR="00454FC9" w:rsidRPr="00454FC9" w14:paraId="3CA6B4BE" w14:textId="77777777" w:rsidTr="003D0BBD">
        <w:trPr>
          <w:trHeight w:val="1127"/>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383DE786" w14:textId="77777777" w:rsidR="00454FC9" w:rsidRPr="00454FC9" w:rsidRDefault="00454FC9" w:rsidP="003D0BBD">
            <w:pPr>
              <w:rPr>
                <w:color w:val="4472C4" w:themeColor="accent5"/>
                <w:lang w:val="en-US"/>
              </w:rPr>
            </w:pPr>
            <w:r w:rsidRPr="00454FC9">
              <w:rPr>
                <w:b/>
                <w:bCs/>
                <w:color w:val="4472C4" w:themeColor="accent5"/>
                <w:lang w:val="en-US"/>
              </w:rPr>
              <w:t>AW18</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39E7C6B6" w14:textId="77777777" w:rsidR="00454FC9" w:rsidRPr="00454FC9" w:rsidRDefault="00454FC9" w:rsidP="003D0BBD">
            <w:pPr>
              <w:rPr>
                <w:color w:val="4472C4" w:themeColor="accent5"/>
                <w:lang w:val="en-US"/>
              </w:rPr>
            </w:pPr>
            <w:r w:rsidRPr="00454FC9">
              <w:rPr>
                <w:color w:val="4472C4" w:themeColor="accent5"/>
                <w:lang w:val="en-US"/>
              </w:rPr>
              <w:t>With time, every radioactive substance becomes more and more radioactive.</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0BBF1574" w14:textId="77777777" w:rsidR="00454FC9" w:rsidRPr="00454FC9" w:rsidRDefault="00454FC9" w:rsidP="003D0BBD">
            <w:pPr>
              <w:rPr>
                <w:color w:val="4472C4" w:themeColor="accent5"/>
                <w:lang w:val="en-US"/>
              </w:rPr>
            </w:pPr>
          </w:p>
        </w:tc>
      </w:tr>
    </w:tbl>
    <w:p w14:paraId="4089D096" w14:textId="77777777" w:rsidR="0068707B" w:rsidRPr="00454FC9" w:rsidRDefault="0068707B" w:rsidP="00744328">
      <w:pPr>
        <w:spacing w:after="0"/>
        <w:jc w:val="left"/>
        <w:rPr>
          <w:rFonts w:asciiTheme="majorHAnsi" w:hAnsiTheme="majorHAnsi" w:cstheme="majorHAnsi"/>
          <w:lang w:val="en-US"/>
        </w:rPr>
      </w:pPr>
    </w:p>
    <w:p w14:paraId="3F5EEECC" w14:textId="20E10168" w:rsidR="00816BA0" w:rsidRPr="00744328" w:rsidRDefault="0068707B" w:rsidP="00744328">
      <w:pPr>
        <w:spacing w:after="0"/>
        <w:jc w:val="left"/>
        <w:rPr>
          <w:rFonts w:asciiTheme="majorHAnsi" w:hAnsiTheme="majorHAnsi" w:cstheme="majorHAnsi"/>
          <w:i/>
          <w:iCs/>
          <w:color w:val="FF0000"/>
          <w:lang w:val="pt-PT"/>
        </w:rPr>
      </w:pPr>
      <w:r w:rsidRPr="00744328">
        <w:rPr>
          <w:rFonts w:asciiTheme="majorHAnsi" w:hAnsiTheme="majorHAnsi" w:cstheme="majorHAnsi"/>
          <w:b/>
          <w:bCs/>
          <w:i/>
          <w:iCs/>
          <w:color w:val="FF0000"/>
          <w:lang w:val="pt-PT"/>
        </w:rPr>
        <w:t xml:space="preserve">IF RA1 = 1 </w:t>
      </w:r>
      <w:proofErr w:type="spellStart"/>
      <w:r w:rsidRPr="00744328">
        <w:rPr>
          <w:rFonts w:asciiTheme="majorHAnsi" w:hAnsiTheme="majorHAnsi" w:cstheme="majorHAnsi"/>
          <w:b/>
          <w:bCs/>
          <w:i/>
          <w:iCs/>
          <w:color w:val="FF0000"/>
          <w:lang w:val="pt-PT"/>
        </w:rPr>
        <w:t>or</w:t>
      </w:r>
      <w:proofErr w:type="spellEnd"/>
      <w:r w:rsidRPr="00744328">
        <w:rPr>
          <w:rFonts w:asciiTheme="majorHAnsi" w:hAnsiTheme="majorHAnsi" w:cstheme="majorHAnsi"/>
          <w:b/>
          <w:bCs/>
          <w:i/>
          <w:iCs/>
          <w:color w:val="FF0000"/>
          <w:lang w:val="pt-PT"/>
        </w:rPr>
        <w:t xml:space="preserve"> 2: </w:t>
      </w:r>
      <w:r w:rsidRPr="00744328">
        <w:rPr>
          <w:rFonts w:asciiTheme="majorHAnsi" w:hAnsiTheme="majorHAnsi" w:cstheme="majorHAnsi"/>
          <w:i/>
          <w:iCs/>
          <w:color w:val="FF0000"/>
          <w:lang w:val="pt-PT"/>
        </w:rPr>
        <w:t xml:space="preserve"> </w:t>
      </w:r>
    </w:p>
    <w:p w14:paraId="0213E1A3" w14:textId="72FFC054" w:rsidR="0068707B" w:rsidRPr="00744328" w:rsidRDefault="00AB0FA6" w:rsidP="00744328">
      <w:pPr>
        <w:spacing w:after="0"/>
        <w:jc w:val="left"/>
        <w:rPr>
          <w:rFonts w:asciiTheme="majorHAnsi" w:hAnsiTheme="majorHAnsi" w:cstheme="majorHAnsi"/>
          <w:b/>
          <w:i/>
          <w:iCs/>
          <w:lang w:val="pt-PT"/>
        </w:rPr>
      </w:pPr>
      <w:r w:rsidRPr="00AB0FA6">
        <w:rPr>
          <w:rFonts w:asciiTheme="majorHAnsi" w:hAnsiTheme="majorHAnsi" w:cstheme="majorHAnsi"/>
          <w:bCs/>
          <w:iCs/>
          <w:lang w:val="pt-PT"/>
        </w:rPr>
        <w:t>INTRO</w:t>
      </w:r>
      <w:r w:rsidRPr="00AB0FA6">
        <w:rPr>
          <w:rFonts w:asciiTheme="majorHAnsi" w:hAnsiTheme="majorHAnsi" w:cstheme="majorHAnsi"/>
          <w:b/>
          <w:bCs/>
          <w:iCs/>
          <w:lang w:val="pt-PT"/>
        </w:rPr>
        <w:t>:</w:t>
      </w:r>
      <w:r w:rsidRPr="00AB0FA6">
        <w:rPr>
          <w:rFonts w:asciiTheme="majorHAnsi" w:hAnsiTheme="majorHAnsi" w:cstheme="majorHAnsi"/>
          <w:b/>
          <w:bCs/>
          <w:i/>
          <w:iCs/>
          <w:lang w:val="pt-PT"/>
        </w:rPr>
        <w:t xml:space="preserve"> </w:t>
      </w:r>
      <w:r w:rsidR="00816BA0" w:rsidRPr="00744328">
        <w:rPr>
          <w:rFonts w:asciiTheme="majorHAnsi" w:hAnsiTheme="majorHAnsi" w:cstheme="majorHAnsi"/>
          <w:b/>
          <w:i/>
          <w:iCs/>
          <w:lang w:val="pt-PT"/>
        </w:rPr>
        <w:t>Concorda ou discorda com as seguintes afirmações?</w:t>
      </w:r>
    </w:p>
    <w:tbl>
      <w:tblPr>
        <w:tblW w:w="5000" w:type="pct"/>
        <w:tblCellMar>
          <w:left w:w="0" w:type="dxa"/>
          <w:right w:w="0" w:type="dxa"/>
        </w:tblCellMar>
        <w:tblLook w:val="04A0" w:firstRow="1" w:lastRow="0" w:firstColumn="1" w:lastColumn="0" w:noHBand="0" w:noVBand="1"/>
      </w:tblPr>
      <w:tblGrid>
        <w:gridCol w:w="759"/>
        <w:gridCol w:w="6038"/>
        <w:gridCol w:w="2929"/>
      </w:tblGrid>
      <w:tr w:rsidR="0068707B" w:rsidRPr="00FB327F" w14:paraId="2989B08D" w14:textId="77777777" w:rsidTr="003D653A">
        <w:trPr>
          <w:trHeight w:val="285"/>
        </w:trPr>
        <w:tc>
          <w:tcPr>
            <w:tcW w:w="5000" w:type="pct"/>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06FC434C" w14:textId="77777777" w:rsidR="004B486D" w:rsidRDefault="004B486D" w:rsidP="00744328">
            <w:pPr>
              <w:spacing w:after="0"/>
              <w:jc w:val="left"/>
              <w:rPr>
                <w:rFonts w:asciiTheme="majorHAnsi" w:hAnsiTheme="majorHAnsi" w:cstheme="majorHAnsi"/>
                <w:b/>
                <w:bCs/>
                <w:lang w:val="pt-PT"/>
              </w:rPr>
            </w:pPr>
            <w:proofErr w:type="spellStart"/>
            <w:r w:rsidRPr="004B486D">
              <w:rPr>
                <w:rFonts w:asciiTheme="majorHAnsi" w:hAnsiTheme="majorHAnsi" w:cstheme="majorHAnsi"/>
                <w:b/>
                <w:bCs/>
                <w:lang w:val="pt-PT"/>
              </w:rPr>
              <w:t>Radon</w:t>
            </w:r>
            <w:proofErr w:type="spellEnd"/>
            <w:r w:rsidRPr="004B486D">
              <w:rPr>
                <w:rFonts w:asciiTheme="majorHAnsi" w:hAnsiTheme="majorHAnsi" w:cstheme="majorHAnsi"/>
                <w:b/>
                <w:bCs/>
                <w:lang w:val="pt-PT"/>
              </w:rPr>
              <w:t xml:space="preserve"> </w:t>
            </w:r>
            <w:proofErr w:type="spellStart"/>
            <w:r w:rsidRPr="004B486D">
              <w:rPr>
                <w:rFonts w:asciiTheme="majorHAnsi" w:hAnsiTheme="majorHAnsi" w:cstheme="majorHAnsi"/>
                <w:b/>
                <w:bCs/>
                <w:lang w:val="pt-PT"/>
              </w:rPr>
              <w:t>Knowledge</w:t>
            </w:r>
            <w:proofErr w:type="spellEnd"/>
            <w:r w:rsidRPr="004B486D">
              <w:rPr>
                <w:rFonts w:asciiTheme="majorHAnsi" w:hAnsiTheme="majorHAnsi" w:cstheme="majorHAnsi"/>
                <w:b/>
                <w:bCs/>
                <w:lang w:val="pt-PT"/>
              </w:rPr>
              <w:t xml:space="preserve"> </w:t>
            </w:r>
          </w:p>
          <w:p w14:paraId="4FC3E735" w14:textId="16AE7AE7" w:rsidR="0068707B" w:rsidRPr="004B486D" w:rsidRDefault="00AB0FA6" w:rsidP="00744328">
            <w:pPr>
              <w:spacing w:after="0"/>
              <w:jc w:val="left"/>
              <w:rPr>
                <w:rFonts w:asciiTheme="majorHAnsi" w:hAnsiTheme="majorHAnsi" w:cstheme="majorHAnsi"/>
                <w:b/>
                <w:bCs/>
                <w:color w:val="C00000"/>
                <w:lang w:val="pt-PT"/>
              </w:rPr>
            </w:pPr>
            <w:r>
              <w:rPr>
                <w:rFonts w:asciiTheme="majorHAnsi" w:hAnsiTheme="majorHAnsi" w:cstheme="majorHAnsi"/>
                <w:b/>
                <w:bCs/>
                <w:color w:val="C00000"/>
                <w:lang w:val="pt-PT"/>
              </w:rPr>
              <w:t>RANDOMISE</w:t>
            </w:r>
            <w:r w:rsidR="00E100B2" w:rsidRPr="00744328">
              <w:rPr>
                <w:rFonts w:asciiTheme="majorHAnsi" w:hAnsiTheme="majorHAnsi" w:cstheme="majorHAnsi"/>
                <w:bCs/>
                <w:i/>
                <w:lang w:val="pt-PT"/>
              </w:rPr>
              <w:t xml:space="preserve"> </w:t>
            </w:r>
            <w:r w:rsidR="001857CD" w:rsidRPr="00744328">
              <w:rPr>
                <w:rFonts w:asciiTheme="majorHAnsi" w:hAnsiTheme="majorHAnsi" w:cstheme="majorHAnsi"/>
                <w:bCs/>
                <w:i/>
                <w:lang w:val="pt-PT"/>
              </w:rPr>
              <w:t>(não mostrar o título aos participantes)</w:t>
            </w:r>
          </w:p>
        </w:tc>
      </w:tr>
      <w:tr w:rsidR="00744328" w:rsidRPr="00FB327F" w14:paraId="17540171" w14:textId="77777777" w:rsidTr="00AB0FA6">
        <w:trPr>
          <w:trHeight w:val="302"/>
        </w:trPr>
        <w:tc>
          <w:tcPr>
            <w:tcW w:w="390" w:type="pct"/>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246E8F7" w14:textId="77777777" w:rsidR="00744328" w:rsidRPr="00744328" w:rsidRDefault="00744328" w:rsidP="00744328">
            <w:pPr>
              <w:spacing w:after="0"/>
              <w:jc w:val="left"/>
              <w:rPr>
                <w:rFonts w:asciiTheme="majorHAnsi" w:hAnsiTheme="majorHAnsi" w:cstheme="majorHAnsi"/>
                <w:lang w:val="en-US"/>
              </w:rPr>
            </w:pPr>
            <w:r w:rsidRPr="00744328">
              <w:rPr>
                <w:rFonts w:asciiTheme="majorHAnsi" w:hAnsiTheme="majorHAnsi" w:cstheme="majorHAnsi"/>
                <w:b/>
                <w:bCs/>
                <w:lang w:val="nl-BE"/>
              </w:rPr>
              <w:t>AW37</w:t>
            </w:r>
          </w:p>
        </w:tc>
        <w:tc>
          <w:tcPr>
            <w:tcW w:w="3104" w:type="pct"/>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hideMark/>
          </w:tcPr>
          <w:p w14:paraId="15641A1C" w14:textId="31E8CE44" w:rsidR="00744328" w:rsidRPr="00744328" w:rsidRDefault="00744328" w:rsidP="00744328">
            <w:pPr>
              <w:spacing w:after="0"/>
              <w:jc w:val="left"/>
              <w:rPr>
                <w:rFonts w:asciiTheme="majorHAnsi" w:hAnsiTheme="majorHAnsi" w:cstheme="majorHAnsi"/>
                <w:lang w:val="pt-PT"/>
              </w:rPr>
            </w:pPr>
            <w:r w:rsidRPr="00744328">
              <w:rPr>
                <w:rFonts w:asciiTheme="majorHAnsi" w:hAnsiTheme="majorHAnsi" w:cstheme="majorHAnsi"/>
                <w:lang w:val="pt-PT"/>
              </w:rPr>
              <w:t>O radão causa dores de cabeça.</w:t>
            </w:r>
          </w:p>
        </w:tc>
        <w:tc>
          <w:tcPr>
            <w:tcW w:w="1507" w:type="pct"/>
            <w:vMerge w:val="restart"/>
            <w:tcBorders>
              <w:top w:val="single" w:sz="24" w:space="0" w:color="FFFFFF"/>
              <w:left w:val="single" w:sz="8" w:space="0" w:color="FFFFFF"/>
              <w:right w:val="single" w:sz="8" w:space="0" w:color="FFFFFF"/>
            </w:tcBorders>
            <w:shd w:val="clear" w:color="auto" w:fill="DDEDEC"/>
            <w:tcMar>
              <w:top w:w="15" w:type="dxa"/>
              <w:left w:w="108" w:type="dxa"/>
              <w:bottom w:w="0" w:type="dxa"/>
              <w:right w:w="108" w:type="dxa"/>
            </w:tcMar>
            <w:vAlign w:val="center"/>
            <w:hideMark/>
          </w:tcPr>
          <w:p w14:paraId="3C4A5780" w14:textId="4002B457" w:rsidR="00744328" w:rsidRPr="00744328" w:rsidRDefault="00744328"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1. Concordo </w:t>
            </w:r>
          </w:p>
          <w:p w14:paraId="0B0B8D3D" w14:textId="17C959D7" w:rsidR="00744328" w:rsidRPr="00744328" w:rsidRDefault="00744328" w:rsidP="00744328">
            <w:pPr>
              <w:spacing w:after="0"/>
              <w:jc w:val="left"/>
              <w:rPr>
                <w:rFonts w:asciiTheme="majorHAnsi" w:hAnsiTheme="majorHAnsi" w:cstheme="majorHAnsi"/>
                <w:lang w:val="pt-PT"/>
              </w:rPr>
            </w:pPr>
            <w:r w:rsidRPr="00744328">
              <w:rPr>
                <w:rFonts w:asciiTheme="majorHAnsi" w:hAnsiTheme="majorHAnsi" w:cstheme="majorHAnsi"/>
                <w:lang w:val="pt-PT"/>
              </w:rPr>
              <w:t>2. Discordo</w:t>
            </w:r>
          </w:p>
          <w:p w14:paraId="4CB815D4" w14:textId="7023130D" w:rsidR="00744328" w:rsidRPr="00744328" w:rsidRDefault="00744328"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9. </w:t>
            </w:r>
            <w:r w:rsidRPr="00744328">
              <w:rPr>
                <w:rFonts w:asciiTheme="majorHAnsi" w:hAnsiTheme="majorHAnsi" w:cstheme="majorHAnsi"/>
                <w:lang w:val="nl-BE"/>
              </w:rPr>
              <w:t>Não sabe / Não responde</w:t>
            </w:r>
          </w:p>
          <w:p w14:paraId="5536186D" w14:textId="0A74570C" w:rsidR="00744328" w:rsidRPr="00744328" w:rsidRDefault="00744328" w:rsidP="00744328">
            <w:pPr>
              <w:spacing w:after="0"/>
              <w:jc w:val="left"/>
              <w:rPr>
                <w:rFonts w:asciiTheme="majorHAnsi" w:hAnsiTheme="majorHAnsi" w:cstheme="majorHAnsi"/>
                <w:lang w:val="pt-PT"/>
              </w:rPr>
            </w:pPr>
          </w:p>
        </w:tc>
      </w:tr>
      <w:tr w:rsidR="00744328" w:rsidRPr="00FB327F" w14:paraId="0FF63E41" w14:textId="77777777" w:rsidTr="00AB0FA6">
        <w:trPr>
          <w:trHeight w:val="352"/>
        </w:trPr>
        <w:tc>
          <w:tcPr>
            <w:tcW w:w="390"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0CC7F87D" w14:textId="77777777" w:rsidR="00744328" w:rsidRPr="00744328" w:rsidRDefault="00744328" w:rsidP="00744328">
            <w:pPr>
              <w:spacing w:after="0"/>
              <w:jc w:val="left"/>
              <w:rPr>
                <w:rFonts w:asciiTheme="majorHAnsi" w:hAnsiTheme="majorHAnsi" w:cstheme="majorHAnsi"/>
                <w:lang w:val="en-US"/>
              </w:rPr>
            </w:pPr>
            <w:r w:rsidRPr="00744328">
              <w:rPr>
                <w:rFonts w:asciiTheme="majorHAnsi" w:hAnsiTheme="majorHAnsi" w:cstheme="majorHAnsi"/>
                <w:b/>
                <w:bCs/>
                <w:lang w:val="nl-BE"/>
              </w:rPr>
              <w:t>AW38</w:t>
            </w:r>
          </w:p>
        </w:tc>
        <w:tc>
          <w:tcPr>
            <w:tcW w:w="3104"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6E947BDE" w14:textId="4AAFA360" w:rsidR="00744328" w:rsidRPr="00744328" w:rsidRDefault="00744328" w:rsidP="00744328">
            <w:pPr>
              <w:spacing w:after="0"/>
              <w:jc w:val="left"/>
              <w:rPr>
                <w:rFonts w:asciiTheme="majorHAnsi" w:hAnsiTheme="majorHAnsi" w:cstheme="majorHAnsi"/>
                <w:lang w:val="pt-PT"/>
              </w:rPr>
            </w:pPr>
            <w:r w:rsidRPr="00744328">
              <w:rPr>
                <w:rFonts w:asciiTheme="majorHAnsi" w:hAnsiTheme="majorHAnsi" w:cstheme="majorHAnsi"/>
                <w:lang w:val="pt-PT"/>
              </w:rPr>
              <w:t>A exposição ao radão está relacionada com o aparecimento de cancro do pulmão.</w:t>
            </w:r>
          </w:p>
        </w:tc>
        <w:tc>
          <w:tcPr>
            <w:tcW w:w="1507" w:type="pct"/>
            <w:vMerge/>
            <w:tcBorders>
              <w:left w:val="single" w:sz="8" w:space="0" w:color="FFFFFF"/>
              <w:right w:val="single" w:sz="8" w:space="0" w:color="FFFFFF"/>
            </w:tcBorders>
            <w:vAlign w:val="center"/>
            <w:hideMark/>
          </w:tcPr>
          <w:p w14:paraId="5160F726" w14:textId="4213AE21" w:rsidR="00744328" w:rsidRPr="00744328" w:rsidRDefault="00744328" w:rsidP="00744328">
            <w:pPr>
              <w:spacing w:after="0"/>
              <w:jc w:val="left"/>
              <w:rPr>
                <w:rFonts w:asciiTheme="majorHAnsi" w:hAnsiTheme="majorHAnsi" w:cstheme="majorHAnsi"/>
                <w:lang w:val="pt-PT"/>
              </w:rPr>
            </w:pPr>
          </w:p>
        </w:tc>
      </w:tr>
      <w:tr w:rsidR="00744328" w:rsidRPr="00FB327F" w14:paraId="779504F2" w14:textId="77777777" w:rsidTr="00AB0FA6">
        <w:trPr>
          <w:trHeight w:val="415"/>
        </w:trPr>
        <w:tc>
          <w:tcPr>
            <w:tcW w:w="390"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4BF0818" w14:textId="77777777" w:rsidR="00744328" w:rsidRPr="00744328" w:rsidRDefault="00744328" w:rsidP="00744328">
            <w:pPr>
              <w:spacing w:after="0"/>
              <w:jc w:val="left"/>
              <w:rPr>
                <w:rFonts w:asciiTheme="majorHAnsi" w:hAnsiTheme="majorHAnsi" w:cstheme="majorHAnsi"/>
                <w:lang w:val="en-US"/>
              </w:rPr>
            </w:pPr>
            <w:r w:rsidRPr="00744328">
              <w:rPr>
                <w:rFonts w:asciiTheme="majorHAnsi" w:hAnsiTheme="majorHAnsi" w:cstheme="majorHAnsi"/>
                <w:b/>
                <w:bCs/>
                <w:lang w:val="nl-BE"/>
              </w:rPr>
              <w:t>AW39</w:t>
            </w:r>
          </w:p>
        </w:tc>
        <w:tc>
          <w:tcPr>
            <w:tcW w:w="3104" w:type="pct"/>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5FA681AB" w14:textId="2BAEB210" w:rsidR="00744328" w:rsidRPr="00744328" w:rsidRDefault="00744328" w:rsidP="00744328">
            <w:pPr>
              <w:spacing w:after="0"/>
              <w:jc w:val="left"/>
              <w:rPr>
                <w:rFonts w:asciiTheme="majorHAnsi" w:hAnsiTheme="majorHAnsi" w:cstheme="majorHAnsi"/>
                <w:lang w:val="pt-PT"/>
              </w:rPr>
            </w:pPr>
            <w:r w:rsidRPr="00744328">
              <w:rPr>
                <w:rFonts w:asciiTheme="majorHAnsi" w:hAnsiTheme="majorHAnsi" w:cstheme="majorHAnsi"/>
                <w:lang w:val="pt-PT"/>
              </w:rPr>
              <w:t>O radão é um líquido radioativo.</w:t>
            </w:r>
          </w:p>
        </w:tc>
        <w:tc>
          <w:tcPr>
            <w:tcW w:w="1507" w:type="pct"/>
            <w:vMerge/>
            <w:tcBorders>
              <w:left w:val="single" w:sz="8" w:space="0" w:color="FFFFFF"/>
              <w:right w:val="single" w:sz="8" w:space="0" w:color="FFFFFF"/>
            </w:tcBorders>
            <w:vAlign w:val="center"/>
            <w:hideMark/>
          </w:tcPr>
          <w:p w14:paraId="11C96E31" w14:textId="34B12B66" w:rsidR="00744328" w:rsidRPr="00744328" w:rsidRDefault="00744328" w:rsidP="00744328">
            <w:pPr>
              <w:spacing w:after="0"/>
              <w:jc w:val="left"/>
              <w:rPr>
                <w:rFonts w:asciiTheme="majorHAnsi" w:hAnsiTheme="majorHAnsi" w:cstheme="majorHAnsi"/>
                <w:lang w:val="pt-PT"/>
              </w:rPr>
            </w:pPr>
          </w:p>
        </w:tc>
      </w:tr>
      <w:tr w:rsidR="00744328" w:rsidRPr="00FB327F" w14:paraId="5BED8DA2" w14:textId="77777777" w:rsidTr="00AB0FA6">
        <w:trPr>
          <w:trHeight w:val="323"/>
        </w:trPr>
        <w:tc>
          <w:tcPr>
            <w:tcW w:w="390"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AEBAC21" w14:textId="77777777" w:rsidR="00744328" w:rsidRPr="00744328" w:rsidRDefault="00744328" w:rsidP="00744328">
            <w:pPr>
              <w:spacing w:after="0"/>
              <w:jc w:val="left"/>
              <w:rPr>
                <w:rFonts w:asciiTheme="majorHAnsi" w:hAnsiTheme="majorHAnsi" w:cstheme="majorHAnsi"/>
                <w:lang w:val="en-US"/>
              </w:rPr>
            </w:pPr>
            <w:r w:rsidRPr="00744328">
              <w:rPr>
                <w:rFonts w:asciiTheme="majorHAnsi" w:hAnsiTheme="majorHAnsi" w:cstheme="majorHAnsi"/>
                <w:b/>
                <w:bCs/>
                <w:lang w:val="nl-BE"/>
              </w:rPr>
              <w:t>AW40</w:t>
            </w:r>
          </w:p>
        </w:tc>
        <w:tc>
          <w:tcPr>
            <w:tcW w:w="3104"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2E373D57" w14:textId="08B32364" w:rsidR="00744328" w:rsidRPr="00744328" w:rsidRDefault="00744328" w:rsidP="00744328">
            <w:pPr>
              <w:spacing w:after="0"/>
              <w:jc w:val="left"/>
              <w:rPr>
                <w:rFonts w:asciiTheme="majorHAnsi" w:hAnsiTheme="majorHAnsi" w:cstheme="majorHAnsi"/>
                <w:lang w:val="pt-PT"/>
              </w:rPr>
            </w:pPr>
            <w:r w:rsidRPr="00744328">
              <w:rPr>
                <w:rFonts w:asciiTheme="majorHAnsi" w:hAnsiTheme="majorHAnsi" w:cstheme="majorHAnsi"/>
                <w:lang w:val="pt-PT"/>
              </w:rPr>
              <w:t>O radão tem um odor forte.</w:t>
            </w:r>
          </w:p>
        </w:tc>
        <w:tc>
          <w:tcPr>
            <w:tcW w:w="1507" w:type="pct"/>
            <w:vMerge/>
            <w:tcBorders>
              <w:left w:val="single" w:sz="8" w:space="0" w:color="FFFFFF"/>
              <w:right w:val="single" w:sz="8" w:space="0" w:color="FFFFFF"/>
            </w:tcBorders>
            <w:vAlign w:val="center"/>
            <w:hideMark/>
          </w:tcPr>
          <w:p w14:paraId="1838F3CC" w14:textId="6A3E3076" w:rsidR="00744328" w:rsidRPr="00744328" w:rsidRDefault="00744328" w:rsidP="00744328">
            <w:pPr>
              <w:spacing w:after="0"/>
              <w:jc w:val="left"/>
              <w:rPr>
                <w:rFonts w:asciiTheme="majorHAnsi" w:hAnsiTheme="majorHAnsi" w:cstheme="majorHAnsi"/>
                <w:lang w:val="pt-PT"/>
              </w:rPr>
            </w:pPr>
          </w:p>
        </w:tc>
      </w:tr>
      <w:tr w:rsidR="00744328" w:rsidRPr="00744328" w14:paraId="0B603654" w14:textId="77777777" w:rsidTr="00AB0FA6">
        <w:trPr>
          <w:trHeight w:val="388"/>
        </w:trPr>
        <w:tc>
          <w:tcPr>
            <w:tcW w:w="390"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435F665B" w14:textId="77777777" w:rsidR="00744328" w:rsidRPr="00744328" w:rsidRDefault="00744328" w:rsidP="00744328">
            <w:pPr>
              <w:spacing w:after="0"/>
              <w:jc w:val="left"/>
              <w:rPr>
                <w:rFonts w:asciiTheme="majorHAnsi" w:hAnsiTheme="majorHAnsi" w:cstheme="majorHAnsi"/>
                <w:lang w:val="en-US"/>
              </w:rPr>
            </w:pPr>
            <w:r w:rsidRPr="00744328">
              <w:rPr>
                <w:rFonts w:asciiTheme="majorHAnsi" w:hAnsiTheme="majorHAnsi" w:cstheme="majorHAnsi"/>
                <w:b/>
                <w:bCs/>
                <w:lang w:val="en-US"/>
              </w:rPr>
              <w:t>AW41</w:t>
            </w:r>
          </w:p>
        </w:tc>
        <w:tc>
          <w:tcPr>
            <w:tcW w:w="3104" w:type="pct"/>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DE6771E" w14:textId="55740F8F" w:rsidR="00744328" w:rsidRPr="00E33182" w:rsidRDefault="00744328" w:rsidP="00744328">
            <w:pPr>
              <w:spacing w:after="0"/>
              <w:jc w:val="left"/>
              <w:rPr>
                <w:rFonts w:asciiTheme="majorHAnsi" w:hAnsiTheme="majorHAnsi" w:cstheme="majorHAnsi"/>
                <w:lang w:val="pt-PT"/>
              </w:rPr>
            </w:pPr>
            <w:r w:rsidRPr="00E33182">
              <w:rPr>
                <w:rFonts w:asciiTheme="majorHAnsi" w:hAnsiTheme="majorHAnsi" w:cstheme="majorHAnsi"/>
                <w:lang w:val="pt-PT"/>
              </w:rPr>
              <w:t xml:space="preserve">O radão é </w:t>
            </w:r>
            <w:r w:rsidR="00E33182" w:rsidRPr="00E33182">
              <w:rPr>
                <w:rFonts w:asciiTheme="majorHAnsi" w:hAnsiTheme="majorHAnsi" w:cstheme="majorHAnsi"/>
                <w:lang w:val="pt-PT"/>
              </w:rPr>
              <w:t>invisível</w:t>
            </w:r>
            <w:r w:rsidRPr="00E33182">
              <w:rPr>
                <w:rFonts w:asciiTheme="majorHAnsi" w:hAnsiTheme="majorHAnsi" w:cstheme="majorHAnsi"/>
                <w:lang w:val="pt-PT"/>
              </w:rPr>
              <w:t xml:space="preserve">. </w:t>
            </w:r>
          </w:p>
        </w:tc>
        <w:tc>
          <w:tcPr>
            <w:tcW w:w="1507" w:type="pct"/>
            <w:vMerge/>
            <w:tcBorders>
              <w:left w:val="single" w:sz="8" w:space="0" w:color="FFFFFF"/>
              <w:right w:val="single" w:sz="8" w:space="0" w:color="FFFFFF"/>
            </w:tcBorders>
            <w:vAlign w:val="center"/>
            <w:hideMark/>
          </w:tcPr>
          <w:p w14:paraId="4D748D5E" w14:textId="0DEED076" w:rsidR="00744328" w:rsidRPr="00744328" w:rsidRDefault="00744328" w:rsidP="00744328">
            <w:pPr>
              <w:spacing w:after="0"/>
              <w:jc w:val="left"/>
              <w:rPr>
                <w:rFonts w:asciiTheme="majorHAnsi" w:hAnsiTheme="majorHAnsi" w:cstheme="majorHAnsi"/>
                <w:lang w:val="en-US"/>
              </w:rPr>
            </w:pPr>
          </w:p>
        </w:tc>
      </w:tr>
      <w:tr w:rsidR="00744328" w:rsidRPr="00FB327F" w14:paraId="0C495015" w14:textId="77777777" w:rsidTr="00AB0FA6">
        <w:trPr>
          <w:trHeight w:val="579"/>
        </w:trPr>
        <w:tc>
          <w:tcPr>
            <w:tcW w:w="390"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0510EC91" w14:textId="77777777" w:rsidR="00744328" w:rsidRPr="00744328" w:rsidRDefault="00744328" w:rsidP="00744328">
            <w:pPr>
              <w:spacing w:after="0"/>
              <w:jc w:val="left"/>
              <w:rPr>
                <w:rFonts w:asciiTheme="majorHAnsi" w:hAnsiTheme="majorHAnsi" w:cstheme="majorHAnsi"/>
                <w:lang w:val="en-US"/>
              </w:rPr>
            </w:pPr>
            <w:r w:rsidRPr="00744328">
              <w:rPr>
                <w:rFonts w:asciiTheme="majorHAnsi" w:hAnsiTheme="majorHAnsi" w:cstheme="majorHAnsi"/>
                <w:b/>
                <w:bCs/>
                <w:lang w:val="en-US"/>
              </w:rPr>
              <w:t>AW42</w:t>
            </w:r>
          </w:p>
        </w:tc>
        <w:tc>
          <w:tcPr>
            <w:tcW w:w="3104"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7550250E" w14:textId="685DC458" w:rsidR="00744328" w:rsidRPr="00744328" w:rsidRDefault="00744328" w:rsidP="00744328">
            <w:pPr>
              <w:spacing w:after="0"/>
              <w:jc w:val="left"/>
              <w:rPr>
                <w:rFonts w:asciiTheme="majorHAnsi" w:hAnsiTheme="majorHAnsi" w:cstheme="majorHAnsi"/>
                <w:lang w:val="pt-PT"/>
              </w:rPr>
            </w:pPr>
            <w:r w:rsidRPr="00744328">
              <w:rPr>
                <w:rFonts w:asciiTheme="majorHAnsi" w:hAnsiTheme="majorHAnsi" w:cstheme="majorHAnsi"/>
                <w:lang w:val="pt-PT"/>
              </w:rPr>
              <w:t>Os níveis de radão costumam ser mais elevados no sótão do que na cave.</w:t>
            </w:r>
          </w:p>
        </w:tc>
        <w:tc>
          <w:tcPr>
            <w:tcW w:w="1507" w:type="pct"/>
            <w:vMerge/>
            <w:tcBorders>
              <w:left w:val="single" w:sz="8" w:space="0" w:color="FFFFFF"/>
              <w:right w:val="single" w:sz="8" w:space="0" w:color="FFFFFF"/>
            </w:tcBorders>
            <w:vAlign w:val="center"/>
            <w:hideMark/>
          </w:tcPr>
          <w:p w14:paraId="1EAA74A3" w14:textId="35BF3551" w:rsidR="00744328" w:rsidRPr="00744328" w:rsidRDefault="00744328" w:rsidP="00744328">
            <w:pPr>
              <w:spacing w:after="0"/>
              <w:jc w:val="left"/>
              <w:rPr>
                <w:rFonts w:asciiTheme="majorHAnsi" w:hAnsiTheme="majorHAnsi" w:cstheme="majorHAnsi"/>
                <w:lang w:val="pt-PT"/>
              </w:rPr>
            </w:pPr>
          </w:p>
        </w:tc>
      </w:tr>
      <w:tr w:rsidR="00744328" w:rsidRPr="00FB327F" w14:paraId="18EB5A2A" w14:textId="77777777" w:rsidTr="00AB0FA6">
        <w:trPr>
          <w:trHeight w:val="634"/>
        </w:trPr>
        <w:tc>
          <w:tcPr>
            <w:tcW w:w="390"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391F850" w14:textId="77777777" w:rsidR="00744328" w:rsidRPr="00744328" w:rsidRDefault="00744328" w:rsidP="00744328">
            <w:pPr>
              <w:spacing w:after="0"/>
              <w:jc w:val="left"/>
              <w:rPr>
                <w:rFonts w:asciiTheme="majorHAnsi" w:hAnsiTheme="majorHAnsi" w:cstheme="majorHAnsi"/>
                <w:lang w:val="en-US"/>
              </w:rPr>
            </w:pPr>
            <w:r w:rsidRPr="00744328">
              <w:rPr>
                <w:rFonts w:asciiTheme="majorHAnsi" w:hAnsiTheme="majorHAnsi" w:cstheme="majorHAnsi"/>
                <w:b/>
                <w:bCs/>
                <w:lang w:val="en-US"/>
              </w:rPr>
              <w:lastRenderedPageBreak/>
              <w:t>AW43</w:t>
            </w:r>
          </w:p>
        </w:tc>
        <w:tc>
          <w:tcPr>
            <w:tcW w:w="3104" w:type="pct"/>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41F0083A" w14:textId="01B43516" w:rsidR="00744328" w:rsidRPr="00744328" w:rsidRDefault="00744328" w:rsidP="00744328">
            <w:pPr>
              <w:spacing w:after="0"/>
              <w:jc w:val="left"/>
              <w:rPr>
                <w:rFonts w:asciiTheme="majorHAnsi" w:hAnsiTheme="majorHAnsi" w:cstheme="majorHAnsi"/>
                <w:lang w:val="pt-PT"/>
              </w:rPr>
            </w:pPr>
            <w:r w:rsidRPr="00744328">
              <w:rPr>
                <w:rFonts w:asciiTheme="majorHAnsi" w:hAnsiTheme="majorHAnsi" w:cstheme="majorHAnsi"/>
                <w:lang w:val="pt-PT"/>
              </w:rPr>
              <w:t>Os testes são a única forma de determinar se uma casa tem um nível elevado de radão.</w:t>
            </w:r>
          </w:p>
        </w:tc>
        <w:tc>
          <w:tcPr>
            <w:tcW w:w="1507" w:type="pct"/>
            <w:vMerge/>
            <w:tcBorders>
              <w:left w:val="single" w:sz="8" w:space="0" w:color="FFFFFF"/>
              <w:right w:val="single" w:sz="8" w:space="0" w:color="FFFFFF"/>
            </w:tcBorders>
            <w:vAlign w:val="center"/>
            <w:hideMark/>
          </w:tcPr>
          <w:p w14:paraId="307879F4" w14:textId="58B0F9AD" w:rsidR="00744328" w:rsidRPr="00744328" w:rsidRDefault="00744328" w:rsidP="00744328">
            <w:pPr>
              <w:spacing w:after="0"/>
              <w:jc w:val="left"/>
              <w:rPr>
                <w:rFonts w:asciiTheme="majorHAnsi" w:hAnsiTheme="majorHAnsi" w:cstheme="majorHAnsi"/>
                <w:lang w:val="pt-PT"/>
              </w:rPr>
            </w:pPr>
          </w:p>
        </w:tc>
      </w:tr>
      <w:tr w:rsidR="00744328" w:rsidRPr="00FB327F" w14:paraId="5489004A" w14:textId="77777777" w:rsidTr="00AB0FA6">
        <w:trPr>
          <w:trHeight w:val="376"/>
        </w:trPr>
        <w:tc>
          <w:tcPr>
            <w:tcW w:w="390" w:type="pct"/>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17EEAC8A" w14:textId="77777777" w:rsidR="00744328" w:rsidRPr="00744328" w:rsidRDefault="00744328" w:rsidP="00744328">
            <w:pPr>
              <w:spacing w:after="0"/>
              <w:jc w:val="left"/>
              <w:rPr>
                <w:rFonts w:asciiTheme="majorHAnsi" w:hAnsiTheme="majorHAnsi" w:cstheme="majorHAnsi"/>
                <w:lang w:val="en-US"/>
              </w:rPr>
            </w:pPr>
            <w:r w:rsidRPr="00744328">
              <w:rPr>
                <w:rFonts w:asciiTheme="majorHAnsi" w:hAnsiTheme="majorHAnsi" w:cstheme="majorHAnsi"/>
                <w:b/>
                <w:bCs/>
                <w:lang w:val="nl-BE"/>
              </w:rPr>
              <w:t>AW44</w:t>
            </w:r>
          </w:p>
        </w:tc>
        <w:tc>
          <w:tcPr>
            <w:tcW w:w="3104" w:type="pct"/>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hideMark/>
          </w:tcPr>
          <w:p w14:paraId="3A5DF536" w14:textId="03A0FF5C" w:rsidR="00744328" w:rsidRPr="00744328" w:rsidRDefault="00744328" w:rsidP="00744328">
            <w:pPr>
              <w:spacing w:after="0"/>
              <w:jc w:val="left"/>
              <w:rPr>
                <w:rFonts w:asciiTheme="majorHAnsi" w:hAnsiTheme="majorHAnsi" w:cstheme="majorHAnsi"/>
                <w:lang w:val="pt-PT"/>
              </w:rPr>
            </w:pPr>
            <w:r w:rsidRPr="00744328">
              <w:rPr>
                <w:rFonts w:asciiTheme="majorHAnsi" w:hAnsiTheme="majorHAnsi" w:cstheme="majorHAnsi"/>
                <w:lang w:val="pt-PT"/>
              </w:rPr>
              <w:t>O radão pode entrar nas casas através de fissuras ou fendas nas paredes e no chão.</w:t>
            </w:r>
          </w:p>
        </w:tc>
        <w:tc>
          <w:tcPr>
            <w:tcW w:w="1507" w:type="pct"/>
            <w:vMerge/>
            <w:tcBorders>
              <w:left w:val="single" w:sz="8" w:space="0" w:color="FFFFFF"/>
              <w:right w:val="single" w:sz="8" w:space="0" w:color="FFFFFF"/>
            </w:tcBorders>
            <w:shd w:val="clear" w:color="auto" w:fill="DDEDEC"/>
            <w:tcMar>
              <w:top w:w="15" w:type="dxa"/>
              <w:left w:w="108" w:type="dxa"/>
              <w:bottom w:w="0" w:type="dxa"/>
              <w:right w:w="108" w:type="dxa"/>
            </w:tcMar>
            <w:vAlign w:val="center"/>
            <w:hideMark/>
          </w:tcPr>
          <w:p w14:paraId="559F1F84" w14:textId="5A784A95" w:rsidR="00744328" w:rsidRPr="00744328" w:rsidRDefault="00744328" w:rsidP="00744328">
            <w:pPr>
              <w:spacing w:after="0"/>
              <w:jc w:val="left"/>
              <w:rPr>
                <w:rFonts w:asciiTheme="majorHAnsi" w:hAnsiTheme="majorHAnsi" w:cstheme="majorHAnsi"/>
                <w:lang w:val="pt-PT"/>
              </w:rPr>
            </w:pPr>
          </w:p>
        </w:tc>
      </w:tr>
      <w:tr w:rsidR="00744328" w:rsidRPr="00FB327F" w14:paraId="3F9985DA" w14:textId="77777777" w:rsidTr="00AB0FA6">
        <w:trPr>
          <w:trHeight w:val="20"/>
        </w:trPr>
        <w:tc>
          <w:tcPr>
            <w:tcW w:w="390"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26DD01F5" w14:textId="6A1452FE" w:rsidR="00744328" w:rsidRPr="00744328" w:rsidRDefault="00744328" w:rsidP="00744328">
            <w:pPr>
              <w:spacing w:after="0"/>
              <w:jc w:val="left"/>
              <w:rPr>
                <w:rFonts w:asciiTheme="majorHAnsi" w:hAnsiTheme="majorHAnsi" w:cstheme="majorHAnsi"/>
                <w:sz w:val="2"/>
                <w:szCs w:val="2"/>
                <w:lang w:val="pt-PT"/>
              </w:rPr>
            </w:pPr>
          </w:p>
        </w:tc>
        <w:tc>
          <w:tcPr>
            <w:tcW w:w="3104"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tcPr>
          <w:p w14:paraId="07A0DD23" w14:textId="154A9A76" w:rsidR="00744328" w:rsidRPr="00744328" w:rsidRDefault="00744328" w:rsidP="00744328">
            <w:pPr>
              <w:spacing w:after="0"/>
              <w:jc w:val="left"/>
              <w:rPr>
                <w:rFonts w:asciiTheme="majorHAnsi" w:hAnsiTheme="majorHAnsi" w:cstheme="majorHAnsi"/>
                <w:sz w:val="2"/>
                <w:szCs w:val="2"/>
                <w:lang w:val="pt-PT"/>
              </w:rPr>
            </w:pPr>
          </w:p>
        </w:tc>
        <w:tc>
          <w:tcPr>
            <w:tcW w:w="1507" w:type="pct"/>
            <w:vMerge/>
            <w:tcBorders>
              <w:left w:val="single" w:sz="8" w:space="0" w:color="FFFFFF"/>
              <w:right w:val="single" w:sz="8" w:space="0" w:color="FFFFFF"/>
            </w:tcBorders>
            <w:vAlign w:val="center"/>
            <w:hideMark/>
          </w:tcPr>
          <w:p w14:paraId="415045FB" w14:textId="77777777" w:rsidR="00744328" w:rsidRPr="00744328" w:rsidRDefault="00744328" w:rsidP="00744328">
            <w:pPr>
              <w:spacing w:after="0"/>
              <w:jc w:val="left"/>
              <w:rPr>
                <w:rFonts w:asciiTheme="majorHAnsi" w:hAnsiTheme="majorHAnsi" w:cstheme="majorHAnsi"/>
                <w:lang w:val="pt-PT"/>
              </w:rPr>
            </w:pPr>
          </w:p>
        </w:tc>
      </w:tr>
      <w:tr w:rsidR="00744328" w:rsidRPr="00FB327F" w14:paraId="25EE5FE6" w14:textId="77777777" w:rsidTr="00AB0FA6">
        <w:trPr>
          <w:trHeight w:val="126"/>
        </w:trPr>
        <w:tc>
          <w:tcPr>
            <w:tcW w:w="390"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FB0C399" w14:textId="77777777" w:rsidR="00744328" w:rsidRPr="00744328" w:rsidRDefault="00744328" w:rsidP="00744328">
            <w:pPr>
              <w:spacing w:after="0"/>
              <w:jc w:val="left"/>
              <w:rPr>
                <w:rFonts w:asciiTheme="majorHAnsi" w:hAnsiTheme="majorHAnsi" w:cstheme="majorHAnsi"/>
                <w:lang w:val="en-US"/>
              </w:rPr>
            </w:pPr>
            <w:r w:rsidRPr="00744328">
              <w:rPr>
                <w:rFonts w:asciiTheme="majorHAnsi" w:hAnsiTheme="majorHAnsi" w:cstheme="majorHAnsi"/>
                <w:b/>
                <w:bCs/>
                <w:lang w:val="nl-BE"/>
              </w:rPr>
              <w:t>AW46</w:t>
            </w:r>
          </w:p>
        </w:tc>
        <w:tc>
          <w:tcPr>
            <w:tcW w:w="3104" w:type="pct"/>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B4CC8C2" w14:textId="1F2D308C" w:rsidR="00744328" w:rsidRPr="00744328" w:rsidRDefault="00744328" w:rsidP="00744328">
            <w:pPr>
              <w:spacing w:after="0"/>
              <w:jc w:val="left"/>
              <w:rPr>
                <w:rFonts w:asciiTheme="majorHAnsi" w:hAnsiTheme="majorHAnsi" w:cstheme="majorHAnsi"/>
                <w:lang w:val="pt-PT"/>
              </w:rPr>
            </w:pPr>
            <w:r w:rsidRPr="00744328">
              <w:rPr>
                <w:rFonts w:asciiTheme="majorHAnsi" w:hAnsiTheme="majorHAnsi" w:cstheme="majorHAnsi"/>
                <w:lang w:val="pt-PT"/>
              </w:rPr>
              <w:t>Os riscos da exposição ao radão aumentam, quanto maior for o tempo de exposição.</w:t>
            </w:r>
          </w:p>
        </w:tc>
        <w:tc>
          <w:tcPr>
            <w:tcW w:w="1507" w:type="pct"/>
            <w:vMerge/>
            <w:tcBorders>
              <w:left w:val="single" w:sz="8" w:space="0" w:color="FFFFFF"/>
              <w:right w:val="single" w:sz="8" w:space="0" w:color="FFFFFF"/>
            </w:tcBorders>
            <w:vAlign w:val="center"/>
            <w:hideMark/>
          </w:tcPr>
          <w:p w14:paraId="0BBE7DD7" w14:textId="77777777" w:rsidR="00744328" w:rsidRPr="00744328" w:rsidRDefault="00744328" w:rsidP="00744328">
            <w:pPr>
              <w:spacing w:after="0"/>
              <w:jc w:val="left"/>
              <w:rPr>
                <w:rFonts w:asciiTheme="majorHAnsi" w:hAnsiTheme="majorHAnsi" w:cstheme="majorHAnsi"/>
                <w:lang w:val="pt-PT"/>
              </w:rPr>
            </w:pPr>
          </w:p>
        </w:tc>
      </w:tr>
      <w:tr w:rsidR="00744328" w:rsidRPr="00FB327F" w14:paraId="39EE5810" w14:textId="77777777" w:rsidTr="00AB0FA6">
        <w:trPr>
          <w:trHeight w:val="587"/>
        </w:trPr>
        <w:tc>
          <w:tcPr>
            <w:tcW w:w="390"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44E1B646" w14:textId="77777777" w:rsidR="00744328" w:rsidRPr="00744328" w:rsidRDefault="00744328" w:rsidP="00744328">
            <w:pPr>
              <w:spacing w:after="0"/>
              <w:jc w:val="left"/>
              <w:rPr>
                <w:rFonts w:asciiTheme="majorHAnsi" w:hAnsiTheme="majorHAnsi" w:cstheme="majorHAnsi"/>
                <w:lang w:val="en-US"/>
              </w:rPr>
            </w:pPr>
            <w:r w:rsidRPr="00744328">
              <w:rPr>
                <w:rFonts w:asciiTheme="majorHAnsi" w:hAnsiTheme="majorHAnsi" w:cstheme="majorHAnsi"/>
                <w:b/>
                <w:bCs/>
                <w:lang w:val="en-US"/>
              </w:rPr>
              <w:t>AW48</w:t>
            </w:r>
          </w:p>
        </w:tc>
        <w:tc>
          <w:tcPr>
            <w:tcW w:w="3104"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221A6C5B" w14:textId="180AD92C" w:rsidR="00744328" w:rsidRPr="00744328" w:rsidRDefault="00744328" w:rsidP="00744328">
            <w:pPr>
              <w:spacing w:after="0"/>
              <w:jc w:val="left"/>
              <w:rPr>
                <w:rFonts w:asciiTheme="majorHAnsi" w:hAnsiTheme="majorHAnsi" w:cstheme="majorHAnsi"/>
                <w:lang w:val="pt-PT"/>
              </w:rPr>
            </w:pPr>
            <w:r w:rsidRPr="00744328">
              <w:rPr>
                <w:rFonts w:asciiTheme="majorHAnsi" w:hAnsiTheme="majorHAnsi" w:cstheme="majorHAnsi"/>
                <w:lang w:val="pt-PT"/>
              </w:rPr>
              <w:t>As concentrações de radão no ar interior são expressas em Watt.</w:t>
            </w:r>
          </w:p>
        </w:tc>
        <w:tc>
          <w:tcPr>
            <w:tcW w:w="1507" w:type="pct"/>
            <w:vMerge/>
            <w:tcBorders>
              <w:left w:val="single" w:sz="8" w:space="0" w:color="FFFFFF"/>
              <w:right w:val="single" w:sz="8" w:space="0" w:color="FFFFFF"/>
            </w:tcBorders>
            <w:vAlign w:val="center"/>
            <w:hideMark/>
          </w:tcPr>
          <w:p w14:paraId="6ABB9920" w14:textId="77777777" w:rsidR="00744328" w:rsidRPr="00744328" w:rsidRDefault="00744328" w:rsidP="00744328">
            <w:pPr>
              <w:spacing w:after="0"/>
              <w:jc w:val="left"/>
              <w:rPr>
                <w:rFonts w:asciiTheme="majorHAnsi" w:hAnsiTheme="majorHAnsi" w:cstheme="majorHAnsi"/>
                <w:lang w:val="pt-PT"/>
              </w:rPr>
            </w:pPr>
          </w:p>
        </w:tc>
      </w:tr>
    </w:tbl>
    <w:p w14:paraId="747B569E" w14:textId="77777777" w:rsidR="004074E6" w:rsidRDefault="004074E6" w:rsidP="004074E6">
      <w:pPr>
        <w:spacing w:after="0"/>
        <w:jc w:val="left"/>
        <w:rPr>
          <w:rFonts w:asciiTheme="majorHAnsi" w:hAnsiTheme="majorHAnsi" w:cstheme="majorHAnsi"/>
          <w:b/>
          <w:color w:val="FF0000"/>
          <w:lang w:val="pt-PT"/>
        </w:rPr>
      </w:pPr>
    </w:p>
    <w:p w14:paraId="45A1CB73" w14:textId="74DE7DAB" w:rsidR="004074E6" w:rsidRPr="00AB0FA6" w:rsidRDefault="004074E6" w:rsidP="004074E6">
      <w:pPr>
        <w:spacing w:after="0"/>
        <w:jc w:val="left"/>
        <w:rPr>
          <w:rFonts w:asciiTheme="majorHAnsi" w:hAnsiTheme="majorHAnsi" w:cstheme="majorHAnsi"/>
          <w:color w:val="FF0000"/>
          <w:lang w:val="pt-PT"/>
        </w:rPr>
      </w:pPr>
      <w:r w:rsidRPr="00AB0FA6">
        <w:rPr>
          <w:rFonts w:asciiTheme="majorHAnsi" w:hAnsiTheme="majorHAnsi" w:cstheme="majorHAnsi"/>
          <w:color w:val="FF0000"/>
          <w:lang w:val="pt-PT"/>
        </w:rPr>
        <w:t xml:space="preserve">ALL (no </w:t>
      </w:r>
      <w:proofErr w:type="spellStart"/>
      <w:r w:rsidRPr="00AB0FA6">
        <w:rPr>
          <w:rFonts w:asciiTheme="majorHAnsi" w:hAnsiTheme="majorHAnsi" w:cstheme="majorHAnsi"/>
          <w:color w:val="FF0000"/>
          <w:lang w:val="pt-PT"/>
        </w:rPr>
        <w:t>filter</w:t>
      </w:r>
      <w:proofErr w:type="spellEnd"/>
      <w:r w:rsidRPr="00AB0FA6">
        <w:rPr>
          <w:rFonts w:asciiTheme="majorHAnsi" w:hAnsiTheme="majorHAnsi" w:cstheme="majorHAnsi"/>
          <w:color w:val="FF0000"/>
          <w:lang w:val="pt-PT"/>
        </w:rPr>
        <w:t xml:space="preserve">) </w:t>
      </w:r>
    </w:p>
    <w:p w14:paraId="127904F0" w14:textId="588256A4" w:rsidR="004074E6" w:rsidRDefault="00AB0FA6" w:rsidP="004074E6">
      <w:pPr>
        <w:spacing w:after="0"/>
        <w:jc w:val="left"/>
        <w:rPr>
          <w:rFonts w:asciiTheme="majorHAnsi" w:hAnsiTheme="majorHAnsi" w:cstheme="majorHAnsi"/>
          <w:b/>
          <w:i/>
          <w:iCs/>
          <w:lang w:val="pt-PT"/>
        </w:rPr>
      </w:pPr>
      <w:r w:rsidRPr="00AB0FA6">
        <w:rPr>
          <w:rFonts w:asciiTheme="majorHAnsi" w:hAnsiTheme="majorHAnsi" w:cstheme="majorHAnsi"/>
          <w:bCs/>
          <w:iCs/>
          <w:lang w:val="pt-PT"/>
        </w:rPr>
        <w:t>INTRO</w:t>
      </w:r>
      <w:r w:rsidRPr="00AB0FA6">
        <w:rPr>
          <w:rFonts w:asciiTheme="majorHAnsi" w:hAnsiTheme="majorHAnsi" w:cstheme="majorHAnsi"/>
          <w:b/>
          <w:bCs/>
          <w:iCs/>
          <w:lang w:val="pt-PT"/>
        </w:rPr>
        <w:t>:</w:t>
      </w:r>
      <w:r w:rsidRPr="00AB0FA6">
        <w:rPr>
          <w:rFonts w:asciiTheme="majorHAnsi" w:hAnsiTheme="majorHAnsi" w:cstheme="majorHAnsi"/>
          <w:b/>
          <w:bCs/>
          <w:i/>
          <w:iCs/>
          <w:lang w:val="pt-PT"/>
        </w:rPr>
        <w:t xml:space="preserve"> </w:t>
      </w:r>
      <w:r w:rsidR="004074E6" w:rsidRPr="00744328">
        <w:rPr>
          <w:rFonts w:asciiTheme="majorHAnsi" w:hAnsiTheme="majorHAnsi" w:cstheme="majorHAnsi"/>
          <w:b/>
          <w:i/>
          <w:iCs/>
          <w:lang w:val="pt-PT"/>
        </w:rPr>
        <w:t>Concorda ou discorda com as seguintes afirmações?</w:t>
      </w:r>
    </w:p>
    <w:tbl>
      <w:tblPr>
        <w:tblW w:w="5000" w:type="pct"/>
        <w:tblCellMar>
          <w:left w:w="0" w:type="dxa"/>
          <w:right w:w="0" w:type="dxa"/>
        </w:tblCellMar>
        <w:tblLook w:val="04A0" w:firstRow="1" w:lastRow="0" w:firstColumn="1" w:lastColumn="0" w:noHBand="0" w:noVBand="1"/>
      </w:tblPr>
      <w:tblGrid>
        <w:gridCol w:w="884"/>
        <w:gridCol w:w="5911"/>
        <w:gridCol w:w="2931"/>
      </w:tblGrid>
      <w:tr w:rsidR="004074E6" w:rsidRPr="00FB327F" w14:paraId="40669774" w14:textId="77777777" w:rsidTr="00524AE5">
        <w:trPr>
          <w:trHeight w:val="285"/>
        </w:trPr>
        <w:tc>
          <w:tcPr>
            <w:tcW w:w="5000" w:type="pct"/>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704364F0" w14:textId="77777777" w:rsidR="004B486D" w:rsidRDefault="004B486D" w:rsidP="004074E6">
            <w:pPr>
              <w:spacing w:after="0"/>
              <w:jc w:val="left"/>
              <w:rPr>
                <w:rFonts w:asciiTheme="majorHAnsi" w:hAnsiTheme="majorHAnsi" w:cstheme="majorHAnsi"/>
                <w:b/>
                <w:lang w:val="pt-PT"/>
              </w:rPr>
            </w:pPr>
            <w:r w:rsidRPr="004B486D">
              <w:rPr>
                <w:rFonts w:asciiTheme="majorHAnsi" w:hAnsiTheme="majorHAnsi" w:cstheme="majorHAnsi"/>
                <w:b/>
                <w:lang w:val="pt-PT"/>
              </w:rPr>
              <w:t xml:space="preserve">General </w:t>
            </w:r>
            <w:proofErr w:type="spellStart"/>
            <w:r w:rsidRPr="004B486D">
              <w:rPr>
                <w:rFonts w:asciiTheme="majorHAnsi" w:hAnsiTheme="majorHAnsi" w:cstheme="majorHAnsi"/>
                <w:b/>
                <w:lang w:val="pt-PT"/>
              </w:rPr>
              <w:t>knowledge</w:t>
            </w:r>
            <w:proofErr w:type="spellEnd"/>
            <w:r w:rsidRPr="004B486D">
              <w:rPr>
                <w:rFonts w:asciiTheme="majorHAnsi" w:hAnsiTheme="majorHAnsi" w:cstheme="majorHAnsi"/>
                <w:b/>
                <w:lang w:val="pt-PT"/>
              </w:rPr>
              <w:t xml:space="preserve"> </w:t>
            </w:r>
          </w:p>
          <w:p w14:paraId="37A497F6" w14:textId="648442C6" w:rsidR="004074E6" w:rsidRPr="00744328" w:rsidRDefault="004074E6" w:rsidP="004074E6">
            <w:pPr>
              <w:spacing w:after="0"/>
              <w:jc w:val="left"/>
              <w:rPr>
                <w:rFonts w:asciiTheme="majorHAnsi" w:hAnsiTheme="majorHAnsi" w:cstheme="majorHAnsi"/>
                <w:lang w:val="pt-PT"/>
              </w:rPr>
            </w:pPr>
            <w:r w:rsidRPr="004074E6">
              <w:rPr>
                <w:rFonts w:asciiTheme="majorHAnsi" w:hAnsiTheme="majorHAnsi" w:cstheme="majorHAnsi"/>
                <w:b/>
                <w:color w:val="FF0000"/>
                <w:lang w:val="pt-PT"/>
              </w:rPr>
              <w:t>RANDOMISE</w:t>
            </w:r>
            <w:r>
              <w:rPr>
                <w:rFonts w:asciiTheme="majorHAnsi" w:hAnsiTheme="majorHAnsi" w:cstheme="majorHAnsi"/>
                <w:b/>
                <w:color w:val="FF0000"/>
                <w:lang w:val="pt-PT"/>
              </w:rPr>
              <w:t xml:space="preserve"> </w:t>
            </w:r>
            <w:r w:rsidRPr="00744328">
              <w:rPr>
                <w:rFonts w:asciiTheme="majorHAnsi" w:hAnsiTheme="majorHAnsi" w:cstheme="majorHAnsi"/>
                <w:bCs/>
                <w:i/>
                <w:lang w:val="pt-PT"/>
              </w:rPr>
              <w:t>(não mostrar o título aos participantes)</w:t>
            </w:r>
          </w:p>
        </w:tc>
      </w:tr>
      <w:tr w:rsidR="004074E6" w:rsidRPr="00FB327F" w14:paraId="6741CF72" w14:textId="77777777" w:rsidTr="00524AE5">
        <w:trPr>
          <w:trHeight w:val="302"/>
        </w:trPr>
        <w:tc>
          <w:tcPr>
            <w:tcW w:w="454" w:type="pct"/>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3ACD03E0" w14:textId="117D3B88" w:rsidR="004074E6" w:rsidRPr="00744328" w:rsidRDefault="004074E6" w:rsidP="004074E6">
            <w:pPr>
              <w:spacing w:after="0"/>
              <w:jc w:val="left"/>
              <w:rPr>
                <w:rFonts w:asciiTheme="majorHAnsi" w:hAnsiTheme="majorHAnsi" w:cstheme="majorHAnsi"/>
                <w:lang w:val="en-US"/>
              </w:rPr>
            </w:pPr>
            <w:r w:rsidRPr="00744328">
              <w:rPr>
                <w:rFonts w:asciiTheme="majorHAnsi" w:hAnsiTheme="majorHAnsi" w:cstheme="majorHAnsi"/>
                <w:b/>
                <w:bCs/>
                <w:lang w:val="nl-BE"/>
              </w:rPr>
              <w:t>AW47</w:t>
            </w:r>
          </w:p>
        </w:tc>
        <w:tc>
          <w:tcPr>
            <w:tcW w:w="3039" w:type="pct"/>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hideMark/>
          </w:tcPr>
          <w:p w14:paraId="661A6DD5" w14:textId="158B9593" w:rsidR="004074E6" w:rsidRPr="00744328" w:rsidRDefault="004074E6" w:rsidP="004074E6">
            <w:pPr>
              <w:spacing w:after="0"/>
              <w:jc w:val="left"/>
              <w:rPr>
                <w:rFonts w:asciiTheme="majorHAnsi" w:hAnsiTheme="majorHAnsi" w:cstheme="majorHAnsi"/>
                <w:lang w:val="pt-PT"/>
              </w:rPr>
            </w:pPr>
            <w:r w:rsidRPr="00744328">
              <w:rPr>
                <w:rFonts w:asciiTheme="majorHAnsi" w:hAnsiTheme="majorHAnsi" w:cstheme="majorHAnsi"/>
                <w:lang w:val="pt-PT"/>
              </w:rPr>
              <w:t>A exposição à radiação implica sempre contaminação radioativa.</w:t>
            </w:r>
          </w:p>
        </w:tc>
        <w:tc>
          <w:tcPr>
            <w:tcW w:w="1507" w:type="pct"/>
            <w:vMerge w:val="restart"/>
            <w:tcBorders>
              <w:top w:val="single" w:sz="24" w:space="0" w:color="FFFFFF"/>
              <w:left w:val="single" w:sz="8" w:space="0" w:color="FFFFFF"/>
              <w:right w:val="single" w:sz="8" w:space="0" w:color="FFFFFF"/>
            </w:tcBorders>
            <w:shd w:val="clear" w:color="auto" w:fill="DDEDEC"/>
            <w:tcMar>
              <w:top w:w="15" w:type="dxa"/>
              <w:left w:w="108" w:type="dxa"/>
              <w:bottom w:w="0" w:type="dxa"/>
              <w:right w:w="108" w:type="dxa"/>
            </w:tcMar>
            <w:vAlign w:val="center"/>
            <w:hideMark/>
          </w:tcPr>
          <w:p w14:paraId="1EF46CD5" w14:textId="77777777" w:rsidR="004074E6" w:rsidRPr="00744328" w:rsidRDefault="004074E6" w:rsidP="004074E6">
            <w:pPr>
              <w:spacing w:after="0"/>
              <w:jc w:val="left"/>
              <w:rPr>
                <w:rFonts w:asciiTheme="majorHAnsi" w:hAnsiTheme="majorHAnsi" w:cstheme="majorHAnsi"/>
                <w:lang w:val="pt-PT"/>
              </w:rPr>
            </w:pPr>
            <w:r w:rsidRPr="00744328">
              <w:rPr>
                <w:rFonts w:asciiTheme="majorHAnsi" w:hAnsiTheme="majorHAnsi" w:cstheme="majorHAnsi"/>
                <w:lang w:val="pt-PT"/>
              </w:rPr>
              <w:t xml:space="preserve">1. Concordo </w:t>
            </w:r>
          </w:p>
          <w:p w14:paraId="21FFE2CD" w14:textId="77777777" w:rsidR="004074E6" w:rsidRPr="00744328" w:rsidRDefault="004074E6" w:rsidP="004074E6">
            <w:pPr>
              <w:spacing w:after="0"/>
              <w:jc w:val="left"/>
              <w:rPr>
                <w:rFonts w:asciiTheme="majorHAnsi" w:hAnsiTheme="majorHAnsi" w:cstheme="majorHAnsi"/>
                <w:lang w:val="pt-PT"/>
              </w:rPr>
            </w:pPr>
            <w:r w:rsidRPr="00744328">
              <w:rPr>
                <w:rFonts w:asciiTheme="majorHAnsi" w:hAnsiTheme="majorHAnsi" w:cstheme="majorHAnsi"/>
                <w:lang w:val="pt-PT"/>
              </w:rPr>
              <w:t>2. Discordo</w:t>
            </w:r>
          </w:p>
          <w:p w14:paraId="70AC8785" w14:textId="77777777" w:rsidR="004074E6" w:rsidRPr="00744328" w:rsidRDefault="004074E6" w:rsidP="004074E6">
            <w:pPr>
              <w:spacing w:after="0"/>
              <w:jc w:val="left"/>
              <w:rPr>
                <w:rFonts w:asciiTheme="majorHAnsi" w:hAnsiTheme="majorHAnsi" w:cstheme="majorHAnsi"/>
                <w:lang w:val="pt-PT"/>
              </w:rPr>
            </w:pPr>
            <w:r w:rsidRPr="00744328">
              <w:rPr>
                <w:rFonts w:asciiTheme="majorHAnsi" w:hAnsiTheme="majorHAnsi" w:cstheme="majorHAnsi"/>
                <w:lang w:val="pt-PT"/>
              </w:rPr>
              <w:t xml:space="preserve">9. </w:t>
            </w:r>
            <w:r w:rsidRPr="00744328">
              <w:rPr>
                <w:rFonts w:asciiTheme="majorHAnsi" w:hAnsiTheme="majorHAnsi" w:cstheme="majorHAnsi"/>
                <w:lang w:val="nl-BE"/>
              </w:rPr>
              <w:t>Não sabe / Não responde</w:t>
            </w:r>
          </w:p>
          <w:p w14:paraId="25D7EA3C" w14:textId="77777777" w:rsidR="004074E6" w:rsidRPr="00744328" w:rsidRDefault="004074E6" w:rsidP="004074E6">
            <w:pPr>
              <w:spacing w:after="0"/>
              <w:jc w:val="left"/>
              <w:rPr>
                <w:rFonts w:asciiTheme="majorHAnsi" w:hAnsiTheme="majorHAnsi" w:cstheme="majorHAnsi"/>
                <w:lang w:val="pt-PT"/>
              </w:rPr>
            </w:pPr>
          </w:p>
        </w:tc>
      </w:tr>
      <w:tr w:rsidR="004074E6" w:rsidRPr="00FB327F" w14:paraId="34152797" w14:textId="77777777" w:rsidTr="00524AE5">
        <w:trPr>
          <w:trHeight w:val="352"/>
        </w:trPr>
        <w:tc>
          <w:tcPr>
            <w:tcW w:w="454"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2C02579" w14:textId="450909FB" w:rsidR="004074E6" w:rsidRPr="00744328" w:rsidRDefault="004074E6" w:rsidP="004074E6">
            <w:pPr>
              <w:spacing w:after="0"/>
              <w:jc w:val="left"/>
              <w:rPr>
                <w:rFonts w:asciiTheme="majorHAnsi" w:hAnsiTheme="majorHAnsi" w:cstheme="majorHAnsi"/>
                <w:lang w:val="en-US"/>
              </w:rPr>
            </w:pPr>
            <w:r w:rsidRPr="00744328">
              <w:rPr>
                <w:rFonts w:asciiTheme="majorHAnsi" w:hAnsiTheme="majorHAnsi" w:cstheme="majorHAnsi"/>
                <w:b/>
                <w:bCs/>
                <w:lang w:val="en-US"/>
              </w:rPr>
              <w:t>AW17</w:t>
            </w:r>
          </w:p>
        </w:tc>
        <w:tc>
          <w:tcPr>
            <w:tcW w:w="3039"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006A83BA" w14:textId="1339C7CA" w:rsidR="004074E6" w:rsidRPr="00744328" w:rsidRDefault="004074E6" w:rsidP="004074E6">
            <w:pPr>
              <w:spacing w:after="0"/>
              <w:jc w:val="left"/>
              <w:rPr>
                <w:rFonts w:asciiTheme="majorHAnsi" w:hAnsiTheme="majorHAnsi" w:cstheme="majorHAnsi"/>
                <w:lang w:val="pt-PT"/>
              </w:rPr>
            </w:pPr>
            <w:r w:rsidRPr="00744328">
              <w:rPr>
                <w:rFonts w:asciiTheme="majorHAnsi" w:hAnsiTheme="majorHAnsi" w:cstheme="majorHAnsi"/>
                <w:lang w:val="pt-PT"/>
              </w:rPr>
              <w:t>O corpo humano é naturalmente radioativo.</w:t>
            </w:r>
          </w:p>
        </w:tc>
        <w:tc>
          <w:tcPr>
            <w:tcW w:w="1507" w:type="pct"/>
            <w:vMerge/>
            <w:tcBorders>
              <w:left w:val="single" w:sz="8" w:space="0" w:color="FFFFFF"/>
              <w:right w:val="single" w:sz="8" w:space="0" w:color="FFFFFF"/>
            </w:tcBorders>
            <w:vAlign w:val="center"/>
            <w:hideMark/>
          </w:tcPr>
          <w:p w14:paraId="114C3836" w14:textId="77777777" w:rsidR="004074E6" w:rsidRPr="00744328" w:rsidRDefault="004074E6" w:rsidP="004074E6">
            <w:pPr>
              <w:spacing w:after="0"/>
              <w:jc w:val="left"/>
              <w:rPr>
                <w:rFonts w:asciiTheme="majorHAnsi" w:hAnsiTheme="majorHAnsi" w:cstheme="majorHAnsi"/>
                <w:lang w:val="pt-PT"/>
              </w:rPr>
            </w:pPr>
          </w:p>
        </w:tc>
      </w:tr>
      <w:tr w:rsidR="004074E6" w:rsidRPr="00FB327F" w14:paraId="1DA92E85" w14:textId="77777777" w:rsidTr="00524AE5">
        <w:trPr>
          <w:trHeight w:val="415"/>
        </w:trPr>
        <w:tc>
          <w:tcPr>
            <w:tcW w:w="454"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A9CA522" w14:textId="17C793B8" w:rsidR="004074E6" w:rsidRPr="00744328" w:rsidRDefault="004074E6" w:rsidP="004074E6">
            <w:pPr>
              <w:spacing w:after="0"/>
              <w:jc w:val="left"/>
              <w:rPr>
                <w:rFonts w:asciiTheme="majorHAnsi" w:hAnsiTheme="majorHAnsi" w:cstheme="majorHAnsi"/>
                <w:lang w:val="en-US"/>
              </w:rPr>
            </w:pPr>
            <w:r w:rsidRPr="00744328">
              <w:rPr>
                <w:rFonts w:asciiTheme="majorHAnsi" w:hAnsiTheme="majorHAnsi" w:cstheme="majorHAnsi"/>
                <w:b/>
                <w:bCs/>
                <w:lang w:val="en-US"/>
              </w:rPr>
              <w:t>AW18</w:t>
            </w:r>
          </w:p>
        </w:tc>
        <w:tc>
          <w:tcPr>
            <w:tcW w:w="3039" w:type="pct"/>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5677E04E" w14:textId="27712542" w:rsidR="004074E6" w:rsidRPr="00744328" w:rsidRDefault="004074E6" w:rsidP="004074E6">
            <w:pPr>
              <w:spacing w:after="0"/>
              <w:jc w:val="left"/>
              <w:rPr>
                <w:rFonts w:asciiTheme="majorHAnsi" w:hAnsiTheme="majorHAnsi" w:cstheme="majorHAnsi"/>
                <w:lang w:val="pt-PT"/>
              </w:rPr>
            </w:pPr>
            <w:r w:rsidRPr="00744328">
              <w:rPr>
                <w:rFonts w:asciiTheme="majorHAnsi" w:hAnsiTheme="majorHAnsi" w:cstheme="majorHAnsi"/>
                <w:lang w:val="pt-PT"/>
              </w:rPr>
              <w:t>As substâncias radioativas tornam-se mais radioativas ao longo do tempo.</w:t>
            </w:r>
          </w:p>
        </w:tc>
        <w:tc>
          <w:tcPr>
            <w:tcW w:w="1507" w:type="pct"/>
            <w:vMerge/>
            <w:tcBorders>
              <w:left w:val="single" w:sz="8" w:space="0" w:color="FFFFFF"/>
              <w:right w:val="single" w:sz="8" w:space="0" w:color="FFFFFF"/>
            </w:tcBorders>
            <w:vAlign w:val="center"/>
            <w:hideMark/>
          </w:tcPr>
          <w:p w14:paraId="4FE4F573" w14:textId="77777777" w:rsidR="004074E6" w:rsidRPr="00744328" w:rsidRDefault="004074E6" w:rsidP="004074E6">
            <w:pPr>
              <w:spacing w:after="0"/>
              <w:jc w:val="left"/>
              <w:rPr>
                <w:rFonts w:asciiTheme="majorHAnsi" w:hAnsiTheme="majorHAnsi" w:cstheme="majorHAnsi"/>
                <w:lang w:val="pt-PT"/>
              </w:rPr>
            </w:pPr>
          </w:p>
        </w:tc>
      </w:tr>
    </w:tbl>
    <w:p w14:paraId="6CC53E3C" w14:textId="12AAE1C5" w:rsidR="00FF4759" w:rsidRDefault="00FF4759" w:rsidP="00FF4759">
      <w:pPr>
        <w:rPr>
          <w:lang w:val="en-US"/>
        </w:rPr>
      </w:pPr>
    </w:p>
    <w:tbl>
      <w:tblPr>
        <w:tblW w:w="8495" w:type="dxa"/>
        <w:tblCellMar>
          <w:left w:w="0" w:type="dxa"/>
          <w:right w:w="0" w:type="dxa"/>
        </w:tblCellMar>
        <w:tblLook w:val="04A0" w:firstRow="1" w:lastRow="0" w:firstColumn="1" w:lastColumn="0" w:noHBand="0" w:noVBand="1"/>
      </w:tblPr>
      <w:tblGrid>
        <w:gridCol w:w="1530"/>
        <w:gridCol w:w="6965"/>
      </w:tblGrid>
      <w:tr w:rsidR="00FF4759" w:rsidRPr="00FF4759" w14:paraId="4BC6C101" w14:textId="77777777" w:rsidTr="00FB327F">
        <w:trPr>
          <w:trHeight w:val="1070"/>
        </w:trPr>
        <w:tc>
          <w:tcPr>
            <w:tcW w:w="1530"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65F18067" w14:textId="77777777" w:rsidR="00FF4759" w:rsidRPr="00FF4759" w:rsidRDefault="00FF4759" w:rsidP="00FB327F">
            <w:pPr>
              <w:rPr>
                <w:color w:val="4472C4" w:themeColor="accent5"/>
                <w:lang w:val="en-US"/>
              </w:rPr>
            </w:pPr>
            <w:r w:rsidRPr="00FF4759">
              <w:rPr>
                <w:b/>
                <w:bCs/>
                <w:color w:val="4472C4" w:themeColor="accent5"/>
                <w:lang w:val="nl-BE"/>
              </w:rPr>
              <w:t>VIDEO</w:t>
            </w:r>
          </w:p>
        </w:tc>
        <w:tc>
          <w:tcPr>
            <w:tcW w:w="6965" w:type="dxa"/>
            <w:tcBorders>
              <w:top w:val="single" w:sz="8" w:space="0" w:color="FFFFFF"/>
              <w:left w:val="single" w:sz="8" w:space="0" w:color="FFFFFF"/>
              <w:bottom w:val="single" w:sz="24" w:space="0" w:color="FFFFFF"/>
              <w:right w:val="single" w:sz="8" w:space="0" w:color="FFFFFF"/>
            </w:tcBorders>
            <w:shd w:val="clear" w:color="auto" w:fill="EAF5F5"/>
            <w:tcMar>
              <w:top w:w="15" w:type="dxa"/>
              <w:left w:w="108" w:type="dxa"/>
              <w:bottom w:w="0" w:type="dxa"/>
              <w:right w:w="108" w:type="dxa"/>
            </w:tcMar>
            <w:hideMark/>
          </w:tcPr>
          <w:p w14:paraId="7CD7CBF3" w14:textId="77777777" w:rsidR="00FF4759" w:rsidRPr="00FF4759" w:rsidRDefault="00FF4759" w:rsidP="00FB327F">
            <w:pPr>
              <w:rPr>
                <w:color w:val="4472C4" w:themeColor="accent5"/>
                <w:lang w:val="en-US"/>
              </w:rPr>
            </w:pPr>
            <w:r w:rsidRPr="00FF4759">
              <w:rPr>
                <w:color w:val="4472C4" w:themeColor="accent5"/>
                <w:lang w:val="en-US"/>
              </w:rPr>
              <w:t xml:space="preserve">IF RA1 = 3 or 9 and if 1 or 2 less than 6 statements correct </w:t>
            </w:r>
            <w:r w:rsidRPr="00FF4759">
              <w:rPr>
                <w:bCs/>
                <w:color w:val="4472C4" w:themeColor="accent5"/>
              </w:rPr>
              <w:t>from AW37 to AW48 correct:</w:t>
            </w:r>
            <w:r w:rsidRPr="00FF4759">
              <w:rPr>
                <w:b/>
                <w:bCs/>
                <w:color w:val="4472C4" w:themeColor="accent5"/>
              </w:rPr>
              <w:t xml:space="preserve"> </w:t>
            </w:r>
            <w:r w:rsidRPr="00FF4759">
              <w:rPr>
                <w:b/>
                <w:bCs/>
                <w:i/>
                <w:iCs/>
                <w:color w:val="4472C4" w:themeColor="accent5"/>
              </w:rPr>
              <w:t>Show video related to Radon:</w:t>
            </w:r>
          </w:p>
          <w:p w14:paraId="7DB835FD" w14:textId="77777777" w:rsidR="00FF4759" w:rsidRPr="00FF4759" w:rsidRDefault="00FF4759" w:rsidP="00FB327F">
            <w:pPr>
              <w:rPr>
                <w:b/>
                <w:bCs/>
                <w:i/>
                <w:iCs/>
                <w:color w:val="4472C4" w:themeColor="accent5"/>
              </w:rPr>
            </w:pPr>
            <w:r w:rsidRPr="00FF4759">
              <w:rPr>
                <w:b/>
                <w:bCs/>
                <w:i/>
                <w:iCs/>
                <w:color w:val="4472C4" w:themeColor="accent5"/>
              </w:rPr>
              <w:t>INTRO: We would like to show you a short video. Please, turn on your sound and watch it.</w:t>
            </w:r>
          </w:p>
          <w:p w14:paraId="1EFC2FE9" w14:textId="77777777" w:rsidR="00FF4759" w:rsidRPr="00FF4759" w:rsidRDefault="00FF4759" w:rsidP="00FB327F">
            <w:pPr>
              <w:rPr>
                <w:color w:val="4472C4" w:themeColor="accent5"/>
                <w:lang w:val="en-US"/>
              </w:rPr>
            </w:pPr>
            <w:r w:rsidRPr="00FF4759">
              <w:rPr>
                <w:b/>
                <w:bCs/>
                <w:i/>
                <w:iCs/>
                <w:color w:val="4472C4" w:themeColor="accent5"/>
              </w:rPr>
              <w:t>https://www.youtube.com/watch?v=50fX56kZiww&amp;feature=youtu.be</w:t>
            </w:r>
          </w:p>
        </w:tc>
      </w:tr>
      <w:tr w:rsidR="00FF4759" w:rsidRPr="00FF4759" w14:paraId="0760BC3D" w14:textId="77777777" w:rsidTr="00FB327F">
        <w:trPr>
          <w:trHeight w:val="82"/>
        </w:trPr>
        <w:tc>
          <w:tcPr>
            <w:tcW w:w="153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2E72885" w14:textId="77777777" w:rsidR="00FF4759" w:rsidRPr="00FF4759" w:rsidRDefault="00FF4759" w:rsidP="00FB327F">
            <w:pPr>
              <w:rPr>
                <w:color w:val="4472C4" w:themeColor="accent5"/>
                <w:lang w:val="en-US"/>
              </w:rPr>
            </w:pPr>
            <w:r w:rsidRPr="00FF4759">
              <w:rPr>
                <w:b/>
                <w:bCs/>
                <w:color w:val="4472C4" w:themeColor="accent5"/>
                <w:lang w:val="en-US"/>
              </w:rPr>
              <w:t>INTRO</w:t>
            </w:r>
          </w:p>
        </w:tc>
        <w:tc>
          <w:tcPr>
            <w:tcW w:w="6965"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190A3209" w14:textId="77777777" w:rsidR="00FF4759" w:rsidRPr="00FF4759" w:rsidRDefault="00FF4759" w:rsidP="00FB327F">
            <w:pPr>
              <w:rPr>
                <w:color w:val="4472C4" w:themeColor="accent5"/>
                <w:lang w:val="en-US"/>
              </w:rPr>
            </w:pPr>
            <w:r w:rsidRPr="00FF4759">
              <w:rPr>
                <w:i/>
                <w:iCs/>
                <w:color w:val="4472C4" w:themeColor="accent5"/>
                <w:lang w:val="en-US"/>
              </w:rPr>
              <w:t>INTRO for all</w:t>
            </w:r>
          </w:p>
          <w:p w14:paraId="372E5431" w14:textId="77777777" w:rsidR="00FF4759" w:rsidRPr="00FF4759" w:rsidRDefault="00FF4759" w:rsidP="00FB327F">
            <w:pPr>
              <w:rPr>
                <w:i/>
                <w:color w:val="4472C4" w:themeColor="accent5"/>
                <w:lang w:val="en-US"/>
              </w:rPr>
            </w:pPr>
            <w:r w:rsidRPr="00FF4759">
              <w:rPr>
                <w:b/>
                <w:bCs/>
                <w:i/>
                <w:color w:val="4472C4" w:themeColor="accent5"/>
                <w:lang w:val="en-US"/>
              </w:rPr>
              <w:t>Before we continue with the questionnaire we point out that, a building can be tested for radon; it can be mitigated if radon is detected; or there can be preliminary protective measures installed when the building is built. We would like to ask you to share your opinion on this this matter.</w:t>
            </w:r>
          </w:p>
        </w:tc>
      </w:tr>
    </w:tbl>
    <w:p w14:paraId="25221ADF" w14:textId="77777777" w:rsidR="00FF4759" w:rsidRDefault="00FF4759" w:rsidP="00FF4759">
      <w:pPr>
        <w:rPr>
          <w:lang w:val="en-US"/>
        </w:rPr>
      </w:pPr>
    </w:p>
    <w:p w14:paraId="721C651F" w14:textId="77777777" w:rsidR="004074E6" w:rsidRPr="00FF4759" w:rsidRDefault="004074E6" w:rsidP="00744328">
      <w:pPr>
        <w:spacing w:after="0"/>
        <w:jc w:val="left"/>
        <w:rPr>
          <w:rFonts w:asciiTheme="majorHAnsi" w:hAnsiTheme="majorHAnsi" w:cstheme="majorHAnsi"/>
          <w:lang w:val="en-US"/>
        </w:rPr>
      </w:pPr>
    </w:p>
    <w:tbl>
      <w:tblPr>
        <w:tblW w:w="5000" w:type="pct"/>
        <w:tblCellMar>
          <w:left w:w="0" w:type="dxa"/>
          <w:right w:w="0" w:type="dxa"/>
        </w:tblCellMar>
        <w:tblLook w:val="04A0" w:firstRow="1" w:lastRow="0" w:firstColumn="1" w:lastColumn="0" w:noHBand="0" w:noVBand="1"/>
      </w:tblPr>
      <w:tblGrid>
        <w:gridCol w:w="840"/>
        <w:gridCol w:w="8886"/>
      </w:tblGrid>
      <w:tr w:rsidR="00C2705C" w:rsidRPr="00FB327F" w14:paraId="4A704A0E" w14:textId="77777777" w:rsidTr="004074E6">
        <w:trPr>
          <w:trHeight w:val="1070"/>
        </w:trPr>
        <w:tc>
          <w:tcPr>
            <w:tcW w:w="432" w:type="pc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40DAB81C" w14:textId="77777777" w:rsidR="00C2705C" w:rsidRPr="00744328" w:rsidRDefault="00C2705C" w:rsidP="00744328">
            <w:pPr>
              <w:spacing w:after="0"/>
              <w:jc w:val="left"/>
              <w:rPr>
                <w:rFonts w:asciiTheme="majorHAnsi" w:hAnsiTheme="majorHAnsi" w:cstheme="majorHAnsi"/>
                <w:lang w:val="en-US"/>
              </w:rPr>
            </w:pPr>
            <w:r w:rsidRPr="00744328">
              <w:rPr>
                <w:rFonts w:asciiTheme="majorHAnsi" w:hAnsiTheme="majorHAnsi" w:cstheme="majorHAnsi"/>
                <w:b/>
                <w:bCs/>
                <w:lang w:val="nl-BE"/>
              </w:rPr>
              <w:t>VIDEO</w:t>
            </w:r>
          </w:p>
        </w:tc>
        <w:tc>
          <w:tcPr>
            <w:tcW w:w="4568" w:type="pct"/>
            <w:tcBorders>
              <w:top w:val="single" w:sz="8" w:space="0" w:color="FFFFFF"/>
              <w:left w:val="single" w:sz="8" w:space="0" w:color="FFFFFF"/>
              <w:bottom w:val="single" w:sz="24" w:space="0" w:color="FFFFFF"/>
              <w:right w:val="single" w:sz="8" w:space="0" w:color="FFFFFF"/>
            </w:tcBorders>
            <w:shd w:val="clear" w:color="auto" w:fill="EAF5F5"/>
            <w:tcMar>
              <w:top w:w="15" w:type="dxa"/>
              <w:left w:w="108" w:type="dxa"/>
              <w:bottom w:w="0" w:type="dxa"/>
              <w:right w:w="108" w:type="dxa"/>
            </w:tcMar>
            <w:hideMark/>
          </w:tcPr>
          <w:p w14:paraId="576130C5" w14:textId="77777777" w:rsidR="00AB0FA6" w:rsidRDefault="00C2705C" w:rsidP="00744328">
            <w:pPr>
              <w:spacing w:after="0"/>
              <w:jc w:val="left"/>
              <w:rPr>
                <w:rFonts w:asciiTheme="majorHAnsi" w:hAnsiTheme="majorHAnsi" w:cstheme="majorHAnsi"/>
                <w:b/>
                <w:bCs/>
              </w:rPr>
            </w:pPr>
            <w:r w:rsidRPr="00744328">
              <w:rPr>
                <w:rFonts w:asciiTheme="majorHAnsi" w:hAnsiTheme="majorHAnsi" w:cstheme="majorHAnsi"/>
                <w:color w:val="FF0000"/>
                <w:lang w:val="en-US"/>
              </w:rPr>
              <w:t xml:space="preserve">IF RA1 = 3 or 9 and if 1 or 2 less than 6 statements correct </w:t>
            </w:r>
            <w:r w:rsidRPr="00744328">
              <w:rPr>
                <w:rFonts w:asciiTheme="majorHAnsi" w:hAnsiTheme="majorHAnsi" w:cstheme="majorHAnsi"/>
                <w:bCs/>
                <w:color w:val="FF0000"/>
              </w:rPr>
              <w:t>from AW37 to AW48 correct:</w:t>
            </w:r>
            <w:r w:rsidRPr="00744328">
              <w:rPr>
                <w:rFonts w:asciiTheme="majorHAnsi" w:hAnsiTheme="majorHAnsi" w:cstheme="majorHAnsi"/>
                <w:b/>
                <w:bCs/>
              </w:rPr>
              <w:t xml:space="preserve"> </w:t>
            </w:r>
          </w:p>
          <w:p w14:paraId="21D5D913" w14:textId="4698EC07" w:rsidR="00C2705C" w:rsidRPr="00AB0FA6" w:rsidRDefault="004074E6" w:rsidP="00744328">
            <w:pPr>
              <w:spacing w:after="0"/>
              <w:jc w:val="left"/>
              <w:rPr>
                <w:rFonts w:asciiTheme="majorHAnsi" w:hAnsiTheme="majorHAnsi" w:cstheme="majorHAnsi"/>
                <w:bCs/>
                <w:i/>
                <w:iCs/>
                <w:lang w:val="pt-PT"/>
              </w:rPr>
            </w:pPr>
            <w:r w:rsidRPr="00AB0FA6">
              <w:rPr>
                <w:rFonts w:asciiTheme="majorHAnsi" w:hAnsiTheme="majorHAnsi" w:cstheme="majorHAnsi"/>
                <w:bCs/>
                <w:i/>
                <w:iCs/>
                <w:color w:val="FF0000"/>
                <w:lang w:val="pt-PT"/>
              </w:rPr>
              <w:t xml:space="preserve">mostrar o </w:t>
            </w:r>
            <w:proofErr w:type="spellStart"/>
            <w:r w:rsidRPr="00AB0FA6">
              <w:rPr>
                <w:rFonts w:asciiTheme="majorHAnsi" w:hAnsiTheme="majorHAnsi" w:cstheme="majorHAnsi"/>
                <w:bCs/>
                <w:i/>
                <w:iCs/>
                <w:color w:val="FF0000"/>
                <w:lang w:val="pt-PT"/>
              </w:rPr>
              <w:t>video</w:t>
            </w:r>
            <w:proofErr w:type="spellEnd"/>
            <w:r w:rsidRPr="00AB0FA6">
              <w:rPr>
                <w:rFonts w:asciiTheme="majorHAnsi" w:hAnsiTheme="majorHAnsi" w:cstheme="majorHAnsi"/>
                <w:bCs/>
                <w:i/>
                <w:iCs/>
                <w:color w:val="FF0000"/>
                <w:lang w:val="pt-PT"/>
              </w:rPr>
              <w:t xml:space="preserve"> sobre radão</w:t>
            </w:r>
          </w:p>
          <w:p w14:paraId="73A3A90C" w14:textId="77777777" w:rsidR="00AB0FA6" w:rsidRPr="00AB0FA6" w:rsidRDefault="00AB0FA6" w:rsidP="00744328">
            <w:pPr>
              <w:spacing w:after="0"/>
              <w:jc w:val="left"/>
              <w:rPr>
                <w:rFonts w:asciiTheme="majorHAnsi" w:hAnsiTheme="majorHAnsi" w:cstheme="majorHAnsi"/>
                <w:lang w:val="pt-PT"/>
              </w:rPr>
            </w:pPr>
          </w:p>
          <w:p w14:paraId="23F56BA5" w14:textId="6B37D131" w:rsidR="009C4B3C" w:rsidRPr="00744328" w:rsidRDefault="00AB0FA6" w:rsidP="00744328">
            <w:pPr>
              <w:spacing w:after="0"/>
              <w:jc w:val="left"/>
              <w:rPr>
                <w:rFonts w:asciiTheme="majorHAnsi" w:hAnsiTheme="majorHAnsi" w:cstheme="majorHAnsi"/>
                <w:b/>
                <w:bCs/>
                <w:i/>
                <w:iCs/>
                <w:lang w:val="pt-PT"/>
              </w:rPr>
            </w:pPr>
            <w:r w:rsidRPr="00AB0FA6">
              <w:rPr>
                <w:rFonts w:asciiTheme="majorHAnsi" w:hAnsiTheme="majorHAnsi" w:cstheme="majorHAnsi"/>
                <w:bCs/>
                <w:iCs/>
                <w:lang w:val="pt-PT"/>
              </w:rPr>
              <w:t>INTRO</w:t>
            </w:r>
            <w:r w:rsidRPr="00AB0FA6">
              <w:rPr>
                <w:rFonts w:asciiTheme="majorHAnsi" w:hAnsiTheme="majorHAnsi" w:cstheme="majorHAnsi"/>
                <w:b/>
                <w:bCs/>
                <w:iCs/>
                <w:lang w:val="pt-PT"/>
              </w:rPr>
              <w:t>:</w:t>
            </w:r>
            <w:r w:rsidRPr="00AB0FA6">
              <w:rPr>
                <w:rFonts w:asciiTheme="majorHAnsi" w:hAnsiTheme="majorHAnsi" w:cstheme="majorHAnsi"/>
                <w:b/>
                <w:bCs/>
                <w:i/>
                <w:iCs/>
                <w:lang w:val="pt-PT"/>
              </w:rPr>
              <w:t xml:space="preserve"> </w:t>
            </w:r>
            <w:r w:rsidR="00B550D4" w:rsidRPr="00744328">
              <w:rPr>
                <w:rFonts w:asciiTheme="majorHAnsi" w:hAnsiTheme="majorHAnsi" w:cstheme="majorHAnsi"/>
                <w:b/>
                <w:bCs/>
                <w:i/>
                <w:iCs/>
                <w:lang w:val="pt-PT"/>
              </w:rPr>
              <w:t>Gostaríamos</w:t>
            </w:r>
            <w:r w:rsidR="00721B61" w:rsidRPr="00744328">
              <w:rPr>
                <w:rFonts w:asciiTheme="majorHAnsi" w:hAnsiTheme="majorHAnsi" w:cstheme="majorHAnsi"/>
                <w:b/>
                <w:bCs/>
                <w:i/>
                <w:iCs/>
                <w:lang w:val="pt-PT"/>
              </w:rPr>
              <w:t xml:space="preserve"> de lhe mostrar um pequeno </w:t>
            </w:r>
            <w:r w:rsidR="00B550D4" w:rsidRPr="00744328">
              <w:rPr>
                <w:rFonts w:asciiTheme="majorHAnsi" w:hAnsiTheme="majorHAnsi" w:cstheme="majorHAnsi"/>
                <w:b/>
                <w:bCs/>
                <w:i/>
                <w:iCs/>
                <w:lang w:val="pt-PT"/>
              </w:rPr>
              <w:t>vídeo</w:t>
            </w:r>
            <w:r w:rsidR="00721B61" w:rsidRPr="00744328">
              <w:rPr>
                <w:rFonts w:asciiTheme="majorHAnsi" w:hAnsiTheme="majorHAnsi" w:cstheme="majorHAnsi"/>
                <w:b/>
                <w:bCs/>
                <w:i/>
                <w:iCs/>
                <w:lang w:val="pt-PT"/>
              </w:rPr>
              <w:t>. Por favor ligue o som e assista ao vídeo.</w:t>
            </w:r>
          </w:p>
          <w:p w14:paraId="192F6632" w14:textId="6CBFD349" w:rsidR="00C2705C" w:rsidRPr="00744328" w:rsidRDefault="00111A0F" w:rsidP="00744328">
            <w:pPr>
              <w:spacing w:after="0"/>
              <w:jc w:val="left"/>
              <w:rPr>
                <w:rFonts w:asciiTheme="majorHAnsi" w:hAnsiTheme="majorHAnsi" w:cstheme="majorHAnsi"/>
                <w:lang w:val="pt-PT"/>
              </w:rPr>
            </w:pPr>
            <w:hyperlink r:id="rId10" w:history="1">
              <w:r w:rsidR="00B550D4" w:rsidRPr="00744328">
                <w:rPr>
                  <w:rStyle w:val="Hyperlink"/>
                  <w:rFonts w:asciiTheme="majorHAnsi" w:hAnsiTheme="majorHAnsi" w:cstheme="majorHAnsi"/>
                  <w:b/>
                  <w:bCs/>
                  <w:i/>
                  <w:iCs/>
                  <w:lang w:val="pt-PT"/>
                </w:rPr>
                <w:t>https://www.youtube.com/watch?v=50fX56kZiww&amp;feature=youtu.be</w:t>
              </w:r>
            </w:hyperlink>
            <w:r w:rsidR="00B550D4" w:rsidRPr="00744328">
              <w:rPr>
                <w:rFonts w:asciiTheme="majorHAnsi" w:hAnsiTheme="majorHAnsi" w:cstheme="majorHAnsi"/>
                <w:b/>
                <w:bCs/>
                <w:i/>
                <w:iCs/>
                <w:lang w:val="pt-PT"/>
              </w:rPr>
              <w:t xml:space="preserve"> </w:t>
            </w:r>
          </w:p>
        </w:tc>
      </w:tr>
      <w:tr w:rsidR="00C2705C" w:rsidRPr="00FB327F" w14:paraId="4F682FE1" w14:textId="77777777" w:rsidTr="004074E6">
        <w:trPr>
          <w:trHeight w:val="82"/>
        </w:trPr>
        <w:tc>
          <w:tcPr>
            <w:tcW w:w="432" w:type="pct"/>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50D5D646" w14:textId="77777777" w:rsidR="00C2705C" w:rsidRPr="00744328" w:rsidRDefault="00C2705C" w:rsidP="00744328">
            <w:pPr>
              <w:spacing w:after="0"/>
              <w:jc w:val="left"/>
              <w:rPr>
                <w:rFonts w:asciiTheme="majorHAnsi" w:hAnsiTheme="majorHAnsi" w:cstheme="majorHAnsi"/>
                <w:lang w:val="en-US"/>
              </w:rPr>
            </w:pPr>
            <w:r w:rsidRPr="00744328">
              <w:rPr>
                <w:rFonts w:asciiTheme="majorHAnsi" w:hAnsiTheme="majorHAnsi" w:cstheme="majorHAnsi"/>
                <w:b/>
                <w:bCs/>
                <w:lang w:val="en-US"/>
              </w:rPr>
              <w:t>INTRO</w:t>
            </w:r>
          </w:p>
        </w:tc>
        <w:tc>
          <w:tcPr>
            <w:tcW w:w="4568" w:type="pc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4BDEA338" w14:textId="77777777" w:rsidR="00AB0FA6" w:rsidRDefault="00AB0FA6" w:rsidP="004074E6">
            <w:pPr>
              <w:spacing w:after="0"/>
              <w:jc w:val="left"/>
              <w:rPr>
                <w:rFonts w:asciiTheme="majorHAnsi" w:hAnsiTheme="majorHAnsi" w:cstheme="majorHAnsi"/>
                <w:i/>
                <w:iCs/>
                <w:color w:val="FF0000"/>
                <w:lang w:val="pt-PT"/>
              </w:rPr>
            </w:pPr>
            <w:r w:rsidRPr="00AB0FA6">
              <w:rPr>
                <w:rFonts w:asciiTheme="majorHAnsi" w:hAnsiTheme="majorHAnsi" w:cstheme="majorHAnsi"/>
                <w:color w:val="FF0000"/>
                <w:lang w:val="pt-PT"/>
              </w:rPr>
              <w:t>ALL</w:t>
            </w:r>
            <w:r w:rsidRPr="00744328">
              <w:rPr>
                <w:rFonts w:asciiTheme="majorHAnsi" w:hAnsiTheme="majorHAnsi" w:cstheme="majorHAnsi"/>
                <w:i/>
                <w:iCs/>
                <w:color w:val="FF0000"/>
                <w:lang w:val="pt-PT"/>
              </w:rPr>
              <w:t xml:space="preserve"> </w:t>
            </w:r>
          </w:p>
          <w:p w14:paraId="6AB225FC" w14:textId="35BAB40D" w:rsidR="00721B61" w:rsidRPr="00744328" w:rsidRDefault="00AB0FA6" w:rsidP="00C274CE">
            <w:pPr>
              <w:spacing w:after="0"/>
              <w:jc w:val="left"/>
              <w:rPr>
                <w:rFonts w:asciiTheme="majorHAnsi" w:hAnsiTheme="majorHAnsi" w:cstheme="majorHAnsi"/>
                <w:b/>
                <w:i/>
                <w:lang w:val="pt-PT"/>
              </w:rPr>
            </w:pPr>
            <w:r w:rsidRPr="00AB0FA6">
              <w:rPr>
                <w:rFonts w:asciiTheme="majorHAnsi" w:hAnsiTheme="majorHAnsi" w:cstheme="majorHAnsi"/>
                <w:iCs/>
                <w:lang w:val="pt-PT"/>
              </w:rPr>
              <w:t>INTRO</w:t>
            </w:r>
            <w:r>
              <w:rPr>
                <w:rFonts w:asciiTheme="majorHAnsi" w:hAnsiTheme="majorHAnsi" w:cstheme="majorHAnsi"/>
                <w:iCs/>
                <w:lang w:val="pt-PT"/>
              </w:rPr>
              <w:t>:</w:t>
            </w:r>
            <w:r w:rsidRPr="00AB0FA6">
              <w:rPr>
                <w:rFonts w:asciiTheme="majorHAnsi" w:hAnsiTheme="majorHAnsi" w:cstheme="majorHAnsi"/>
                <w:iCs/>
                <w:lang w:val="pt-PT"/>
              </w:rPr>
              <w:t xml:space="preserve"> </w:t>
            </w:r>
            <w:r w:rsidR="00721B61" w:rsidRPr="00744328">
              <w:rPr>
                <w:rFonts w:asciiTheme="majorHAnsi" w:hAnsiTheme="majorHAnsi" w:cstheme="majorHAnsi"/>
                <w:b/>
                <w:i/>
                <w:lang w:val="pt-PT"/>
              </w:rPr>
              <w:t xml:space="preserve">Antes de continuarmos o questionário, </w:t>
            </w:r>
            <w:r w:rsidR="00C274CE">
              <w:rPr>
                <w:rFonts w:asciiTheme="majorHAnsi" w:hAnsiTheme="majorHAnsi" w:cstheme="majorHAnsi"/>
                <w:b/>
                <w:i/>
                <w:lang w:val="pt-PT"/>
              </w:rPr>
              <w:t>gostaríamos de salientar</w:t>
            </w:r>
            <w:r w:rsidR="00721B61" w:rsidRPr="00744328">
              <w:rPr>
                <w:rFonts w:asciiTheme="majorHAnsi" w:hAnsiTheme="majorHAnsi" w:cstheme="majorHAnsi"/>
                <w:b/>
                <w:i/>
                <w:lang w:val="pt-PT"/>
              </w:rPr>
              <w:t xml:space="preserve"> que um edifício pode ser testado</w:t>
            </w:r>
            <w:r w:rsidR="00984A91" w:rsidRPr="00744328">
              <w:rPr>
                <w:rFonts w:asciiTheme="majorHAnsi" w:hAnsiTheme="majorHAnsi" w:cstheme="majorHAnsi"/>
                <w:b/>
                <w:i/>
                <w:lang w:val="pt-PT"/>
              </w:rPr>
              <w:t xml:space="preserve"> em termos de concentração de radão</w:t>
            </w:r>
            <w:r w:rsidR="00721B61" w:rsidRPr="00744328">
              <w:rPr>
                <w:rFonts w:asciiTheme="majorHAnsi" w:hAnsiTheme="majorHAnsi" w:cstheme="majorHAnsi"/>
                <w:b/>
                <w:i/>
                <w:lang w:val="pt-PT"/>
              </w:rPr>
              <w:t>;</w:t>
            </w:r>
            <w:r w:rsidR="00984A91" w:rsidRPr="00744328">
              <w:rPr>
                <w:rFonts w:asciiTheme="majorHAnsi" w:hAnsiTheme="majorHAnsi" w:cstheme="majorHAnsi"/>
                <w:b/>
                <w:i/>
                <w:lang w:val="pt-PT"/>
              </w:rPr>
              <w:t xml:space="preserve"> o edifício pode ser mitigado para a redução da concentração de radão</w:t>
            </w:r>
            <w:r w:rsidR="00721B61" w:rsidRPr="00744328">
              <w:rPr>
                <w:rFonts w:asciiTheme="majorHAnsi" w:hAnsiTheme="majorHAnsi" w:cstheme="majorHAnsi"/>
                <w:b/>
                <w:i/>
                <w:lang w:val="pt-PT"/>
              </w:rPr>
              <w:t>; ou pode</w:t>
            </w:r>
            <w:r w:rsidR="00984A91" w:rsidRPr="00744328">
              <w:rPr>
                <w:rFonts w:asciiTheme="majorHAnsi" w:hAnsiTheme="majorHAnsi" w:cstheme="majorHAnsi"/>
                <w:b/>
                <w:i/>
                <w:lang w:val="pt-PT"/>
              </w:rPr>
              <w:t xml:space="preserve">m ser implementadas medidas preventivas, aquando da construção de um edifício. </w:t>
            </w:r>
            <w:r w:rsidR="00721B61" w:rsidRPr="00744328">
              <w:rPr>
                <w:rFonts w:asciiTheme="majorHAnsi" w:hAnsiTheme="majorHAnsi" w:cstheme="majorHAnsi"/>
                <w:b/>
                <w:i/>
                <w:lang w:val="pt-PT"/>
              </w:rPr>
              <w:t xml:space="preserve">Gostaríamos de lhe pedir que </w:t>
            </w:r>
            <w:r w:rsidR="00984A91" w:rsidRPr="00744328">
              <w:rPr>
                <w:rFonts w:asciiTheme="majorHAnsi" w:hAnsiTheme="majorHAnsi" w:cstheme="majorHAnsi"/>
                <w:b/>
                <w:i/>
                <w:lang w:val="pt-PT"/>
              </w:rPr>
              <w:t>dê</w:t>
            </w:r>
            <w:r w:rsidR="00721B61" w:rsidRPr="00744328">
              <w:rPr>
                <w:rFonts w:asciiTheme="majorHAnsi" w:hAnsiTheme="majorHAnsi" w:cstheme="majorHAnsi"/>
                <w:b/>
                <w:i/>
                <w:lang w:val="pt-PT"/>
              </w:rPr>
              <w:t xml:space="preserve"> a sua opinião sobre este assunto.</w:t>
            </w:r>
          </w:p>
        </w:tc>
      </w:tr>
    </w:tbl>
    <w:p w14:paraId="6B01A3D3" w14:textId="77777777" w:rsidR="002D4371" w:rsidRDefault="002D4371" w:rsidP="00744328">
      <w:pPr>
        <w:spacing w:after="0"/>
        <w:jc w:val="left"/>
        <w:rPr>
          <w:rFonts w:asciiTheme="majorHAnsi" w:hAnsiTheme="majorHAnsi" w:cstheme="majorHAnsi"/>
          <w:lang w:val="pt-PT"/>
        </w:rPr>
      </w:pPr>
    </w:p>
    <w:tbl>
      <w:tblPr>
        <w:tblW w:w="8495" w:type="dxa"/>
        <w:tblCellMar>
          <w:left w:w="0" w:type="dxa"/>
          <w:right w:w="0" w:type="dxa"/>
        </w:tblCellMar>
        <w:tblLook w:val="04A0" w:firstRow="1" w:lastRow="0" w:firstColumn="1" w:lastColumn="0" w:noHBand="0" w:noVBand="1"/>
      </w:tblPr>
      <w:tblGrid>
        <w:gridCol w:w="1080"/>
        <w:gridCol w:w="280"/>
        <w:gridCol w:w="1465"/>
        <w:gridCol w:w="2552"/>
        <w:gridCol w:w="3118"/>
      </w:tblGrid>
      <w:tr w:rsidR="00FF4759" w:rsidRPr="00FF4759" w14:paraId="61133A66" w14:textId="77777777" w:rsidTr="00FB327F">
        <w:trPr>
          <w:trHeight w:val="387"/>
        </w:trPr>
        <w:tc>
          <w:tcPr>
            <w:tcW w:w="8495" w:type="dxa"/>
            <w:gridSpan w:val="5"/>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6874BA12" w14:textId="77777777" w:rsidR="00FF4759" w:rsidRPr="00FF4759" w:rsidRDefault="00FF4759" w:rsidP="00FB327F">
            <w:pPr>
              <w:rPr>
                <w:color w:val="4472C4" w:themeColor="accent5"/>
                <w:lang w:val="en-US"/>
              </w:rPr>
            </w:pPr>
            <w:r w:rsidRPr="00FF4759">
              <w:rPr>
                <w:b/>
                <w:bCs/>
                <w:color w:val="4472C4" w:themeColor="accent5"/>
                <w:lang w:val="en-US"/>
              </w:rPr>
              <w:lastRenderedPageBreak/>
              <w:t xml:space="preserve">Behavior </w:t>
            </w:r>
            <w:r w:rsidRPr="00FF4759">
              <w:rPr>
                <w:bCs/>
                <w:i/>
                <w:color w:val="4472C4" w:themeColor="accent5"/>
              </w:rPr>
              <w:t>(don’t show this title to respondents)</w:t>
            </w:r>
          </w:p>
        </w:tc>
      </w:tr>
      <w:tr w:rsidR="000F74D8" w:rsidRPr="00FF4759" w14:paraId="55C3C6E5" w14:textId="77777777" w:rsidTr="00FB327F">
        <w:trPr>
          <w:trHeight w:val="1016"/>
        </w:trPr>
        <w:tc>
          <w:tcPr>
            <w:tcW w:w="1360" w:type="dxa"/>
            <w:gridSpan w:val="2"/>
            <w:tcBorders>
              <w:top w:val="single" w:sz="24"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39B4508B" w14:textId="77777777" w:rsidR="00FF4759" w:rsidRPr="00FF4759" w:rsidRDefault="00FF4759" w:rsidP="00FB327F">
            <w:pPr>
              <w:rPr>
                <w:color w:val="4472C4" w:themeColor="accent5"/>
                <w:lang w:val="en-US"/>
              </w:rPr>
            </w:pPr>
            <w:r w:rsidRPr="00FF4759">
              <w:rPr>
                <w:b/>
                <w:bCs/>
                <w:color w:val="4472C4" w:themeColor="accent5"/>
                <w:lang w:val="en-US"/>
              </w:rPr>
              <w:t>RA2.1</w:t>
            </w:r>
          </w:p>
        </w:tc>
        <w:tc>
          <w:tcPr>
            <w:tcW w:w="4017" w:type="dxa"/>
            <w:gridSpan w:val="2"/>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5582B724" w14:textId="77777777" w:rsidR="00FF4759" w:rsidRPr="00FF4759" w:rsidRDefault="00FF4759" w:rsidP="00FB327F">
            <w:pPr>
              <w:rPr>
                <w:color w:val="4472C4" w:themeColor="accent5"/>
                <w:lang w:val="en-US"/>
              </w:rPr>
            </w:pPr>
            <w:r w:rsidRPr="00FF4759">
              <w:rPr>
                <w:color w:val="4472C4" w:themeColor="accent5"/>
                <w:lang w:val="en-US"/>
              </w:rPr>
              <w:t xml:space="preserve">Have you or has someone else ever tested your current residence for radon? </w:t>
            </w:r>
          </w:p>
        </w:tc>
        <w:tc>
          <w:tcPr>
            <w:tcW w:w="3118"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12B8C755" w14:textId="77777777" w:rsidR="00FF4759" w:rsidRPr="00FF4759" w:rsidRDefault="00FF4759" w:rsidP="00FB327F">
            <w:pPr>
              <w:jc w:val="left"/>
              <w:rPr>
                <w:color w:val="4472C4" w:themeColor="accent5"/>
                <w:lang w:val="en-US"/>
              </w:rPr>
            </w:pPr>
            <w:r w:rsidRPr="00FF4759">
              <w:rPr>
                <w:color w:val="4472C4" w:themeColor="accent5"/>
                <w:lang w:val="en-US"/>
              </w:rPr>
              <w:t>1. Yes</w:t>
            </w:r>
            <w:r w:rsidRPr="00FF4759">
              <w:rPr>
                <w:color w:val="4472C4" w:themeColor="accent5"/>
                <w:lang w:val="en-US"/>
              </w:rPr>
              <w:br/>
              <w:t>2. No</w:t>
            </w:r>
            <w:r w:rsidRPr="00FF4759">
              <w:rPr>
                <w:color w:val="4472C4" w:themeColor="accent5"/>
                <w:lang w:val="en-US"/>
              </w:rPr>
              <w:br/>
              <w:t>9. I don’t know/NA</w:t>
            </w:r>
          </w:p>
        </w:tc>
      </w:tr>
      <w:tr w:rsidR="000F74D8" w:rsidRPr="00FF4759" w14:paraId="03236FD2" w14:textId="77777777" w:rsidTr="00FB327F">
        <w:trPr>
          <w:trHeight w:val="1016"/>
        </w:trPr>
        <w:tc>
          <w:tcPr>
            <w:tcW w:w="1360"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52B20FD0" w14:textId="77777777" w:rsidR="00FF4759" w:rsidRPr="00FF4759" w:rsidRDefault="00FF4759" w:rsidP="00FB327F">
            <w:pPr>
              <w:rPr>
                <w:color w:val="4472C4" w:themeColor="accent5"/>
                <w:lang w:val="en-US"/>
              </w:rPr>
            </w:pPr>
            <w:r w:rsidRPr="00FF4759">
              <w:rPr>
                <w:b/>
                <w:bCs/>
                <w:color w:val="4472C4" w:themeColor="accent5"/>
                <w:lang w:val="en-US"/>
              </w:rPr>
              <w:t>RA2.2</w:t>
            </w:r>
          </w:p>
        </w:tc>
        <w:tc>
          <w:tcPr>
            <w:tcW w:w="4017" w:type="dxa"/>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1415897D" w14:textId="77777777" w:rsidR="00FF4759" w:rsidRPr="00FF4759" w:rsidRDefault="00FF4759" w:rsidP="00FB327F">
            <w:pPr>
              <w:rPr>
                <w:color w:val="4472C4" w:themeColor="accent5"/>
                <w:lang w:val="en-US"/>
              </w:rPr>
            </w:pPr>
            <w:r w:rsidRPr="00FF4759">
              <w:rPr>
                <w:color w:val="4472C4" w:themeColor="accent5"/>
                <w:lang w:val="en-US"/>
              </w:rPr>
              <w:t>FILTER: IF RA2. 1 = 1:  Did the test result indicate there is a need to take further action?</w:t>
            </w:r>
          </w:p>
        </w:tc>
        <w:tc>
          <w:tcPr>
            <w:tcW w:w="3118"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19483B9B" w14:textId="77777777" w:rsidR="00FF4759" w:rsidRPr="00FF4759" w:rsidRDefault="00FF4759" w:rsidP="00FB327F">
            <w:pPr>
              <w:jc w:val="left"/>
              <w:rPr>
                <w:color w:val="4472C4" w:themeColor="accent5"/>
                <w:lang w:val="en-US"/>
              </w:rPr>
            </w:pPr>
            <w:r w:rsidRPr="00FF4759">
              <w:rPr>
                <w:color w:val="4472C4" w:themeColor="accent5"/>
                <w:lang w:val="en-US"/>
              </w:rPr>
              <w:t>1. Yes</w:t>
            </w:r>
            <w:r w:rsidRPr="00FF4759">
              <w:rPr>
                <w:color w:val="4472C4" w:themeColor="accent5"/>
                <w:lang w:val="en-US"/>
              </w:rPr>
              <w:br/>
              <w:t>2. No</w:t>
            </w:r>
            <w:r w:rsidRPr="00FF4759">
              <w:rPr>
                <w:color w:val="4472C4" w:themeColor="accent5"/>
                <w:lang w:val="en-US"/>
              </w:rPr>
              <w:br/>
              <w:t>9. I don’t know/NA</w:t>
            </w:r>
          </w:p>
        </w:tc>
      </w:tr>
      <w:tr w:rsidR="000F74D8" w:rsidRPr="00FF4759" w14:paraId="443AFB38" w14:textId="77777777" w:rsidTr="00FB327F">
        <w:trPr>
          <w:trHeight w:val="2532"/>
        </w:trPr>
        <w:tc>
          <w:tcPr>
            <w:tcW w:w="1360"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01857BD9" w14:textId="77777777" w:rsidR="00FF4759" w:rsidRPr="00FF4759" w:rsidRDefault="00FF4759" w:rsidP="00FB327F">
            <w:pPr>
              <w:rPr>
                <w:color w:val="4472C4" w:themeColor="accent5"/>
                <w:lang w:val="en-US"/>
              </w:rPr>
            </w:pPr>
            <w:r w:rsidRPr="00FF4759">
              <w:rPr>
                <w:b/>
                <w:bCs/>
                <w:color w:val="4472C4" w:themeColor="accent5"/>
                <w:lang w:val="en-US"/>
              </w:rPr>
              <w:t>RA2.4</w:t>
            </w:r>
          </w:p>
        </w:tc>
        <w:tc>
          <w:tcPr>
            <w:tcW w:w="4017" w:type="dxa"/>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78ECDBEB" w14:textId="77777777" w:rsidR="00FF4759" w:rsidRPr="00FF4759" w:rsidRDefault="00FF4759" w:rsidP="00FB327F">
            <w:pPr>
              <w:rPr>
                <w:color w:val="4472C4" w:themeColor="accent5"/>
                <w:lang w:val="en-US"/>
              </w:rPr>
            </w:pPr>
            <w:r w:rsidRPr="00FF4759">
              <w:rPr>
                <w:color w:val="4472C4" w:themeColor="accent5"/>
                <w:lang w:val="en-US"/>
              </w:rPr>
              <w:t>Have you or has someone else done something to remediate indoor radon in your current residence?</w:t>
            </w:r>
          </w:p>
        </w:tc>
        <w:tc>
          <w:tcPr>
            <w:tcW w:w="3118"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31BDBE07" w14:textId="77777777" w:rsidR="00FF4759" w:rsidRPr="00FF4759" w:rsidRDefault="00FF4759" w:rsidP="00FB327F">
            <w:pPr>
              <w:jc w:val="left"/>
              <w:rPr>
                <w:color w:val="4472C4" w:themeColor="accent5"/>
                <w:lang w:val="en-US"/>
              </w:rPr>
            </w:pPr>
            <w:r w:rsidRPr="00FF4759">
              <w:rPr>
                <w:color w:val="4472C4" w:themeColor="accent5"/>
                <w:lang w:val="en-US"/>
              </w:rPr>
              <w:t>1.Yes, building was remediated after discovering a radon problem</w:t>
            </w:r>
          </w:p>
          <w:p w14:paraId="572FDC59" w14:textId="77777777" w:rsidR="00FF4759" w:rsidRPr="00FF4759" w:rsidRDefault="00FF4759" w:rsidP="00FB327F">
            <w:pPr>
              <w:jc w:val="left"/>
              <w:rPr>
                <w:color w:val="4472C4" w:themeColor="accent5"/>
                <w:lang w:val="en-US"/>
              </w:rPr>
            </w:pPr>
            <w:r w:rsidRPr="00FF4759">
              <w:rPr>
                <w:color w:val="4472C4" w:themeColor="accent5"/>
                <w:lang w:val="en-US"/>
              </w:rPr>
              <w:t xml:space="preserve">2. Yes, preliminary protective measures were installed when the building was constructed                            </w:t>
            </w:r>
          </w:p>
          <w:p w14:paraId="622518F3" w14:textId="77777777" w:rsidR="00FF4759" w:rsidRPr="00FF4759" w:rsidRDefault="00FF4759" w:rsidP="00FB327F">
            <w:pPr>
              <w:jc w:val="left"/>
              <w:rPr>
                <w:color w:val="4472C4" w:themeColor="accent5"/>
                <w:lang w:val="en-US"/>
              </w:rPr>
            </w:pPr>
            <w:r w:rsidRPr="00FF4759">
              <w:rPr>
                <w:color w:val="4472C4" w:themeColor="accent5"/>
                <w:lang w:val="en-US"/>
              </w:rPr>
              <w:t>3. No</w:t>
            </w:r>
            <w:r w:rsidRPr="00FF4759">
              <w:rPr>
                <w:color w:val="4472C4" w:themeColor="accent5"/>
                <w:lang w:val="en-US"/>
              </w:rPr>
              <w:br/>
              <w:t>9. I don’t know/NA</w:t>
            </w:r>
          </w:p>
        </w:tc>
      </w:tr>
      <w:tr w:rsidR="00FF4759" w:rsidRPr="00FF4759" w14:paraId="795BAFBD" w14:textId="77777777" w:rsidTr="00FB327F">
        <w:trPr>
          <w:trHeight w:val="387"/>
        </w:trPr>
        <w:tc>
          <w:tcPr>
            <w:tcW w:w="8495" w:type="dxa"/>
            <w:gridSpan w:val="5"/>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25C45E20" w14:textId="77777777" w:rsidR="00FF4759" w:rsidRPr="00FF4759" w:rsidRDefault="00FF4759" w:rsidP="00FB327F">
            <w:pPr>
              <w:rPr>
                <w:color w:val="4472C4" w:themeColor="accent5"/>
                <w:lang w:val="en-US"/>
              </w:rPr>
            </w:pPr>
            <w:r w:rsidRPr="00FF4759">
              <w:rPr>
                <w:b/>
                <w:bCs/>
                <w:color w:val="4472C4" w:themeColor="accent5"/>
                <w:lang w:val="en-US"/>
              </w:rPr>
              <w:t xml:space="preserve">Type of remediation </w:t>
            </w:r>
            <w:r w:rsidRPr="00FF4759">
              <w:rPr>
                <w:bCs/>
                <w:i/>
                <w:color w:val="4472C4" w:themeColor="accent5"/>
              </w:rPr>
              <w:t>(don’t show this title to respondents)</w:t>
            </w:r>
          </w:p>
        </w:tc>
      </w:tr>
      <w:tr w:rsidR="00FF4759" w:rsidRPr="00FF4759" w14:paraId="0A2F0345" w14:textId="77777777" w:rsidTr="00FB327F">
        <w:trPr>
          <w:trHeight w:val="3256"/>
        </w:trPr>
        <w:tc>
          <w:tcPr>
            <w:tcW w:w="10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4D71D5C1" w14:textId="77777777" w:rsidR="00FF4759" w:rsidRPr="00FF4759" w:rsidRDefault="00FF4759" w:rsidP="00FB327F">
            <w:pPr>
              <w:rPr>
                <w:color w:val="4472C4" w:themeColor="accent5"/>
                <w:lang w:val="en-US"/>
              </w:rPr>
            </w:pPr>
            <w:r w:rsidRPr="00FF4759">
              <w:rPr>
                <w:b/>
                <w:bCs/>
                <w:color w:val="4472C4" w:themeColor="accent5"/>
                <w:lang w:val="en-US"/>
              </w:rPr>
              <w:t>RA2.5</w:t>
            </w:r>
          </w:p>
        </w:tc>
        <w:tc>
          <w:tcPr>
            <w:tcW w:w="1745" w:type="dxa"/>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23221CC4" w14:textId="77777777" w:rsidR="00FF4759" w:rsidRPr="00FF4759" w:rsidRDefault="00FF4759" w:rsidP="00FB327F">
            <w:pPr>
              <w:jc w:val="left"/>
              <w:rPr>
                <w:color w:val="4472C4" w:themeColor="accent5"/>
                <w:lang w:val="en-US"/>
              </w:rPr>
            </w:pPr>
            <w:r w:rsidRPr="00FF4759">
              <w:rPr>
                <w:color w:val="4472C4" w:themeColor="accent5"/>
                <w:lang w:val="en-US"/>
              </w:rPr>
              <w:t>FILTER: IF RA2.4 = 1 OR 2 : (multiple answers)</w:t>
            </w:r>
          </w:p>
          <w:p w14:paraId="6EB641E6" w14:textId="77777777" w:rsidR="00FF4759" w:rsidRPr="00FF4759" w:rsidRDefault="00FF4759" w:rsidP="00FB327F">
            <w:pPr>
              <w:jc w:val="left"/>
              <w:rPr>
                <w:color w:val="4472C4" w:themeColor="accent5"/>
                <w:lang w:val="ro-RO"/>
              </w:rPr>
            </w:pPr>
            <w:r w:rsidRPr="00FF4759">
              <w:rPr>
                <w:color w:val="4472C4" w:themeColor="accent5"/>
                <w:lang w:val="ro-RO"/>
              </w:rPr>
              <w:t xml:space="preserve">RANDOMISE ANSWERING CATEGORIES </w:t>
            </w:r>
            <w:proofErr w:type="spellStart"/>
            <w:r w:rsidRPr="00FF4759">
              <w:rPr>
                <w:color w:val="4472C4" w:themeColor="accent5"/>
                <w:lang w:val="ro-RO"/>
              </w:rPr>
              <w:t>except</w:t>
            </w:r>
            <w:proofErr w:type="spellEnd"/>
            <w:r w:rsidRPr="00FF4759">
              <w:rPr>
                <w:color w:val="4472C4" w:themeColor="accent5"/>
                <w:lang w:val="ro-RO"/>
              </w:rPr>
              <w:t xml:space="preserve"> 7 </w:t>
            </w:r>
            <w:proofErr w:type="spellStart"/>
            <w:r w:rsidRPr="00FF4759">
              <w:rPr>
                <w:color w:val="4472C4" w:themeColor="accent5"/>
                <w:lang w:val="ro-RO"/>
              </w:rPr>
              <w:t>and</w:t>
            </w:r>
            <w:proofErr w:type="spellEnd"/>
            <w:r w:rsidRPr="00FF4759">
              <w:rPr>
                <w:color w:val="4472C4" w:themeColor="accent5"/>
                <w:lang w:val="ro-RO"/>
              </w:rPr>
              <w:t xml:space="preserve"> 9</w:t>
            </w:r>
          </w:p>
          <w:p w14:paraId="610B0552" w14:textId="77777777" w:rsidR="00FF4759" w:rsidRPr="00FF4759" w:rsidRDefault="00FF4759" w:rsidP="00FB327F">
            <w:pPr>
              <w:jc w:val="left"/>
              <w:rPr>
                <w:color w:val="4472C4" w:themeColor="accent5"/>
                <w:lang w:val="ro-RO"/>
              </w:rPr>
            </w:pPr>
          </w:p>
          <w:p w14:paraId="7ED802DC" w14:textId="77777777" w:rsidR="00FF4759" w:rsidRPr="00FF4759" w:rsidRDefault="00FF4759" w:rsidP="00FB327F">
            <w:pPr>
              <w:jc w:val="left"/>
              <w:rPr>
                <w:color w:val="4472C4" w:themeColor="accent5"/>
                <w:lang w:val="en-US"/>
              </w:rPr>
            </w:pPr>
            <w:r w:rsidRPr="00FF4759">
              <w:rPr>
                <w:color w:val="4472C4" w:themeColor="accent5"/>
                <w:lang w:val="en-US"/>
              </w:rPr>
              <w:t xml:space="preserve"> Please, indicate all measures that have been applied in your current residence.</w:t>
            </w:r>
          </w:p>
        </w:tc>
        <w:tc>
          <w:tcPr>
            <w:tcW w:w="5670" w:type="dxa"/>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3FF2BD97" w14:textId="77777777" w:rsidR="00FF4759" w:rsidRPr="00FF4759" w:rsidRDefault="00FF4759" w:rsidP="00FB327F">
            <w:pPr>
              <w:jc w:val="left"/>
              <w:rPr>
                <w:color w:val="4472C4" w:themeColor="accent5"/>
                <w:lang w:val="en-US"/>
              </w:rPr>
            </w:pPr>
            <w:r w:rsidRPr="00FF4759">
              <w:rPr>
                <w:color w:val="4472C4" w:themeColor="accent5"/>
                <w:lang w:val="en-US"/>
              </w:rPr>
              <w:t xml:space="preserve">1. Natural ventilation (e.g. open windows, vents etc.)                                </w:t>
            </w:r>
          </w:p>
          <w:p w14:paraId="5E601382" w14:textId="77777777" w:rsidR="00FF4759" w:rsidRPr="00FF4759" w:rsidRDefault="00FF4759" w:rsidP="00FB327F">
            <w:pPr>
              <w:jc w:val="left"/>
              <w:rPr>
                <w:color w:val="4472C4" w:themeColor="accent5"/>
                <w:lang w:val="en-US"/>
              </w:rPr>
            </w:pPr>
            <w:r w:rsidRPr="00FF4759">
              <w:rPr>
                <w:color w:val="4472C4" w:themeColor="accent5"/>
                <w:lang w:val="en-US"/>
              </w:rPr>
              <w:t xml:space="preserve">2. Ventilation system (forced ventilation system, heat recovery, air-to-air exchange)                                 </w:t>
            </w:r>
          </w:p>
          <w:p w14:paraId="26D95146" w14:textId="77777777" w:rsidR="00FF4759" w:rsidRPr="00FF4759" w:rsidRDefault="00FF4759" w:rsidP="00FB327F">
            <w:pPr>
              <w:jc w:val="left"/>
              <w:rPr>
                <w:color w:val="4472C4" w:themeColor="accent5"/>
                <w:lang w:val="en-US"/>
              </w:rPr>
            </w:pPr>
            <w:r w:rsidRPr="00FF4759">
              <w:rPr>
                <w:color w:val="4472C4" w:themeColor="accent5"/>
                <w:lang w:val="en-US"/>
              </w:rPr>
              <w:t xml:space="preserve">3. Air suction installation (drain pipe, wall, sub-slab)                                                       </w:t>
            </w:r>
          </w:p>
          <w:p w14:paraId="7A0FA53F" w14:textId="77777777" w:rsidR="00FF4759" w:rsidRPr="00FF4759" w:rsidRDefault="00FF4759" w:rsidP="00FB327F">
            <w:pPr>
              <w:jc w:val="left"/>
              <w:rPr>
                <w:color w:val="4472C4" w:themeColor="accent5"/>
                <w:lang w:val="en-US"/>
              </w:rPr>
            </w:pPr>
            <w:r w:rsidRPr="00FF4759">
              <w:rPr>
                <w:color w:val="4472C4" w:themeColor="accent5"/>
                <w:lang w:val="en-US"/>
              </w:rPr>
              <w:t xml:space="preserve">4. Sealing of existing cracks in the walls                                                         5. Radon Membrane                                                      </w:t>
            </w:r>
          </w:p>
          <w:p w14:paraId="45435247" w14:textId="77777777" w:rsidR="00FF4759" w:rsidRPr="00FF4759" w:rsidRDefault="00FF4759" w:rsidP="00FB327F">
            <w:pPr>
              <w:jc w:val="left"/>
              <w:rPr>
                <w:color w:val="4472C4" w:themeColor="accent5"/>
                <w:lang w:val="en-US"/>
              </w:rPr>
            </w:pPr>
            <w:r w:rsidRPr="00FF4759">
              <w:rPr>
                <w:color w:val="4472C4" w:themeColor="accent5"/>
                <w:lang w:val="en-US"/>
              </w:rPr>
              <w:t>6. Fixing cracks in foundations</w:t>
            </w:r>
          </w:p>
          <w:p w14:paraId="42B85951" w14:textId="77777777" w:rsidR="00FF4759" w:rsidRPr="00FF4759" w:rsidRDefault="00FF4759" w:rsidP="00FB327F">
            <w:pPr>
              <w:jc w:val="left"/>
              <w:rPr>
                <w:color w:val="4472C4" w:themeColor="accent5"/>
                <w:lang w:val="en-US"/>
              </w:rPr>
            </w:pPr>
            <w:r w:rsidRPr="00FF4759">
              <w:rPr>
                <w:color w:val="4472C4" w:themeColor="accent5"/>
                <w:lang w:val="en-US"/>
              </w:rPr>
              <w:t>7. Other</w:t>
            </w:r>
          </w:p>
          <w:p w14:paraId="35474501" w14:textId="77777777" w:rsidR="00FF4759" w:rsidRPr="00FF4759" w:rsidRDefault="00FF4759" w:rsidP="00FB327F">
            <w:pPr>
              <w:jc w:val="left"/>
              <w:rPr>
                <w:color w:val="4472C4" w:themeColor="accent5"/>
                <w:lang w:val="en-US"/>
              </w:rPr>
            </w:pPr>
            <w:r w:rsidRPr="00FF4759">
              <w:rPr>
                <w:color w:val="4472C4" w:themeColor="accent5"/>
                <w:lang w:val="en-US"/>
              </w:rPr>
              <w:t>9. I don’t know/NA</w:t>
            </w:r>
          </w:p>
        </w:tc>
      </w:tr>
    </w:tbl>
    <w:p w14:paraId="4DF91A59" w14:textId="77777777" w:rsidR="00FF4759" w:rsidRPr="00FF4759" w:rsidRDefault="00FF4759" w:rsidP="00744328">
      <w:pPr>
        <w:spacing w:after="0"/>
        <w:jc w:val="left"/>
        <w:rPr>
          <w:rFonts w:asciiTheme="majorHAnsi" w:hAnsiTheme="majorHAnsi" w:cstheme="majorHAnsi"/>
        </w:rPr>
      </w:pPr>
    </w:p>
    <w:p w14:paraId="3B0FD240" w14:textId="77777777" w:rsidR="004074E6" w:rsidRPr="00FF4759" w:rsidRDefault="004074E6" w:rsidP="00744328">
      <w:pPr>
        <w:spacing w:after="0"/>
        <w:jc w:val="left"/>
        <w:rPr>
          <w:rFonts w:asciiTheme="majorHAnsi" w:hAnsiTheme="majorHAnsi" w:cstheme="majorHAnsi"/>
          <w:lang w:val="en-US"/>
        </w:rPr>
      </w:pPr>
    </w:p>
    <w:tbl>
      <w:tblPr>
        <w:tblW w:w="5000" w:type="pct"/>
        <w:tblCellMar>
          <w:left w:w="0" w:type="dxa"/>
          <w:right w:w="0" w:type="dxa"/>
        </w:tblCellMar>
        <w:tblLook w:val="04A0" w:firstRow="1" w:lastRow="0" w:firstColumn="1" w:lastColumn="0" w:noHBand="0" w:noVBand="1"/>
      </w:tblPr>
      <w:tblGrid>
        <w:gridCol w:w="557"/>
        <w:gridCol w:w="2268"/>
        <w:gridCol w:w="1842"/>
        <w:gridCol w:w="5059"/>
      </w:tblGrid>
      <w:tr w:rsidR="00C2705C" w:rsidRPr="00FB327F" w14:paraId="704BE62B" w14:textId="77777777" w:rsidTr="003D653A">
        <w:trPr>
          <w:trHeight w:val="387"/>
        </w:trPr>
        <w:tc>
          <w:tcPr>
            <w:tcW w:w="5000" w:type="pct"/>
            <w:gridSpan w:val="4"/>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460ABBDA" w14:textId="77777777" w:rsidR="004B486D" w:rsidRDefault="004B486D" w:rsidP="00744328">
            <w:pPr>
              <w:spacing w:after="0"/>
              <w:jc w:val="left"/>
              <w:rPr>
                <w:rFonts w:asciiTheme="majorHAnsi" w:hAnsiTheme="majorHAnsi" w:cstheme="majorHAnsi"/>
                <w:b/>
                <w:bCs/>
                <w:lang w:val="pt-PT"/>
              </w:rPr>
            </w:pPr>
            <w:proofErr w:type="spellStart"/>
            <w:r w:rsidRPr="004B486D">
              <w:rPr>
                <w:rFonts w:asciiTheme="majorHAnsi" w:hAnsiTheme="majorHAnsi" w:cstheme="majorHAnsi"/>
                <w:b/>
                <w:bCs/>
                <w:lang w:val="pt-PT"/>
              </w:rPr>
              <w:t>Behavior</w:t>
            </w:r>
            <w:proofErr w:type="spellEnd"/>
            <w:r w:rsidRPr="004B486D">
              <w:rPr>
                <w:rFonts w:asciiTheme="majorHAnsi" w:hAnsiTheme="majorHAnsi" w:cstheme="majorHAnsi"/>
                <w:b/>
                <w:bCs/>
                <w:lang w:val="pt-PT"/>
              </w:rPr>
              <w:t xml:space="preserve"> </w:t>
            </w:r>
          </w:p>
          <w:p w14:paraId="38F6D4BB" w14:textId="24D578D5" w:rsidR="00C2705C" w:rsidRPr="00744328" w:rsidRDefault="001857CD" w:rsidP="00744328">
            <w:pPr>
              <w:spacing w:after="0"/>
              <w:jc w:val="left"/>
              <w:rPr>
                <w:rFonts w:asciiTheme="majorHAnsi" w:hAnsiTheme="majorHAnsi" w:cstheme="majorHAnsi"/>
                <w:lang w:val="pt-PT"/>
              </w:rPr>
            </w:pPr>
            <w:r w:rsidRPr="00744328">
              <w:rPr>
                <w:rFonts w:asciiTheme="majorHAnsi" w:hAnsiTheme="majorHAnsi" w:cstheme="majorHAnsi"/>
                <w:bCs/>
                <w:i/>
                <w:lang w:val="pt-PT"/>
              </w:rPr>
              <w:t>(não mostrar o título aos participantes)</w:t>
            </w:r>
          </w:p>
        </w:tc>
      </w:tr>
      <w:tr w:rsidR="00C2705C" w:rsidRPr="00FB327F" w14:paraId="7355ACEF" w14:textId="77777777" w:rsidTr="004528F2">
        <w:trPr>
          <w:trHeight w:val="1016"/>
        </w:trPr>
        <w:tc>
          <w:tcPr>
            <w:tcW w:w="286" w:type="pct"/>
            <w:tcBorders>
              <w:top w:val="single" w:sz="24"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2AC9F077" w14:textId="77777777" w:rsidR="00C2705C" w:rsidRPr="00744328" w:rsidRDefault="00C2705C"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RA2.1</w:t>
            </w:r>
          </w:p>
        </w:tc>
        <w:tc>
          <w:tcPr>
            <w:tcW w:w="2113" w:type="pct"/>
            <w:gridSpan w:val="2"/>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201ACDFD" w14:textId="142A2183" w:rsidR="00C2705C" w:rsidRPr="00744328" w:rsidRDefault="000228F8" w:rsidP="00744328">
            <w:pPr>
              <w:spacing w:after="0"/>
              <w:jc w:val="left"/>
              <w:rPr>
                <w:rFonts w:asciiTheme="majorHAnsi" w:hAnsiTheme="majorHAnsi" w:cstheme="majorHAnsi"/>
                <w:lang w:val="pt-PT"/>
              </w:rPr>
            </w:pPr>
            <w:r w:rsidRPr="00744328">
              <w:rPr>
                <w:rFonts w:asciiTheme="majorHAnsi" w:hAnsiTheme="majorHAnsi" w:cstheme="majorHAnsi"/>
                <w:lang w:val="pt-PT"/>
              </w:rPr>
              <w:t>Já testou, ou alguém já testou, a sua habitação em termos de concentração de radão?</w:t>
            </w:r>
          </w:p>
        </w:tc>
        <w:tc>
          <w:tcPr>
            <w:tcW w:w="2601" w:type="pct"/>
            <w:tcBorders>
              <w:top w:val="single" w:sz="24"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3F5D24B3" w14:textId="1FC1A4EE" w:rsidR="00C2705C" w:rsidRPr="00744328" w:rsidRDefault="00C2705C"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1. </w:t>
            </w:r>
            <w:r w:rsidR="000228F8" w:rsidRPr="00744328">
              <w:rPr>
                <w:rFonts w:asciiTheme="majorHAnsi" w:hAnsiTheme="majorHAnsi" w:cstheme="majorHAnsi"/>
                <w:lang w:val="pt-PT"/>
              </w:rPr>
              <w:t>Sim</w:t>
            </w:r>
            <w:r w:rsidRPr="00744328">
              <w:rPr>
                <w:rFonts w:asciiTheme="majorHAnsi" w:hAnsiTheme="majorHAnsi" w:cstheme="majorHAnsi"/>
                <w:lang w:val="pt-PT"/>
              </w:rPr>
              <w:br/>
              <w:t>2. N</w:t>
            </w:r>
            <w:r w:rsidR="000228F8" w:rsidRPr="00744328">
              <w:rPr>
                <w:rFonts w:asciiTheme="majorHAnsi" w:hAnsiTheme="majorHAnsi" w:cstheme="majorHAnsi"/>
                <w:lang w:val="pt-PT"/>
              </w:rPr>
              <w:t>ã</w:t>
            </w:r>
            <w:r w:rsidRPr="00744328">
              <w:rPr>
                <w:rFonts w:asciiTheme="majorHAnsi" w:hAnsiTheme="majorHAnsi" w:cstheme="majorHAnsi"/>
                <w:lang w:val="pt-PT"/>
              </w:rPr>
              <w:t>o</w:t>
            </w:r>
            <w:r w:rsidRPr="00744328">
              <w:rPr>
                <w:rFonts w:asciiTheme="majorHAnsi" w:hAnsiTheme="majorHAnsi" w:cstheme="majorHAnsi"/>
                <w:lang w:val="pt-PT"/>
              </w:rPr>
              <w:br/>
              <w:t xml:space="preserve">9. </w:t>
            </w:r>
            <w:r w:rsidR="000228F8" w:rsidRPr="00744328">
              <w:rPr>
                <w:rFonts w:asciiTheme="majorHAnsi" w:hAnsiTheme="majorHAnsi" w:cstheme="majorHAnsi"/>
                <w:lang w:val="nl-BE"/>
              </w:rPr>
              <w:t>Não sabe / Não responde</w:t>
            </w:r>
          </w:p>
        </w:tc>
      </w:tr>
      <w:tr w:rsidR="00C2705C" w:rsidRPr="00FB327F" w14:paraId="41904DCA" w14:textId="77777777" w:rsidTr="004528F2">
        <w:trPr>
          <w:trHeight w:val="1016"/>
        </w:trPr>
        <w:tc>
          <w:tcPr>
            <w:tcW w:w="286" w:type="pct"/>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38D838B9" w14:textId="370F5780" w:rsidR="00C2705C" w:rsidRPr="00744328" w:rsidRDefault="00C2705C"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RA2.2</w:t>
            </w:r>
          </w:p>
        </w:tc>
        <w:tc>
          <w:tcPr>
            <w:tcW w:w="2113" w:type="pct"/>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5A04DA43" w14:textId="6D38164A" w:rsidR="00C2705C" w:rsidRPr="00744328" w:rsidRDefault="008110DF" w:rsidP="00744328">
            <w:pPr>
              <w:spacing w:after="0"/>
              <w:jc w:val="left"/>
              <w:rPr>
                <w:rFonts w:asciiTheme="majorHAnsi" w:hAnsiTheme="majorHAnsi" w:cstheme="majorHAnsi"/>
                <w:lang w:val="pt-PT"/>
              </w:rPr>
            </w:pPr>
            <w:r>
              <w:rPr>
                <w:rFonts w:asciiTheme="majorHAnsi" w:hAnsiTheme="majorHAnsi" w:cstheme="majorHAnsi"/>
                <w:color w:val="FF0000"/>
                <w:lang w:val="pt-PT"/>
              </w:rPr>
              <w:t>FILTER: IF RA2.</w:t>
            </w:r>
            <w:r w:rsidR="00C2705C" w:rsidRPr="00744328">
              <w:rPr>
                <w:rFonts w:asciiTheme="majorHAnsi" w:hAnsiTheme="majorHAnsi" w:cstheme="majorHAnsi"/>
                <w:color w:val="FF0000"/>
                <w:lang w:val="pt-PT"/>
              </w:rPr>
              <w:t>1 = 1</w:t>
            </w:r>
            <w:r w:rsidR="00C2705C" w:rsidRPr="00744328">
              <w:rPr>
                <w:rFonts w:asciiTheme="majorHAnsi" w:hAnsiTheme="majorHAnsi" w:cstheme="majorHAnsi"/>
                <w:lang w:val="pt-PT"/>
              </w:rPr>
              <w:t xml:space="preserve">: </w:t>
            </w:r>
            <w:r w:rsidR="000228F8" w:rsidRPr="00744328">
              <w:rPr>
                <w:rFonts w:asciiTheme="majorHAnsi" w:hAnsiTheme="majorHAnsi" w:cstheme="majorHAnsi"/>
                <w:lang w:val="pt-PT"/>
              </w:rPr>
              <w:t xml:space="preserve">O resultado da testagem indicou a necessidade de tomar </w:t>
            </w:r>
            <w:r w:rsidR="00C809B4" w:rsidRPr="00744328">
              <w:rPr>
                <w:rFonts w:asciiTheme="majorHAnsi" w:hAnsiTheme="majorHAnsi" w:cstheme="majorHAnsi"/>
                <w:lang w:val="pt-PT"/>
              </w:rPr>
              <w:t>medidas para reduzir a concentração de radão?</w:t>
            </w:r>
          </w:p>
        </w:tc>
        <w:tc>
          <w:tcPr>
            <w:tcW w:w="2601" w:type="pct"/>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07361A01" w14:textId="62EBC80D" w:rsidR="00C2705C" w:rsidRPr="00744328" w:rsidRDefault="000228F8" w:rsidP="00744328">
            <w:pPr>
              <w:spacing w:after="0"/>
              <w:jc w:val="left"/>
              <w:rPr>
                <w:rFonts w:asciiTheme="majorHAnsi" w:hAnsiTheme="majorHAnsi" w:cstheme="majorHAnsi"/>
                <w:lang w:val="pt-PT"/>
              </w:rPr>
            </w:pPr>
            <w:r w:rsidRPr="00744328">
              <w:rPr>
                <w:rFonts w:asciiTheme="majorHAnsi" w:hAnsiTheme="majorHAnsi" w:cstheme="majorHAnsi"/>
                <w:lang w:val="pt-PT"/>
              </w:rPr>
              <w:t>1. Sim</w:t>
            </w:r>
            <w:r w:rsidR="00C2705C" w:rsidRPr="00744328">
              <w:rPr>
                <w:rFonts w:asciiTheme="majorHAnsi" w:hAnsiTheme="majorHAnsi" w:cstheme="majorHAnsi"/>
                <w:lang w:val="pt-PT"/>
              </w:rPr>
              <w:br/>
              <w:t>2. N</w:t>
            </w:r>
            <w:r w:rsidRPr="00744328">
              <w:rPr>
                <w:rFonts w:asciiTheme="majorHAnsi" w:hAnsiTheme="majorHAnsi" w:cstheme="majorHAnsi"/>
                <w:lang w:val="pt-PT"/>
              </w:rPr>
              <w:t>ã</w:t>
            </w:r>
            <w:r w:rsidR="00C2705C" w:rsidRPr="00744328">
              <w:rPr>
                <w:rFonts w:asciiTheme="majorHAnsi" w:hAnsiTheme="majorHAnsi" w:cstheme="majorHAnsi"/>
                <w:lang w:val="pt-PT"/>
              </w:rPr>
              <w:t>o</w:t>
            </w:r>
            <w:r w:rsidR="00C2705C" w:rsidRPr="00744328">
              <w:rPr>
                <w:rFonts w:asciiTheme="majorHAnsi" w:hAnsiTheme="majorHAnsi" w:cstheme="majorHAnsi"/>
                <w:lang w:val="pt-PT"/>
              </w:rPr>
              <w:br/>
              <w:t xml:space="preserve">9. </w:t>
            </w:r>
            <w:r w:rsidRPr="00744328">
              <w:rPr>
                <w:rFonts w:asciiTheme="majorHAnsi" w:hAnsiTheme="majorHAnsi" w:cstheme="majorHAnsi"/>
                <w:lang w:val="nl-BE"/>
              </w:rPr>
              <w:t>Não sabe / Não responde</w:t>
            </w:r>
          </w:p>
        </w:tc>
      </w:tr>
      <w:tr w:rsidR="00C2705C" w:rsidRPr="00FB327F" w14:paraId="0B57A443" w14:textId="77777777" w:rsidTr="004528F2">
        <w:trPr>
          <w:trHeight w:val="1772"/>
        </w:trPr>
        <w:tc>
          <w:tcPr>
            <w:tcW w:w="286" w:type="pct"/>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5805056A" w14:textId="20491C71" w:rsidR="00C2705C" w:rsidRPr="00744328" w:rsidRDefault="00C2705C" w:rsidP="00744328">
            <w:pPr>
              <w:spacing w:after="0"/>
              <w:jc w:val="left"/>
              <w:rPr>
                <w:rFonts w:asciiTheme="majorHAnsi" w:hAnsiTheme="majorHAnsi" w:cstheme="majorHAnsi"/>
                <w:lang w:val="en-US"/>
              </w:rPr>
            </w:pPr>
            <w:r w:rsidRPr="00744328">
              <w:rPr>
                <w:rFonts w:asciiTheme="majorHAnsi" w:hAnsiTheme="majorHAnsi" w:cstheme="majorHAnsi"/>
                <w:b/>
                <w:bCs/>
                <w:lang w:val="en-US"/>
              </w:rPr>
              <w:lastRenderedPageBreak/>
              <w:t>RA2.4</w:t>
            </w:r>
          </w:p>
        </w:tc>
        <w:tc>
          <w:tcPr>
            <w:tcW w:w="2113" w:type="pct"/>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53AD94D7" w14:textId="668CA5C6" w:rsidR="00C809B4" w:rsidRPr="00744328" w:rsidRDefault="00C809B4" w:rsidP="00744328">
            <w:pPr>
              <w:spacing w:after="0"/>
              <w:jc w:val="left"/>
              <w:rPr>
                <w:rFonts w:asciiTheme="majorHAnsi" w:hAnsiTheme="majorHAnsi" w:cstheme="majorHAnsi"/>
                <w:lang w:val="pt-PT"/>
              </w:rPr>
            </w:pPr>
            <w:r w:rsidRPr="00744328">
              <w:rPr>
                <w:rFonts w:asciiTheme="majorHAnsi" w:hAnsiTheme="majorHAnsi" w:cstheme="majorHAnsi"/>
                <w:lang w:val="pt-PT"/>
              </w:rPr>
              <w:t>Já tomou medidas</w:t>
            </w:r>
            <w:r w:rsidR="00B550D4" w:rsidRPr="00744328">
              <w:rPr>
                <w:rFonts w:asciiTheme="majorHAnsi" w:hAnsiTheme="majorHAnsi" w:cstheme="majorHAnsi"/>
                <w:lang w:val="pt-PT"/>
              </w:rPr>
              <w:t xml:space="preserve"> de remediação de radão</w:t>
            </w:r>
            <w:r w:rsidRPr="00744328">
              <w:rPr>
                <w:rFonts w:asciiTheme="majorHAnsi" w:hAnsiTheme="majorHAnsi" w:cstheme="majorHAnsi"/>
                <w:lang w:val="pt-PT"/>
              </w:rPr>
              <w:t>, ou alguém já o fez</w:t>
            </w:r>
            <w:r w:rsidR="00B550D4" w:rsidRPr="00744328">
              <w:rPr>
                <w:rFonts w:asciiTheme="majorHAnsi" w:hAnsiTheme="majorHAnsi" w:cstheme="majorHAnsi"/>
                <w:lang w:val="pt-PT"/>
              </w:rPr>
              <w:t>,</w:t>
            </w:r>
            <w:r w:rsidRPr="00744328">
              <w:rPr>
                <w:rFonts w:asciiTheme="majorHAnsi" w:hAnsiTheme="majorHAnsi" w:cstheme="majorHAnsi"/>
                <w:lang w:val="pt-PT"/>
              </w:rPr>
              <w:t xml:space="preserve"> na sua habituação?</w:t>
            </w:r>
          </w:p>
        </w:tc>
        <w:tc>
          <w:tcPr>
            <w:tcW w:w="2601" w:type="pct"/>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4533D412" w14:textId="380FD824" w:rsidR="00C2705C" w:rsidRPr="00744328" w:rsidRDefault="00C2705C" w:rsidP="00744328">
            <w:pPr>
              <w:spacing w:after="0"/>
              <w:jc w:val="left"/>
              <w:rPr>
                <w:rFonts w:asciiTheme="majorHAnsi" w:hAnsiTheme="majorHAnsi" w:cstheme="majorHAnsi"/>
                <w:lang w:val="pt-PT"/>
              </w:rPr>
            </w:pPr>
            <w:r w:rsidRPr="00744328">
              <w:rPr>
                <w:rFonts w:asciiTheme="majorHAnsi" w:hAnsiTheme="majorHAnsi" w:cstheme="majorHAnsi"/>
                <w:lang w:val="pt-PT"/>
              </w:rPr>
              <w:t>1.</w:t>
            </w:r>
            <w:r w:rsidR="00C809B4" w:rsidRPr="00744328">
              <w:rPr>
                <w:rFonts w:asciiTheme="majorHAnsi" w:hAnsiTheme="majorHAnsi" w:cstheme="majorHAnsi"/>
                <w:lang w:val="pt-PT"/>
              </w:rPr>
              <w:t>Sim</w:t>
            </w:r>
            <w:r w:rsidRPr="00744328">
              <w:rPr>
                <w:rFonts w:asciiTheme="majorHAnsi" w:hAnsiTheme="majorHAnsi" w:cstheme="majorHAnsi"/>
                <w:lang w:val="pt-PT"/>
              </w:rPr>
              <w:t xml:space="preserve">, </w:t>
            </w:r>
            <w:r w:rsidR="00B550D4" w:rsidRPr="00744328">
              <w:rPr>
                <w:rFonts w:asciiTheme="majorHAnsi" w:hAnsiTheme="majorHAnsi" w:cstheme="majorHAnsi"/>
                <w:lang w:val="pt-PT"/>
              </w:rPr>
              <w:t xml:space="preserve">o edifício foi remediado após se saber que existiam concentrações elevadas de radão. </w:t>
            </w:r>
          </w:p>
          <w:p w14:paraId="705B99D1" w14:textId="29903BC9" w:rsidR="00C2705C" w:rsidRPr="00744328" w:rsidRDefault="00C2705C"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2. </w:t>
            </w:r>
            <w:r w:rsidR="00C809B4" w:rsidRPr="00744328">
              <w:rPr>
                <w:rFonts w:asciiTheme="majorHAnsi" w:hAnsiTheme="majorHAnsi" w:cstheme="majorHAnsi"/>
                <w:lang w:val="pt-PT"/>
              </w:rPr>
              <w:t>Sim</w:t>
            </w:r>
            <w:r w:rsidRPr="00744328">
              <w:rPr>
                <w:rFonts w:asciiTheme="majorHAnsi" w:hAnsiTheme="majorHAnsi" w:cstheme="majorHAnsi"/>
                <w:lang w:val="pt-PT"/>
              </w:rPr>
              <w:t xml:space="preserve">, </w:t>
            </w:r>
            <w:r w:rsidR="00B550D4" w:rsidRPr="00744328">
              <w:rPr>
                <w:rFonts w:asciiTheme="majorHAnsi" w:hAnsiTheme="majorHAnsi" w:cstheme="majorHAnsi"/>
                <w:lang w:val="pt-PT"/>
              </w:rPr>
              <w:t>foram implementadas medidas preventivas no momento de construção do edifício.</w:t>
            </w:r>
            <w:r w:rsidRPr="00744328">
              <w:rPr>
                <w:rFonts w:asciiTheme="majorHAnsi" w:hAnsiTheme="majorHAnsi" w:cstheme="majorHAnsi"/>
                <w:lang w:val="pt-PT"/>
              </w:rPr>
              <w:t xml:space="preserve">               </w:t>
            </w:r>
          </w:p>
          <w:p w14:paraId="0528DA9E" w14:textId="1D52568D" w:rsidR="00C2705C" w:rsidRPr="00744328" w:rsidRDefault="00C2705C" w:rsidP="00744328">
            <w:pPr>
              <w:spacing w:after="0"/>
              <w:jc w:val="left"/>
              <w:rPr>
                <w:rFonts w:asciiTheme="majorHAnsi" w:hAnsiTheme="majorHAnsi" w:cstheme="majorHAnsi"/>
                <w:lang w:val="pt-PT"/>
              </w:rPr>
            </w:pPr>
            <w:r w:rsidRPr="00744328">
              <w:rPr>
                <w:rFonts w:asciiTheme="majorHAnsi" w:hAnsiTheme="majorHAnsi" w:cstheme="majorHAnsi"/>
                <w:lang w:val="pt-PT"/>
              </w:rPr>
              <w:t>3. N</w:t>
            </w:r>
            <w:r w:rsidR="00B550D4" w:rsidRPr="00744328">
              <w:rPr>
                <w:rFonts w:asciiTheme="majorHAnsi" w:hAnsiTheme="majorHAnsi" w:cstheme="majorHAnsi"/>
                <w:lang w:val="pt-PT"/>
              </w:rPr>
              <w:t>ã</w:t>
            </w:r>
            <w:r w:rsidRPr="00744328">
              <w:rPr>
                <w:rFonts w:asciiTheme="majorHAnsi" w:hAnsiTheme="majorHAnsi" w:cstheme="majorHAnsi"/>
                <w:lang w:val="pt-PT"/>
              </w:rPr>
              <w:t>o</w:t>
            </w:r>
            <w:r w:rsidRPr="00744328">
              <w:rPr>
                <w:rFonts w:asciiTheme="majorHAnsi" w:hAnsiTheme="majorHAnsi" w:cstheme="majorHAnsi"/>
                <w:lang w:val="pt-PT"/>
              </w:rPr>
              <w:br/>
              <w:t xml:space="preserve">9. </w:t>
            </w:r>
            <w:r w:rsidR="000228F8" w:rsidRPr="00744328">
              <w:rPr>
                <w:rFonts w:asciiTheme="majorHAnsi" w:hAnsiTheme="majorHAnsi" w:cstheme="majorHAnsi"/>
                <w:lang w:val="nl-BE"/>
              </w:rPr>
              <w:t>Não sabe / Não responde</w:t>
            </w:r>
          </w:p>
        </w:tc>
      </w:tr>
      <w:tr w:rsidR="00C2705C" w:rsidRPr="00FB327F" w14:paraId="49F63562" w14:textId="77777777" w:rsidTr="003D653A">
        <w:trPr>
          <w:trHeight w:val="387"/>
        </w:trPr>
        <w:tc>
          <w:tcPr>
            <w:tcW w:w="5000" w:type="pct"/>
            <w:gridSpan w:val="4"/>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468A996B" w14:textId="77777777" w:rsidR="004B486D" w:rsidRPr="004B486D" w:rsidRDefault="004B486D" w:rsidP="004528F2">
            <w:pPr>
              <w:spacing w:after="0"/>
              <w:jc w:val="left"/>
              <w:rPr>
                <w:rFonts w:asciiTheme="majorHAnsi" w:hAnsiTheme="majorHAnsi" w:cstheme="majorHAnsi"/>
                <w:b/>
                <w:bCs/>
                <w:lang w:val="en-US"/>
              </w:rPr>
            </w:pPr>
            <w:r w:rsidRPr="004B486D">
              <w:rPr>
                <w:rFonts w:asciiTheme="majorHAnsi" w:hAnsiTheme="majorHAnsi" w:cstheme="majorHAnsi"/>
                <w:b/>
                <w:bCs/>
                <w:lang w:val="en-US"/>
              </w:rPr>
              <w:t xml:space="preserve">Type of remediation </w:t>
            </w:r>
          </w:p>
          <w:p w14:paraId="21164177" w14:textId="4E2C826D" w:rsidR="004528F2" w:rsidRPr="004B486D" w:rsidRDefault="004528F2" w:rsidP="004528F2">
            <w:pPr>
              <w:spacing w:after="0"/>
              <w:jc w:val="left"/>
              <w:rPr>
                <w:rFonts w:asciiTheme="majorHAnsi" w:hAnsiTheme="majorHAnsi" w:cstheme="majorHAnsi"/>
                <w:color w:val="FF0000"/>
                <w:lang w:val="en-US"/>
              </w:rPr>
            </w:pPr>
            <w:r w:rsidRPr="004B486D">
              <w:rPr>
                <w:rFonts w:asciiTheme="majorHAnsi" w:hAnsiTheme="majorHAnsi" w:cstheme="majorHAnsi"/>
                <w:color w:val="FF0000"/>
                <w:lang w:val="en-US"/>
              </w:rPr>
              <w:t>FILTER: IF RA2.4 = 1 OR 2</w:t>
            </w:r>
          </w:p>
          <w:p w14:paraId="3C454F0B" w14:textId="20A363E4" w:rsidR="00C2705C" w:rsidRPr="00744328" w:rsidRDefault="004528F2" w:rsidP="00A53882">
            <w:pPr>
              <w:jc w:val="left"/>
              <w:rPr>
                <w:rFonts w:asciiTheme="majorHAnsi" w:hAnsiTheme="majorHAnsi" w:cstheme="majorHAnsi"/>
                <w:lang w:val="pt-PT"/>
              </w:rPr>
            </w:pPr>
            <w:r w:rsidRPr="004528F2">
              <w:rPr>
                <w:rFonts w:asciiTheme="majorHAnsi" w:hAnsiTheme="majorHAnsi" w:cstheme="majorHAnsi"/>
                <w:b/>
                <w:color w:val="FF0000"/>
                <w:lang w:val="pt-PT"/>
              </w:rPr>
              <w:t xml:space="preserve">RANDOMISE </w:t>
            </w:r>
            <w:r w:rsidR="00A53882">
              <w:rPr>
                <w:rFonts w:asciiTheme="majorHAnsi" w:hAnsiTheme="majorHAnsi" w:cstheme="majorHAnsi"/>
                <w:b/>
                <w:color w:val="FF0000"/>
                <w:lang w:val="pt-PT"/>
              </w:rPr>
              <w:t>1-6</w:t>
            </w:r>
            <w:r w:rsidRPr="004528F2">
              <w:rPr>
                <w:rFonts w:asciiTheme="majorHAnsi" w:hAnsiTheme="majorHAnsi" w:cstheme="majorHAnsi"/>
                <w:bCs/>
                <w:i/>
                <w:lang w:val="pt-PT"/>
              </w:rPr>
              <w:t xml:space="preserve"> </w:t>
            </w:r>
            <w:r w:rsidR="001857CD" w:rsidRPr="00744328">
              <w:rPr>
                <w:rFonts w:asciiTheme="majorHAnsi" w:hAnsiTheme="majorHAnsi" w:cstheme="majorHAnsi"/>
                <w:bCs/>
                <w:i/>
                <w:lang w:val="pt-PT"/>
              </w:rPr>
              <w:t>(não mostrar o título aos participantes)</w:t>
            </w:r>
          </w:p>
        </w:tc>
      </w:tr>
      <w:tr w:rsidR="00C2705C" w:rsidRPr="00FB327F" w14:paraId="19888D5E" w14:textId="77777777" w:rsidTr="004528F2">
        <w:trPr>
          <w:trHeight w:val="2375"/>
        </w:trPr>
        <w:tc>
          <w:tcPr>
            <w:tcW w:w="286" w:type="pct"/>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056AC905" w14:textId="77777777" w:rsidR="00C2705C" w:rsidRPr="00744328" w:rsidRDefault="00C2705C" w:rsidP="00744328">
            <w:pPr>
              <w:spacing w:after="0"/>
              <w:jc w:val="left"/>
              <w:rPr>
                <w:rFonts w:asciiTheme="majorHAnsi" w:hAnsiTheme="majorHAnsi" w:cstheme="majorHAnsi"/>
                <w:lang w:val="pt-PT"/>
              </w:rPr>
            </w:pPr>
            <w:r w:rsidRPr="00744328">
              <w:rPr>
                <w:rFonts w:asciiTheme="majorHAnsi" w:hAnsiTheme="majorHAnsi" w:cstheme="majorHAnsi"/>
                <w:b/>
                <w:bCs/>
                <w:lang w:val="pt-PT"/>
              </w:rPr>
              <w:t>RA2.5</w:t>
            </w:r>
          </w:p>
        </w:tc>
        <w:tc>
          <w:tcPr>
            <w:tcW w:w="1166" w:type="pct"/>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7E3810AC" w14:textId="01398563" w:rsidR="00C2705C" w:rsidRPr="00744328" w:rsidRDefault="00B550D4" w:rsidP="00744328">
            <w:pPr>
              <w:spacing w:after="0"/>
              <w:jc w:val="left"/>
              <w:rPr>
                <w:rFonts w:asciiTheme="majorHAnsi" w:hAnsiTheme="majorHAnsi" w:cstheme="majorHAnsi"/>
                <w:lang w:val="pt-PT"/>
              </w:rPr>
            </w:pPr>
            <w:r w:rsidRPr="00744328">
              <w:rPr>
                <w:rFonts w:asciiTheme="majorHAnsi" w:hAnsiTheme="majorHAnsi" w:cstheme="majorHAnsi"/>
                <w:lang w:val="pt-PT"/>
              </w:rPr>
              <w:t>Por favor, indique que medidas de remediação foram aplicadas na sua residência habitual.</w:t>
            </w:r>
          </w:p>
        </w:tc>
        <w:tc>
          <w:tcPr>
            <w:tcW w:w="3548" w:type="pct"/>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hideMark/>
          </w:tcPr>
          <w:p w14:paraId="1B6AF422" w14:textId="77777777" w:rsidR="004528F2" w:rsidRPr="004528F2" w:rsidRDefault="004528F2" w:rsidP="004074E6">
            <w:pPr>
              <w:spacing w:after="0"/>
              <w:jc w:val="left"/>
              <w:rPr>
                <w:rFonts w:asciiTheme="majorHAnsi" w:hAnsiTheme="majorHAnsi" w:cstheme="majorHAnsi"/>
                <w:color w:val="FF0000"/>
                <w:lang w:val="pt-PT"/>
              </w:rPr>
            </w:pPr>
            <w:r w:rsidRPr="004912EC">
              <w:rPr>
                <w:rFonts w:asciiTheme="majorHAnsi" w:hAnsiTheme="majorHAnsi" w:cstheme="majorHAnsi"/>
                <w:color w:val="FF0000"/>
                <w:lang w:val="pt-PT"/>
              </w:rPr>
              <w:t>(</w:t>
            </w:r>
            <w:r w:rsidRPr="004528F2">
              <w:rPr>
                <w:rFonts w:asciiTheme="majorHAnsi" w:hAnsiTheme="majorHAnsi" w:cstheme="majorHAnsi"/>
                <w:color w:val="FF0000"/>
                <w:lang w:val="pt-PT"/>
              </w:rPr>
              <w:t>resposta múltipla)</w:t>
            </w:r>
          </w:p>
          <w:p w14:paraId="47E4841B" w14:textId="71246F13" w:rsidR="00C2705C" w:rsidRPr="00744328" w:rsidRDefault="00C2705C" w:rsidP="004074E6">
            <w:pPr>
              <w:spacing w:after="0"/>
              <w:jc w:val="left"/>
              <w:rPr>
                <w:rFonts w:asciiTheme="majorHAnsi" w:hAnsiTheme="majorHAnsi" w:cstheme="majorHAnsi"/>
                <w:lang w:val="pt-PT"/>
              </w:rPr>
            </w:pPr>
            <w:r w:rsidRPr="00744328">
              <w:rPr>
                <w:rFonts w:asciiTheme="majorHAnsi" w:hAnsiTheme="majorHAnsi" w:cstheme="majorHAnsi"/>
                <w:lang w:val="pt-PT"/>
              </w:rPr>
              <w:t xml:space="preserve">1. </w:t>
            </w:r>
            <w:commentRangeStart w:id="5"/>
            <w:r w:rsidR="00B550D4" w:rsidRPr="00744328">
              <w:rPr>
                <w:rFonts w:asciiTheme="majorHAnsi" w:hAnsiTheme="majorHAnsi" w:cstheme="majorHAnsi"/>
                <w:lang w:val="pt-PT"/>
              </w:rPr>
              <w:t>Ventilação n</w:t>
            </w:r>
            <w:r w:rsidRPr="00744328">
              <w:rPr>
                <w:rFonts w:asciiTheme="majorHAnsi" w:hAnsiTheme="majorHAnsi" w:cstheme="majorHAnsi"/>
                <w:lang w:val="pt-PT"/>
              </w:rPr>
              <w:t xml:space="preserve">atural </w:t>
            </w:r>
            <w:r w:rsidRPr="0014473E">
              <w:rPr>
                <w:rFonts w:asciiTheme="majorHAnsi" w:hAnsiTheme="majorHAnsi" w:cstheme="majorHAnsi"/>
                <w:i/>
                <w:lang w:val="pt-PT"/>
              </w:rPr>
              <w:t>(e</w:t>
            </w:r>
            <w:r w:rsidR="00B550D4" w:rsidRPr="0014473E">
              <w:rPr>
                <w:rFonts w:asciiTheme="majorHAnsi" w:hAnsiTheme="majorHAnsi" w:cstheme="majorHAnsi"/>
                <w:i/>
                <w:lang w:val="pt-PT"/>
              </w:rPr>
              <w:t>x</w:t>
            </w:r>
            <w:r w:rsidRPr="0014473E">
              <w:rPr>
                <w:rFonts w:asciiTheme="majorHAnsi" w:hAnsiTheme="majorHAnsi" w:cstheme="majorHAnsi"/>
                <w:i/>
                <w:lang w:val="pt-PT"/>
              </w:rPr>
              <w:t xml:space="preserve">. </w:t>
            </w:r>
            <w:r w:rsidR="00B550D4" w:rsidRPr="0014473E">
              <w:rPr>
                <w:rFonts w:asciiTheme="majorHAnsi" w:hAnsiTheme="majorHAnsi" w:cstheme="majorHAnsi"/>
                <w:i/>
                <w:lang w:val="pt-PT"/>
              </w:rPr>
              <w:t>abrir janelas</w:t>
            </w:r>
            <w:r w:rsidR="0014473E" w:rsidRPr="0014473E">
              <w:rPr>
                <w:rFonts w:asciiTheme="majorHAnsi" w:hAnsiTheme="majorHAnsi" w:cstheme="majorHAnsi"/>
                <w:i/>
                <w:lang w:val="pt-PT"/>
              </w:rPr>
              <w:t>,</w:t>
            </w:r>
            <w:r w:rsidR="004074E6" w:rsidRPr="0014473E">
              <w:rPr>
                <w:rFonts w:asciiTheme="majorHAnsi" w:hAnsiTheme="majorHAnsi" w:cstheme="majorHAnsi"/>
                <w:i/>
                <w:lang w:val="pt-PT"/>
              </w:rPr>
              <w:t xml:space="preserve"> </w:t>
            </w:r>
            <w:r w:rsidR="00B550D4" w:rsidRPr="0014473E">
              <w:rPr>
                <w:rFonts w:asciiTheme="majorHAnsi" w:hAnsiTheme="majorHAnsi" w:cstheme="majorHAnsi"/>
                <w:i/>
                <w:lang w:val="pt-PT"/>
              </w:rPr>
              <w:t>respiradouros</w:t>
            </w:r>
            <w:r w:rsidR="0014473E" w:rsidRPr="0014473E">
              <w:rPr>
                <w:rFonts w:asciiTheme="majorHAnsi" w:hAnsiTheme="majorHAnsi" w:cstheme="majorHAnsi"/>
                <w:i/>
                <w:lang w:val="pt-PT"/>
              </w:rPr>
              <w:t xml:space="preserve"> e grelhas de ventilação</w:t>
            </w:r>
            <w:r w:rsidRPr="0014473E">
              <w:rPr>
                <w:rFonts w:asciiTheme="majorHAnsi" w:hAnsiTheme="majorHAnsi" w:cstheme="majorHAnsi"/>
                <w:i/>
                <w:lang w:val="pt-PT"/>
              </w:rPr>
              <w:t>)</w:t>
            </w:r>
            <w:r w:rsidRPr="00744328">
              <w:rPr>
                <w:rFonts w:asciiTheme="majorHAnsi" w:hAnsiTheme="majorHAnsi" w:cstheme="majorHAnsi"/>
                <w:lang w:val="pt-PT"/>
              </w:rPr>
              <w:t xml:space="preserve">                                </w:t>
            </w:r>
          </w:p>
          <w:p w14:paraId="24ACCFC2" w14:textId="7DC7AE83" w:rsidR="00C2705C" w:rsidRPr="00744328" w:rsidRDefault="00C2705C" w:rsidP="004074E6">
            <w:pPr>
              <w:spacing w:after="0"/>
              <w:jc w:val="left"/>
              <w:rPr>
                <w:rFonts w:asciiTheme="majorHAnsi" w:hAnsiTheme="majorHAnsi" w:cstheme="majorHAnsi"/>
                <w:lang w:val="pt-PT"/>
              </w:rPr>
            </w:pPr>
            <w:r w:rsidRPr="00744328">
              <w:rPr>
                <w:rFonts w:asciiTheme="majorHAnsi" w:hAnsiTheme="majorHAnsi" w:cstheme="majorHAnsi"/>
                <w:lang w:val="pt-PT"/>
              </w:rPr>
              <w:t>2. Ventila</w:t>
            </w:r>
            <w:r w:rsidR="00B550D4" w:rsidRPr="00744328">
              <w:rPr>
                <w:rFonts w:asciiTheme="majorHAnsi" w:hAnsiTheme="majorHAnsi" w:cstheme="majorHAnsi"/>
                <w:lang w:val="pt-PT"/>
              </w:rPr>
              <w:t>ção mecânica</w:t>
            </w:r>
            <w:r w:rsidRPr="00744328">
              <w:rPr>
                <w:rFonts w:asciiTheme="majorHAnsi" w:hAnsiTheme="majorHAnsi" w:cstheme="majorHAnsi"/>
                <w:lang w:val="pt-PT"/>
              </w:rPr>
              <w:t xml:space="preserve"> </w:t>
            </w:r>
            <w:r w:rsidRPr="002427D3">
              <w:rPr>
                <w:rFonts w:asciiTheme="majorHAnsi" w:hAnsiTheme="majorHAnsi" w:cstheme="majorHAnsi"/>
                <w:i/>
                <w:lang w:val="pt-PT"/>
              </w:rPr>
              <w:t>(</w:t>
            </w:r>
            <w:r w:rsidR="00B550D4" w:rsidRPr="002427D3">
              <w:rPr>
                <w:rFonts w:asciiTheme="majorHAnsi" w:hAnsiTheme="majorHAnsi" w:cstheme="majorHAnsi"/>
                <w:i/>
                <w:lang w:val="pt-PT"/>
              </w:rPr>
              <w:t xml:space="preserve">ex. </w:t>
            </w:r>
            <w:r w:rsidR="004074E6" w:rsidRPr="002427D3">
              <w:rPr>
                <w:rFonts w:asciiTheme="majorHAnsi" w:hAnsiTheme="majorHAnsi" w:cstheme="majorHAnsi"/>
                <w:i/>
                <w:lang w:val="pt-PT"/>
              </w:rPr>
              <w:t>v</w:t>
            </w:r>
            <w:r w:rsidR="00B550D4" w:rsidRPr="002427D3">
              <w:rPr>
                <w:rFonts w:asciiTheme="majorHAnsi" w:hAnsiTheme="majorHAnsi" w:cstheme="majorHAnsi"/>
                <w:i/>
                <w:lang w:val="pt-PT"/>
              </w:rPr>
              <w:t xml:space="preserve">entilação forçada, </w:t>
            </w:r>
            <w:r w:rsidR="0014473E" w:rsidRPr="002427D3">
              <w:rPr>
                <w:rFonts w:asciiTheme="majorHAnsi" w:hAnsiTheme="majorHAnsi" w:cstheme="majorHAnsi"/>
                <w:i/>
                <w:lang w:val="pt-PT"/>
              </w:rPr>
              <w:t xml:space="preserve">ventilador com </w:t>
            </w:r>
            <w:r w:rsidR="00B550D4" w:rsidRPr="002427D3">
              <w:rPr>
                <w:rFonts w:asciiTheme="majorHAnsi" w:hAnsiTheme="majorHAnsi" w:cstheme="majorHAnsi"/>
                <w:i/>
                <w:lang w:val="pt-PT"/>
              </w:rPr>
              <w:t>recuperador de calor</w:t>
            </w:r>
            <w:r w:rsidRPr="002427D3">
              <w:rPr>
                <w:rFonts w:asciiTheme="majorHAnsi" w:hAnsiTheme="majorHAnsi" w:cstheme="majorHAnsi"/>
                <w:i/>
                <w:lang w:val="pt-PT"/>
              </w:rPr>
              <w:t>)</w:t>
            </w:r>
            <w:r w:rsidRPr="00744328">
              <w:rPr>
                <w:rFonts w:asciiTheme="majorHAnsi" w:hAnsiTheme="majorHAnsi" w:cstheme="majorHAnsi"/>
                <w:lang w:val="pt-PT"/>
              </w:rPr>
              <w:t xml:space="preserve">                                 </w:t>
            </w:r>
          </w:p>
          <w:p w14:paraId="14AB180D" w14:textId="3B54AB5C" w:rsidR="00C2705C" w:rsidRPr="002427D3" w:rsidRDefault="00C2705C" w:rsidP="004074E6">
            <w:pPr>
              <w:spacing w:after="0"/>
              <w:jc w:val="left"/>
              <w:rPr>
                <w:rFonts w:asciiTheme="majorHAnsi" w:hAnsiTheme="majorHAnsi" w:cstheme="majorHAnsi"/>
                <w:lang w:val="pt-PT"/>
              </w:rPr>
            </w:pPr>
            <w:r w:rsidRPr="002427D3">
              <w:rPr>
                <w:rFonts w:asciiTheme="majorHAnsi" w:hAnsiTheme="majorHAnsi" w:cstheme="majorHAnsi"/>
                <w:lang w:val="pt-PT"/>
              </w:rPr>
              <w:t xml:space="preserve">3. </w:t>
            </w:r>
            <w:r w:rsidR="009C44B3" w:rsidRPr="002427D3">
              <w:rPr>
                <w:rFonts w:asciiTheme="majorHAnsi" w:hAnsiTheme="majorHAnsi" w:cstheme="majorHAnsi"/>
                <w:lang w:val="pt-PT"/>
              </w:rPr>
              <w:t xml:space="preserve">Despressurização </w:t>
            </w:r>
            <w:r w:rsidRPr="002427D3">
              <w:rPr>
                <w:rFonts w:asciiTheme="majorHAnsi" w:hAnsiTheme="majorHAnsi" w:cstheme="majorHAnsi"/>
                <w:lang w:val="pt-PT"/>
              </w:rPr>
              <w:t>(</w:t>
            </w:r>
            <w:r w:rsidR="002427D3" w:rsidRPr="002427D3">
              <w:rPr>
                <w:rFonts w:asciiTheme="majorHAnsi" w:hAnsiTheme="majorHAnsi" w:cstheme="majorHAnsi"/>
                <w:lang w:val="pt-PT"/>
              </w:rPr>
              <w:t>em paredes, sob a laje térrea</w:t>
            </w:r>
            <w:r w:rsidRPr="002427D3">
              <w:rPr>
                <w:rFonts w:asciiTheme="majorHAnsi" w:hAnsiTheme="majorHAnsi" w:cstheme="majorHAnsi"/>
                <w:lang w:val="pt-PT"/>
              </w:rPr>
              <w:t>,</w:t>
            </w:r>
            <w:r w:rsidR="002427D3" w:rsidRPr="002427D3">
              <w:rPr>
                <w:rFonts w:asciiTheme="majorHAnsi" w:hAnsiTheme="majorHAnsi" w:cstheme="majorHAnsi"/>
                <w:lang w:val="pt-PT"/>
              </w:rPr>
              <w:t xml:space="preserve"> por câmara de infiltração de água</w:t>
            </w:r>
            <w:r w:rsidRPr="002427D3">
              <w:rPr>
                <w:rFonts w:asciiTheme="majorHAnsi" w:hAnsiTheme="majorHAnsi" w:cstheme="majorHAnsi"/>
                <w:lang w:val="pt-PT"/>
              </w:rPr>
              <w:t xml:space="preserve">)                                                       </w:t>
            </w:r>
          </w:p>
          <w:p w14:paraId="70FE5177" w14:textId="4BED209E" w:rsidR="009C44B3" w:rsidRPr="00744328" w:rsidRDefault="00C2705C" w:rsidP="004074E6">
            <w:pPr>
              <w:spacing w:after="0"/>
              <w:jc w:val="left"/>
              <w:rPr>
                <w:rFonts w:asciiTheme="majorHAnsi" w:hAnsiTheme="majorHAnsi" w:cstheme="majorHAnsi"/>
                <w:lang w:val="pt-PT"/>
              </w:rPr>
            </w:pPr>
            <w:r w:rsidRPr="00744328">
              <w:rPr>
                <w:rFonts w:asciiTheme="majorHAnsi" w:hAnsiTheme="majorHAnsi" w:cstheme="majorHAnsi"/>
                <w:lang w:val="pt-PT"/>
              </w:rPr>
              <w:t xml:space="preserve">4. </w:t>
            </w:r>
            <w:r w:rsidR="004074E6">
              <w:rPr>
                <w:rFonts w:asciiTheme="majorHAnsi" w:hAnsiTheme="majorHAnsi" w:cstheme="majorHAnsi"/>
                <w:lang w:val="pt-PT"/>
              </w:rPr>
              <w:t>Reparação</w:t>
            </w:r>
            <w:r w:rsidR="009C44B3" w:rsidRPr="00744328">
              <w:rPr>
                <w:rFonts w:asciiTheme="majorHAnsi" w:hAnsiTheme="majorHAnsi" w:cstheme="majorHAnsi"/>
                <w:lang w:val="pt-PT"/>
              </w:rPr>
              <w:t xml:space="preserve"> de fendas e fissuras nas paredes</w:t>
            </w:r>
            <w:r w:rsidRPr="00744328">
              <w:rPr>
                <w:rFonts w:asciiTheme="majorHAnsi" w:hAnsiTheme="majorHAnsi" w:cstheme="majorHAnsi"/>
                <w:lang w:val="pt-PT"/>
              </w:rPr>
              <w:t xml:space="preserve"> </w:t>
            </w:r>
          </w:p>
          <w:p w14:paraId="02C664A5" w14:textId="228F47FF" w:rsidR="00C2705C" w:rsidRPr="00744328" w:rsidRDefault="00C2705C" w:rsidP="004074E6">
            <w:pPr>
              <w:spacing w:after="0"/>
              <w:jc w:val="left"/>
              <w:rPr>
                <w:rFonts w:asciiTheme="majorHAnsi" w:hAnsiTheme="majorHAnsi" w:cstheme="majorHAnsi"/>
                <w:lang w:val="pt-PT"/>
              </w:rPr>
            </w:pPr>
            <w:r w:rsidRPr="00744328">
              <w:rPr>
                <w:rFonts w:asciiTheme="majorHAnsi" w:hAnsiTheme="majorHAnsi" w:cstheme="majorHAnsi"/>
                <w:lang w:val="pt-PT"/>
              </w:rPr>
              <w:t xml:space="preserve">5. </w:t>
            </w:r>
            <w:r w:rsidR="009C44B3" w:rsidRPr="00744328">
              <w:rPr>
                <w:rFonts w:asciiTheme="majorHAnsi" w:hAnsiTheme="majorHAnsi" w:cstheme="majorHAnsi"/>
                <w:lang w:val="pt-PT"/>
              </w:rPr>
              <w:t xml:space="preserve">Membranas </w:t>
            </w:r>
            <w:proofErr w:type="spellStart"/>
            <w:r w:rsidR="009C44B3" w:rsidRPr="00744328">
              <w:rPr>
                <w:rFonts w:asciiTheme="majorHAnsi" w:hAnsiTheme="majorHAnsi" w:cstheme="majorHAnsi"/>
                <w:lang w:val="pt-PT"/>
              </w:rPr>
              <w:t>anti-radão</w:t>
            </w:r>
            <w:proofErr w:type="spellEnd"/>
            <w:r w:rsidRPr="00744328">
              <w:rPr>
                <w:rFonts w:asciiTheme="majorHAnsi" w:hAnsiTheme="majorHAnsi" w:cstheme="majorHAnsi"/>
                <w:lang w:val="pt-PT"/>
              </w:rPr>
              <w:t xml:space="preserve">                                                      </w:t>
            </w:r>
          </w:p>
          <w:p w14:paraId="100FD115" w14:textId="786D0AD9" w:rsidR="00C2705C" w:rsidRPr="00744328" w:rsidRDefault="00C2705C" w:rsidP="004074E6">
            <w:pPr>
              <w:spacing w:after="0"/>
              <w:jc w:val="left"/>
              <w:rPr>
                <w:rFonts w:asciiTheme="majorHAnsi" w:hAnsiTheme="majorHAnsi" w:cstheme="majorHAnsi"/>
                <w:lang w:val="pt-PT"/>
              </w:rPr>
            </w:pPr>
            <w:r w:rsidRPr="00744328">
              <w:rPr>
                <w:rFonts w:asciiTheme="majorHAnsi" w:hAnsiTheme="majorHAnsi" w:cstheme="majorHAnsi"/>
                <w:lang w:val="pt-PT"/>
              </w:rPr>
              <w:t xml:space="preserve">6. </w:t>
            </w:r>
            <w:r w:rsidR="009C44B3" w:rsidRPr="00744328">
              <w:rPr>
                <w:rFonts w:asciiTheme="majorHAnsi" w:hAnsiTheme="majorHAnsi" w:cstheme="majorHAnsi"/>
                <w:lang w:val="pt-PT"/>
              </w:rPr>
              <w:t xml:space="preserve">Reparação de fissuras nas </w:t>
            </w:r>
            <w:r w:rsidR="0074794A" w:rsidRPr="00744328">
              <w:rPr>
                <w:rFonts w:asciiTheme="majorHAnsi" w:hAnsiTheme="majorHAnsi" w:cstheme="majorHAnsi"/>
                <w:lang w:val="pt-PT"/>
              </w:rPr>
              <w:t>fundações</w:t>
            </w:r>
            <w:commentRangeEnd w:id="5"/>
            <w:r w:rsidR="004912EC">
              <w:rPr>
                <w:rStyle w:val="CommentReference"/>
              </w:rPr>
              <w:commentReference w:id="5"/>
            </w:r>
          </w:p>
          <w:p w14:paraId="49D4BC84" w14:textId="49DB58C2" w:rsidR="00C2705C" w:rsidRDefault="00C2705C" w:rsidP="004074E6">
            <w:pPr>
              <w:spacing w:after="0"/>
              <w:jc w:val="left"/>
              <w:rPr>
                <w:ins w:id="6" w:author="Ana Catarina Monteiro Dias Antunes" w:date="2022-12-14T11:29:00Z"/>
                <w:rFonts w:asciiTheme="majorHAnsi" w:hAnsiTheme="majorHAnsi" w:cstheme="majorHAnsi"/>
                <w:lang w:val="pt-PT"/>
              </w:rPr>
            </w:pPr>
            <w:r w:rsidRPr="00744328">
              <w:rPr>
                <w:rFonts w:asciiTheme="majorHAnsi" w:hAnsiTheme="majorHAnsi" w:cstheme="majorHAnsi"/>
                <w:lang w:val="pt-PT"/>
              </w:rPr>
              <w:t xml:space="preserve">7. </w:t>
            </w:r>
            <w:r w:rsidR="009C44B3" w:rsidRPr="00744328">
              <w:rPr>
                <w:rFonts w:asciiTheme="majorHAnsi" w:hAnsiTheme="majorHAnsi" w:cstheme="majorHAnsi"/>
                <w:lang w:val="pt-PT"/>
              </w:rPr>
              <w:t>Outras</w:t>
            </w:r>
          </w:p>
          <w:p w14:paraId="21C45318" w14:textId="3FFB7113" w:rsidR="004912EC" w:rsidRPr="004912EC" w:rsidRDefault="004912EC" w:rsidP="004074E6">
            <w:pPr>
              <w:spacing w:after="0"/>
              <w:jc w:val="left"/>
              <w:rPr>
                <w:rFonts w:asciiTheme="majorHAnsi" w:hAnsiTheme="majorHAnsi" w:cstheme="majorHAnsi"/>
                <w:lang w:val="pt-PT"/>
              </w:rPr>
            </w:pPr>
            <w:ins w:id="7" w:author="Ana Catarina Monteiro Dias Antunes" w:date="2022-12-14T11:29:00Z">
              <w:r>
                <w:rPr>
                  <w:rFonts w:asciiTheme="majorHAnsi" w:hAnsiTheme="majorHAnsi" w:cstheme="majorHAnsi"/>
                  <w:lang w:val="pt-PT"/>
                </w:rPr>
                <w:t xml:space="preserve">     </w:t>
              </w:r>
              <w:r w:rsidRPr="00FF4759">
                <w:rPr>
                  <w:rFonts w:asciiTheme="majorHAnsi" w:hAnsiTheme="majorHAnsi" w:cstheme="majorHAnsi"/>
                  <w:lang w:val="pt-PT"/>
                </w:rPr>
                <w:t>_______________ [resposta aberta]</w:t>
              </w:r>
            </w:ins>
          </w:p>
          <w:p w14:paraId="0150F30B" w14:textId="250D2633" w:rsidR="00C2705C" w:rsidRPr="00744328" w:rsidRDefault="00C2705C" w:rsidP="004074E6">
            <w:pPr>
              <w:spacing w:after="0"/>
              <w:jc w:val="left"/>
              <w:rPr>
                <w:rFonts w:asciiTheme="majorHAnsi" w:hAnsiTheme="majorHAnsi" w:cstheme="majorHAnsi"/>
                <w:lang w:val="pt-PT"/>
              </w:rPr>
            </w:pPr>
            <w:r w:rsidRPr="00744328">
              <w:rPr>
                <w:rFonts w:asciiTheme="majorHAnsi" w:hAnsiTheme="majorHAnsi" w:cstheme="majorHAnsi"/>
                <w:lang w:val="pt-PT"/>
              </w:rPr>
              <w:t xml:space="preserve">9. </w:t>
            </w:r>
            <w:r w:rsidR="000228F8" w:rsidRPr="00744328">
              <w:rPr>
                <w:rFonts w:asciiTheme="majorHAnsi" w:hAnsiTheme="majorHAnsi" w:cstheme="majorHAnsi"/>
                <w:lang w:val="nl-BE"/>
              </w:rPr>
              <w:t>Não sabe / Não responde</w:t>
            </w:r>
          </w:p>
        </w:tc>
      </w:tr>
    </w:tbl>
    <w:p w14:paraId="26A4149C" w14:textId="69CFAB78" w:rsidR="00C2705C" w:rsidRDefault="00C2705C" w:rsidP="00744328">
      <w:pPr>
        <w:spacing w:after="0"/>
        <w:jc w:val="left"/>
        <w:rPr>
          <w:rFonts w:asciiTheme="majorHAnsi" w:hAnsiTheme="majorHAnsi" w:cstheme="majorHAnsi"/>
          <w:lang w:val="pt-PT"/>
        </w:rPr>
      </w:pPr>
    </w:p>
    <w:tbl>
      <w:tblPr>
        <w:tblW w:w="8495" w:type="dxa"/>
        <w:tblCellMar>
          <w:left w:w="0" w:type="dxa"/>
          <w:right w:w="0" w:type="dxa"/>
        </w:tblCellMar>
        <w:tblLook w:val="04A0" w:firstRow="1" w:lastRow="0" w:firstColumn="1" w:lastColumn="0" w:noHBand="0" w:noVBand="1"/>
      </w:tblPr>
      <w:tblGrid>
        <w:gridCol w:w="960"/>
        <w:gridCol w:w="5640"/>
        <w:gridCol w:w="1895"/>
      </w:tblGrid>
      <w:tr w:rsidR="00FF4759" w:rsidRPr="00FF4759" w14:paraId="027131C5" w14:textId="77777777" w:rsidTr="00FB327F">
        <w:trPr>
          <w:trHeight w:val="633"/>
        </w:trPr>
        <w:tc>
          <w:tcPr>
            <w:tcW w:w="8495"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44C2DBA5" w14:textId="77777777" w:rsidR="00FF4759" w:rsidRPr="00FF4759" w:rsidRDefault="00FF4759" w:rsidP="00FB327F">
            <w:pPr>
              <w:rPr>
                <w:color w:val="4472C4" w:themeColor="accent5"/>
                <w:lang w:val="en-US"/>
              </w:rPr>
            </w:pPr>
            <w:r w:rsidRPr="00FF4759">
              <w:rPr>
                <w:b/>
                <w:bCs/>
                <w:color w:val="4472C4" w:themeColor="accent5"/>
                <w:lang w:val="en-US"/>
              </w:rPr>
              <w:t xml:space="preserve">Behavior intention </w:t>
            </w:r>
            <w:r w:rsidRPr="00FF4759">
              <w:rPr>
                <w:bCs/>
                <w:i/>
                <w:color w:val="4472C4" w:themeColor="accent5"/>
              </w:rPr>
              <w:t>(don’t show this title to respondents)</w:t>
            </w:r>
          </w:p>
        </w:tc>
      </w:tr>
      <w:tr w:rsidR="00FF4759" w:rsidRPr="00FF4759" w14:paraId="46353EFB" w14:textId="77777777" w:rsidTr="00FB327F">
        <w:trPr>
          <w:trHeight w:val="1485"/>
        </w:trPr>
        <w:tc>
          <w:tcPr>
            <w:tcW w:w="96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4B8F0A76" w14:textId="77777777" w:rsidR="00FF4759" w:rsidRPr="00FF4759" w:rsidRDefault="00FF4759" w:rsidP="00FB327F">
            <w:pPr>
              <w:rPr>
                <w:color w:val="4472C4" w:themeColor="accent5"/>
                <w:lang w:val="en-US"/>
              </w:rPr>
            </w:pPr>
            <w:r w:rsidRPr="00FF4759">
              <w:rPr>
                <w:b/>
                <w:bCs/>
                <w:color w:val="4472C4" w:themeColor="accent5"/>
                <w:lang w:val="en-US"/>
              </w:rPr>
              <w:t>RA5</w:t>
            </w:r>
          </w:p>
        </w:tc>
        <w:tc>
          <w:tcPr>
            <w:tcW w:w="5640"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49913E0A" w14:textId="77777777" w:rsidR="00FF4759" w:rsidRPr="00FF4759" w:rsidRDefault="00FF4759" w:rsidP="00FB327F">
            <w:pPr>
              <w:rPr>
                <w:color w:val="4472C4" w:themeColor="accent5"/>
                <w:lang w:val="en-US"/>
              </w:rPr>
            </w:pPr>
            <w:r w:rsidRPr="00FF4759">
              <w:rPr>
                <w:color w:val="4472C4" w:themeColor="accent5"/>
                <w:lang w:val="en-US"/>
              </w:rPr>
              <w:t xml:space="preserve">(IF RA2.1=2 or 9 and IF RA2.4 = 3 or 9 = don't ask people that already remediated and/or tested) I intend to </w:t>
            </w:r>
            <w:r w:rsidRPr="00FF4759">
              <w:rPr>
                <w:b/>
                <w:bCs/>
                <w:color w:val="4472C4" w:themeColor="accent5"/>
                <w:lang w:val="en-US"/>
              </w:rPr>
              <w:t xml:space="preserve">test radon concentrations </w:t>
            </w:r>
            <w:r w:rsidRPr="00FF4759">
              <w:rPr>
                <w:color w:val="4472C4" w:themeColor="accent5"/>
                <w:lang w:val="en-US"/>
              </w:rPr>
              <w:t>in my home if advised.</w:t>
            </w:r>
          </w:p>
        </w:tc>
        <w:tc>
          <w:tcPr>
            <w:tcW w:w="1895"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6405E910" w14:textId="77777777" w:rsidR="00FF4759" w:rsidRPr="00FF4759" w:rsidRDefault="00FF4759" w:rsidP="00FB327F">
            <w:pPr>
              <w:rPr>
                <w:color w:val="4472C4" w:themeColor="accent5"/>
                <w:lang w:val="en-US"/>
              </w:rPr>
            </w:pPr>
            <w:r w:rsidRPr="00FF4759">
              <w:rPr>
                <w:color w:val="4472C4" w:themeColor="accent5"/>
                <w:lang w:val="en-US"/>
              </w:rPr>
              <w:t xml:space="preserve">1. Strongly Disagree  </w:t>
            </w:r>
          </w:p>
          <w:p w14:paraId="51CAE613" w14:textId="77777777" w:rsidR="00FF4759" w:rsidRPr="00FF4759" w:rsidRDefault="00FF4759" w:rsidP="00FB327F">
            <w:pPr>
              <w:rPr>
                <w:color w:val="4472C4" w:themeColor="accent5"/>
                <w:lang w:val="en-US"/>
              </w:rPr>
            </w:pPr>
            <w:r w:rsidRPr="00FF4759">
              <w:rPr>
                <w:color w:val="4472C4" w:themeColor="accent5"/>
                <w:lang w:val="en-US"/>
              </w:rPr>
              <w:t xml:space="preserve">2. Disagree  </w:t>
            </w:r>
          </w:p>
          <w:p w14:paraId="6FE949E1" w14:textId="77777777" w:rsidR="00FF4759" w:rsidRPr="00FF4759" w:rsidRDefault="00FF4759" w:rsidP="00FB327F">
            <w:pPr>
              <w:rPr>
                <w:color w:val="4472C4" w:themeColor="accent5"/>
                <w:lang w:val="en-US"/>
              </w:rPr>
            </w:pPr>
            <w:r w:rsidRPr="00FF4759">
              <w:rPr>
                <w:color w:val="4472C4" w:themeColor="accent5"/>
                <w:lang w:val="en-US"/>
              </w:rPr>
              <w:t xml:space="preserve">3. Neither agree, nor disagree  </w:t>
            </w:r>
          </w:p>
          <w:p w14:paraId="63C43AEA" w14:textId="77777777" w:rsidR="00FF4759" w:rsidRPr="00FF4759" w:rsidRDefault="00FF4759" w:rsidP="00FB327F">
            <w:pPr>
              <w:rPr>
                <w:color w:val="4472C4" w:themeColor="accent5"/>
                <w:lang w:val="en-US"/>
              </w:rPr>
            </w:pPr>
            <w:r w:rsidRPr="00FF4759">
              <w:rPr>
                <w:color w:val="4472C4" w:themeColor="accent5"/>
                <w:lang w:val="en-US"/>
              </w:rPr>
              <w:t xml:space="preserve">4. Agree  </w:t>
            </w:r>
          </w:p>
          <w:p w14:paraId="7A151EB6" w14:textId="77777777" w:rsidR="00FF4759" w:rsidRPr="00FF4759" w:rsidRDefault="00FF4759" w:rsidP="00FB327F">
            <w:pPr>
              <w:rPr>
                <w:color w:val="4472C4" w:themeColor="accent5"/>
                <w:lang w:val="en-US"/>
              </w:rPr>
            </w:pPr>
            <w:r w:rsidRPr="00FF4759">
              <w:rPr>
                <w:color w:val="4472C4" w:themeColor="accent5"/>
                <w:lang w:val="en-US"/>
              </w:rPr>
              <w:t>5. Strongly Agree</w:t>
            </w:r>
          </w:p>
          <w:p w14:paraId="1748280D" w14:textId="77777777" w:rsidR="00FF4759" w:rsidRPr="00FF4759" w:rsidRDefault="00FF4759" w:rsidP="00FB327F">
            <w:pPr>
              <w:rPr>
                <w:color w:val="4472C4" w:themeColor="accent5"/>
                <w:lang w:val="en-US"/>
              </w:rPr>
            </w:pPr>
            <w:r w:rsidRPr="00FF4759">
              <w:rPr>
                <w:color w:val="4472C4" w:themeColor="accent5"/>
                <w:lang w:val="en-US"/>
              </w:rPr>
              <w:t>9. I don't know/NA</w:t>
            </w:r>
          </w:p>
        </w:tc>
      </w:tr>
      <w:tr w:rsidR="00FF4759" w:rsidRPr="00FF4759" w14:paraId="4BF1FDFD" w14:textId="77777777" w:rsidTr="00FB327F">
        <w:trPr>
          <w:trHeight w:val="935"/>
        </w:trPr>
        <w:tc>
          <w:tcPr>
            <w:tcW w:w="96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03BE0F3C" w14:textId="77777777" w:rsidR="00FF4759" w:rsidRPr="00FF4759" w:rsidRDefault="00FF4759" w:rsidP="00FB327F">
            <w:pPr>
              <w:rPr>
                <w:color w:val="4472C4" w:themeColor="accent5"/>
                <w:lang w:val="en-US"/>
              </w:rPr>
            </w:pPr>
            <w:r w:rsidRPr="00FF4759">
              <w:rPr>
                <w:b/>
                <w:bCs/>
                <w:color w:val="4472C4" w:themeColor="accent5"/>
                <w:lang w:val="en-US"/>
              </w:rPr>
              <w:t>RA5.1</w:t>
            </w:r>
          </w:p>
        </w:tc>
        <w:tc>
          <w:tcPr>
            <w:tcW w:w="5640"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center"/>
            <w:hideMark/>
          </w:tcPr>
          <w:p w14:paraId="2D5B216D" w14:textId="77777777" w:rsidR="00FF4759" w:rsidRPr="00FF4759" w:rsidRDefault="00FF4759" w:rsidP="00FB327F">
            <w:pPr>
              <w:rPr>
                <w:color w:val="4472C4" w:themeColor="accent5"/>
                <w:lang w:val="en-US"/>
              </w:rPr>
            </w:pPr>
            <w:r w:rsidRPr="00FF4759">
              <w:rPr>
                <w:color w:val="4472C4" w:themeColor="accent5"/>
                <w:lang w:val="en-US"/>
              </w:rPr>
              <w:t xml:space="preserve">(IF RA2.1=2 or 9 and IF RA2.4 = 3 or 9) I intend to </w:t>
            </w:r>
            <w:r w:rsidRPr="00FF4759">
              <w:rPr>
                <w:b/>
                <w:bCs/>
                <w:color w:val="4472C4" w:themeColor="accent5"/>
                <w:lang w:val="en-US"/>
              </w:rPr>
              <w:t xml:space="preserve">measure radon </w:t>
            </w:r>
            <w:r w:rsidRPr="00FF4759">
              <w:rPr>
                <w:color w:val="4472C4" w:themeColor="accent5"/>
                <w:lang w:val="en-US"/>
              </w:rPr>
              <w:t xml:space="preserve">in my home as a precaution. </w:t>
            </w:r>
          </w:p>
        </w:tc>
        <w:tc>
          <w:tcPr>
            <w:tcW w:w="1895" w:type="dxa"/>
            <w:vMerge/>
            <w:tcBorders>
              <w:top w:val="single" w:sz="24" w:space="0" w:color="FFFFFF"/>
              <w:left w:val="single" w:sz="8" w:space="0" w:color="FFFFFF"/>
              <w:bottom w:val="single" w:sz="8" w:space="0" w:color="FFFFFF"/>
              <w:right w:val="single" w:sz="8" w:space="0" w:color="FFFFFF"/>
            </w:tcBorders>
            <w:vAlign w:val="center"/>
            <w:hideMark/>
          </w:tcPr>
          <w:p w14:paraId="1C1E2805" w14:textId="77777777" w:rsidR="00FF4759" w:rsidRPr="00FF4759" w:rsidRDefault="00FF4759" w:rsidP="00FB327F">
            <w:pPr>
              <w:rPr>
                <w:color w:val="4472C4" w:themeColor="accent5"/>
                <w:lang w:val="en-US"/>
              </w:rPr>
            </w:pPr>
          </w:p>
        </w:tc>
      </w:tr>
      <w:tr w:rsidR="00FF4759" w:rsidRPr="00FF4759" w14:paraId="027BED37" w14:textId="77777777" w:rsidTr="00FB327F">
        <w:trPr>
          <w:trHeight w:val="794"/>
        </w:trPr>
        <w:tc>
          <w:tcPr>
            <w:tcW w:w="96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1DA9B944" w14:textId="77777777" w:rsidR="00FF4759" w:rsidRPr="00FF4759" w:rsidRDefault="00FF4759" w:rsidP="00FB327F">
            <w:pPr>
              <w:rPr>
                <w:color w:val="4472C4" w:themeColor="accent5"/>
                <w:lang w:val="en-US"/>
              </w:rPr>
            </w:pPr>
            <w:r w:rsidRPr="00FF4759">
              <w:rPr>
                <w:b/>
                <w:bCs/>
                <w:color w:val="4472C4" w:themeColor="accent5"/>
                <w:lang w:val="en-US"/>
              </w:rPr>
              <w:t>RA6</w:t>
            </w:r>
          </w:p>
        </w:tc>
        <w:tc>
          <w:tcPr>
            <w:tcW w:w="5640"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bottom"/>
            <w:hideMark/>
          </w:tcPr>
          <w:p w14:paraId="13351DD4" w14:textId="77777777" w:rsidR="00FF4759" w:rsidRPr="00FF4759" w:rsidRDefault="00FF4759" w:rsidP="00FB327F">
            <w:pPr>
              <w:rPr>
                <w:color w:val="4472C4" w:themeColor="accent5"/>
                <w:lang w:val="en-US"/>
              </w:rPr>
            </w:pPr>
            <w:r w:rsidRPr="00FF4759">
              <w:rPr>
                <w:color w:val="4472C4" w:themeColor="accent5"/>
                <w:lang w:val="en-US"/>
              </w:rPr>
              <w:t xml:space="preserve">(IF RA2.4 = 3 or 9) I intend to start the remediation of my home if advised.   </w:t>
            </w:r>
          </w:p>
        </w:tc>
        <w:tc>
          <w:tcPr>
            <w:tcW w:w="1895" w:type="dxa"/>
            <w:vMerge/>
            <w:tcBorders>
              <w:top w:val="single" w:sz="24" w:space="0" w:color="FFFFFF"/>
              <w:left w:val="single" w:sz="8" w:space="0" w:color="FFFFFF"/>
              <w:bottom w:val="single" w:sz="8" w:space="0" w:color="FFFFFF"/>
              <w:right w:val="single" w:sz="8" w:space="0" w:color="FFFFFF"/>
            </w:tcBorders>
            <w:vAlign w:val="center"/>
            <w:hideMark/>
          </w:tcPr>
          <w:p w14:paraId="77C6035D" w14:textId="77777777" w:rsidR="00FF4759" w:rsidRPr="00FF4759" w:rsidRDefault="00FF4759" w:rsidP="00FB327F">
            <w:pPr>
              <w:rPr>
                <w:color w:val="4472C4" w:themeColor="accent5"/>
                <w:lang w:val="en-US"/>
              </w:rPr>
            </w:pPr>
          </w:p>
        </w:tc>
      </w:tr>
      <w:tr w:rsidR="00FF4759" w:rsidRPr="00FF4759" w14:paraId="43232FD0" w14:textId="77777777" w:rsidTr="00FB327F">
        <w:trPr>
          <w:trHeight w:val="68"/>
        </w:trPr>
        <w:tc>
          <w:tcPr>
            <w:tcW w:w="96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tcPr>
          <w:p w14:paraId="67481625" w14:textId="77777777" w:rsidR="00FF4759" w:rsidRPr="00FF4759" w:rsidRDefault="00FF4759" w:rsidP="00FB327F">
            <w:pPr>
              <w:rPr>
                <w:b/>
                <w:color w:val="4472C4" w:themeColor="accent5"/>
                <w:lang w:val="en-US"/>
              </w:rPr>
            </w:pPr>
            <w:r w:rsidRPr="00FF4759">
              <w:rPr>
                <w:b/>
                <w:color w:val="4472C4" w:themeColor="accent5"/>
                <w:lang w:val="en-US"/>
              </w:rPr>
              <w:t>RA8</w:t>
            </w:r>
          </w:p>
        </w:tc>
        <w:tc>
          <w:tcPr>
            <w:tcW w:w="5640"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center"/>
          </w:tcPr>
          <w:p w14:paraId="53866801" w14:textId="77777777" w:rsidR="00FF4759" w:rsidRPr="00FF4759" w:rsidRDefault="00FF4759" w:rsidP="00FB327F">
            <w:pPr>
              <w:rPr>
                <w:color w:val="4472C4" w:themeColor="accent5"/>
                <w:lang w:val="en-US"/>
              </w:rPr>
            </w:pPr>
            <w:r w:rsidRPr="00FF4759">
              <w:rPr>
                <w:color w:val="4472C4" w:themeColor="accent5"/>
                <w:lang w:val="en-US"/>
              </w:rPr>
              <w:t>(IF RA2.4 = 3 or 9 = only showing to people that have not remediated yet) I would do the necessary to remove radon if I am advised so.</w:t>
            </w:r>
          </w:p>
        </w:tc>
        <w:tc>
          <w:tcPr>
            <w:tcW w:w="1895" w:type="dxa"/>
            <w:vMerge/>
            <w:tcBorders>
              <w:top w:val="single" w:sz="24" w:space="0" w:color="FFFFFF"/>
              <w:left w:val="single" w:sz="8" w:space="0" w:color="FFFFFF"/>
              <w:bottom w:val="single" w:sz="8" w:space="0" w:color="FFFFFF"/>
              <w:right w:val="single" w:sz="8" w:space="0" w:color="FFFFFF"/>
            </w:tcBorders>
            <w:vAlign w:val="center"/>
            <w:hideMark/>
          </w:tcPr>
          <w:p w14:paraId="6650C1AE" w14:textId="77777777" w:rsidR="00FF4759" w:rsidRPr="00FF4759" w:rsidRDefault="00FF4759" w:rsidP="00FB327F">
            <w:pPr>
              <w:rPr>
                <w:color w:val="4472C4" w:themeColor="accent5"/>
                <w:lang w:val="en-US"/>
              </w:rPr>
            </w:pPr>
          </w:p>
        </w:tc>
      </w:tr>
    </w:tbl>
    <w:p w14:paraId="273B481F" w14:textId="77777777" w:rsidR="00FF4759" w:rsidRPr="00FF4759" w:rsidRDefault="00FF4759" w:rsidP="00744328">
      <w:pPr>
        <w:spacing w:after="0"/>
        <w:jc w:val="left"/>
        <w:rPr>
          <w:rFonts w:asciiTheme="majorHAnsi" w:hAnsiTheme="majorHAnsi" w:cstheme="majorHAnsi"/>
        </w:rPr>
      </w:pPr>
    </w:p>
    <w:p w14:paraId="284AA800" w14:textId="77777777" w:rsidR="00FF4759" w:rsidRPr="00FF4759" w:rsidRDefault="00FF4759" w:rsidP="00744328">
      <w:pPr>
        <w:spacing w:after="0"/>
        <w:jc w:val="left"/>
        <w:rPr>
          <w:rFonts w:asciiTheme="majorHAnsi" w:hAnsiTheme="majorHAnsi" w:cstheme="majorHAnsi"/>
          <w:lang w:val="en-US"/>
        </w:rPr>
      </w:pPr>
    </w:p>
    <w:tbl>
      <w:tblPr>
        <w:tblW w:w="5000" w:type="pct"/>
        <w:tblCellMar>
          <w:left w:w="0" w:type="dxa"/>
          <w:right w:w="0" w:type="dxa"/>
        </w:tblCellMar>
        <w:tblLook w:val="04A0" w:firstRow="1" w:lastRow="0" w:firstColumn="1" w:lastColumn="0" w:noHBand="0" w:noVBand="1"/>
      </w:tblPr>
      <w:tblGrid>
        <w:gridCol w:w="1099"/>
        <w:gridCol w:w="6546"/>
        <w:gridCol w:w="2081"/>
      </w:tblGrid>
      <w:tr w:rsidR="00AD64AA" w:rsidRPr="00FB327F" w14:paraId="3BA73E68" w14:textId="77777777" w:rsidTr="003D653A">
        <w:trPr>
          <w:trHeight w:val="633"/>
        </w:trPr>
        <w:tc>
          <w:tcPr>
            <w:tcW w:w="5000" w:type="pct"/>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121A7EDA" w14:textId="77777777" w:rsidR="004B486D" w:rsidRDefault="004B486D" w:rsidP="00744328">
            <w:pPr>
              <w:spacing w:after="0"/>
              <w:jc w:val="left"/>
              <w:rPr>
                <w:rFonts w:asciiTheme="majorHAnsi" w:hAnsiTheme="majorHAnsi" w:cstheme="majorHAnsi"/>
                <w:b/>
                <w:bCs/>
                <w:lang w:val="pt-PT"/>
              </w:rPr>
            </w:pPr>
            <w:proofErr w:type="spellStart"/>
            <w:r w:rsidRPr="004B486D">
              <w:rPr>
                <w:rFonts w:asciiTheme="majorHAnsi" w:hAnsiTheme="majorHAnsi" w:cstheme="majorHAnsi"/>
                <w:b/>
                <w:bCs/>
                <w:lang w:val="pt-PT"/>
              </w:rPr>
              <w:t>Behavior</w:t>
            </w:r>
            <w:proofErr w:type="spellEnd"/>
            <w:r w:rsidRPr="004B486D">
              <w:rPr>
                <w:rFonts w:asciiTheme="majorHAnsi" w:hAnsiTheme="majorHAnsi" w:cstheme="majorHAnsi"/>
                <w:b/>
                <w:bCs/>
                <w:lang w:val="pt-PT"/>
              </w:rPr>
              <w:t xml:space="preserve"> </w:t>
            </w:r>
            <w:proofErr w:type="spellStart"/>
            <w:r w:rsidRPr="004B486D">
              <w:rPr>
                <w:rFonts w:asciiTheme="majorHAnsi" w:hAnsiTheme="majorHAnsi" w:cstheme="majorHAnsi"/>
                <w:b/>
                <w:bCs/>
                <w:lang w:val="pt-PT"/>
              </w:rPr>
              <w:t>intention</w:t>
            </w:r>
            <w:proofErr w:type="spellEnd"/>
            <w:r w:rsidRPr="004B486D">
              <w:rPr>
                <w:rFonts w:asciiTheme="majorHAnsi" w:hAnsiTheme="majorHAnsi" w:cstheme="majorHAnsi"/>
                <w:b/>
                <w:bCs/>
                <w:lang w:val="pt-PT"/>
              </w:rPr>
              <w:t xml:space="preserve"> </w:t>
            </w:r>
          </w:p>
          <w:p w14:paraId="7FB77242" w14:textId="1D812DF7" w:rsidR="00AD64AA" w:rsidRPr="00744328" w:rsidRDefault="001857CD" w:rsidP="00744328">
            <w:pPr>
              <w:spacing w:after="0"/>
              <w:jc w:val="left"/>
              <w:rPr>
                <w:rFonts w:asciiTheme="majorHAnsi" w:hAnsiTheme="majorHAnsi" w:cstheme="majorHAnsi"/>
                <w:lang w:val="pt-PT"/>
              </w:rPr>
            </w:pPr>
            <w:r w:rsidRPr="00744328">
              <w:rPr>
                <w:rFonts w:asciiTheme="majorHAnsi" w:hAnsiTheme="majorHAnsi" w:cstheme="majorHAnsi"/>
                <w:bCs/>
                <w:i/>
                <w:lang w:val="pt-PT"/>
              </w:rPr>
              <w:t>(não mostrar o título aos participantes)</w:t>
            </w:r>
          </w:p>
        </w:tc>
      </w:tr>
      <w:tr w:rsidR="00AD64AA" w:rsidRPr="00FB327F" w14:paraId="4A0767A1" w14:textId="77777777" w:rsidTr="003A484A">
        <w:trPr>
          <w:trHeight w:val="685"/>
        </w:trPr>
        <w:tc>
          <w:tcPr>
            <w:tcW w:w="565" w:type="pct"/>
            <w:tcBorders>
              <w:top w:val="single" w:sz="24"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1A11F7B9" w14:textId="77777777" w:rsidR="00AD64AA" w:rsidRPr="00744328" w:rsidRDefault="00AD64AA"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RA5</w:t>
            </w:r>
          </w:p>
        </w:tc>
        <w:tc>
          <w:tcPr>
            <w:tcW w:w="3365" w:type="pct"/>
            <w:tcBorders>
              <w:top w:val="single" w:sz="24"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68F0E0CD" w14:textId="2B6B61D4" w:rsidR="003D653A" w:rsidRPr="003A484A" w:rsidRDefault="00AD64AA" w:rsidP="00744328">
            <w:pPr>
              <w:spacing w:after="0"/>
              <w:jc w:val="left"/>
              <w:rPr>
                <w:rFonts w:asciiTheme="majorHAnsi" w:hAnsiTheme="majorHAnsi" w:cstheme="majorHAnsi"/>
                <w:lang w:val="pt-PT"/>
              </w:rPr>
            </w:pPr>
            <w:r w:rsidRPr="003A484A">
              <w:rPr>
                <w:rFonts w:asciiTheme="majorHAnsi" w:hAnsiTheme="majorHAnsi" w:cstheme="majorHAnsi"/>
                <w:lang w:val="pt-PT"/>
              </w:rPr>
              <w:t>(</w:t>
            </w:r>
            <w:r w:rsidRPr="003A484A">
              <w:rPr>
                <w:rFonts w:asciiTheme="majorHAnsi" w:hAnsiTheme="majorHAnsi" w:cstheme="majorHAnsi"/>
                <w:color w:val="FF0000"/>
                <w:lang w:val="pt-PT"/>
              </w:rPr>
              <w:t xml:space="preserve">IF RA2.1=2 </w:t>
            </w:r>
            <w:proofErr w:type="spellStart"/>
            <w:r w:rsidRPr="003A484A">
              <w:rPr>
                <w:rFonts w:asciiTheme="majorHAnsi" w:hAnsiTheme="majorHAnsi" w:cstheme="majorHAnsi"/>
                <w:color w:val="FF0000"/>
                <w:lang w:val="pt-PT"/>
              </w:rPr>
              <w:t>or</w:t>
            </w:r>
            <w:proofErr w:type="spellEnd"/>
            <w:r w:rsidRPr="003A484A">
              <w:rPr>
                <w:rFonts w:asciiTheme="majorHAnsi" w:hAnsiTheme="majorHAnsi" w:cstheme="majorHAnsi"/>
                <w:color w:val="FF0000"/>
                <w:lang w:val="pt-PT"/>
              </w:rPr>
              <w:t xml:space="preserve"> 9 </w:t>
            </w:r>
            <w:proofErr w:type="spellStart"/>
            <w:r w:rsidRPr="003A484A">
              <w:rPr>
                <w:rFonts w:asciiTheme="majorHAnsi" w:hAnsiTheme="majorHAnsi" w:cstheme="majorHAnsi"/>
                <w:color w:val="FF0000"/>
                <w:lang w:val="pt-PT"/>
              </w:rPr>
              <w:t>and</w:t>
            </w:r>
            <w:proofErr w:type="spellEnd"/>
            <w:r w:rsidRPr="003A484A">
              <w:rPr>
                <w:rFonts w:asciiTheme="majorHAnsi" w:hAnsiTheme="majorHAnsi" w:cstheme="majorHAnsi"/>
                <w:color w:val="FF0000"/>
                <w:lang w:val="pt-PT"/>
              </w:rPr>
              <w:t xml:space="preserve"> IF RA2.4 = 3 </w:t>
            </w:r>
            <w:proofErr w:type="spellStart"/>
            <w:r w:rsidRPr="003A484A">
              <w:rPr>
                <w:rFonts w:asciiTheme="majorHAnsi" w:hAnsiTheme="majorHAnsi" w:cstheme="majorHAnsi"/>
                <w:color w:val="FF0000"/>
                <w:lang w:val="pt-PT"/>
              </w:rPr>
              <w:t>or</w:t>
            </w:r>
            <w:proofErr w:type="spellEnd"/>
            <w:r w:rsidRPr="003A484A">
              <w:rPr>
                <w:rFonts w:asciiTheme="majorHAnsi" w:hAnsiTheme="majorHAnsi" w:cstheme="majorHAnsi"/>
                <w:color w:val="FF0000"/>
                <w:lang w:val="pt-PT"/>
              </w:rPr>
              <w:t xml:space="preserve"> 9 = </w:t>
            </w:r>
            <w:r w:rsidR="004074E6" w:rsidRPr="003A484A">
              <w:rPr>
                <w:rFonts w:asciiTheme="majorHAnsi" w:hAnsiTheme="majorHAnsi" w:cstheme="majorHAnsi"/>
                <w:color w:val="FF0000"/>
                <w:lang w:val="pt-PT"/>
              </w:rPr>
              <w:t>n</w:t>
            </w:r>
            <w:r w:rsidR="003A484A" w:rsidRPr="003A484A">
              <w:rPr>
                <w:rFonts w:asciiTheme="majorHAnsi" w:hAnsiTheme="majorHAnsi" w:cstheme="majorHAnsi"/>
                <w:color w:val="FF0000"/>
                <w:lang w:val="pt-PT"/>
              </w:rPr>
              <w:t>ão perguntar a quem respondeu que já fez remediação ou teste</w:t>
            </w:r>
            <w:r w:rsidRPr="003A484A">
              <w:rPr>
                <w:rFonts w:asciiTheme="majorHAnsi" w:hAnsiTheme="majorHAnsi" w:cstheme="majorHAnsi"/>
                <w:lang w:val="pt-PT"/>
              </w:rPr>
              <w:t xml:space="preserve">) </w:t>
            </w:r>
          </w:p>
          <w:p w14:paraId="3E5922D0" w14:textId="7BECFED2" w:rsidR="00AD64AA" w:rsidRPr="00744328" w:rsidRDefault="009C44B3" w:rsidP="00744328">
            <w:pPr>
              <w:spacing w:after="0"/>
              <w:jc w:val="left"/>
              <w:rPr>
                <w:rFonts w:asciiTheme="majorHAnsi" w:hAnsiTheme="majorHAnsi" w:cstheme="majorHAnsi"/>
                <w:lang w:val="pt-PT"/>
              </w:rPr>
            </w:pPr>
            <w:r w:rsidRPr="00744328">
              <w:rPr>
                <w:rFonts w:asciiTheme="majorHAnsi" w:hAnsiTheme="majorHAnsi" w:cstheme="majorHAnsi"/>
                <w:lang w:val="pt-PT"/>
              </w:rPr>
              <w:lastRenderedPageBreak/>
              <w:t xml:space="preserve">Pretendo </w:t>
            </w:r>
            <w:r w:rsidRPr="00744328">
              <w:rPr>
                <w:rFonts w:asciiTheme="majorHAnsi" w:hAnsiTheme="majorHAnsi" w:cstheme="majorHAnsi"/>
                <w:b/>
                <w:lang w:val="pt-PT"/>
              </w:rPr>
              <w:t xml:space="preserve">testar os níveis de radão </w:t>
            </w:r>
            <w:r w:rsidRPr="00744328">
              <w:rPr>
                <w:rFonts w:asciiTheme="majorHAnsi" w:hAnsiTheme="majorHAnsi" w:cstheme="majorHAnsi"/>
                <w:lang w:val="pt-PT"/>
              </w:rPr>
              <w:t xml:space="preserve">na minha habitação se for recomendado. </w:t>
            </w:r>
          </w:p>
        </w:tc>
        <w:tc>
          <w:tcPr>
            <w:tcW w:w="1070" w:type="pct"/>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70DD7141" w14:textId="77777777" w:rsidR="0074794A" w:rsidRPr="00744328" w:rsidRDefault="0074794A" w:rsidP="00744328">
            <w:pPr>
              <w:spacing w:after="0"/>
              <w:jc w:val="left"/>
              <w:rPr>
                <w:rFonts w:asciiTheme="majorHAnsi" w:hAnsiTheme="majorHAnsi" w:cstheme="majorHAnsi"/>
                <w:lang w:val="nl-BE"/>
              </w:rPr>
            </w:pPr>
            <w:r w:rsidRPr="00744328">
              <w:rPr>
                <w:rFonts w:asciiTheme="majorHAnsi" w:hAnsiTheme="majorHAnsi" w:cstheme="majorHAnsi"/>
                <w:lang w:val="nl-BE"/>
              </w:rPr>
              <w:lastRenderedPageBreak/>
              <w:t>1. Discordo Fortemente</w:t>
            </w:r>
          </w:p>
          <w:p w14:paraId="7A4EB083" w14:textId="77777777" w:rsidR="0074794A" w:rsidRPr="00744328" w:rsidRDefault="0074794A" w:rsidP="00744328">
            <w:pPr>
              <w:spacing w:after="0"/>
              <w:jc w:val="left"/>
              <w:rPr>
                <w:rFonts w:asciiTheme="majorHAnsi" w:hAnsiTheme="majorHAnsi" w:cstheme="majorHAnsi"/>
                <w:lang w:val="nl-BE"/>
              </w:rPr>
            </w:pPr>
            <w:r w:rsidRPr="00744328">
              <w:rPr>
                <w:rFonts w:asciiTheme="majorHAnsi" w:hAnsiTheme="majorHAnsi" w:cstheme="majorHAnsi"/>
                <w:lang w:val="nl-BE"/>
              </w:rPr>
              <w:lastRenderedPageBreak/>
              <w:t>2. Discordo</w:t>
            </w:r>
          </w:p>
          <w:p w14:paraId="37D692FE" w14:textId="77777777" w:rsidR="0074794A" w:rsidRPr="00744328" w:rsidRDefault="0074794A" w:rsidP="00744328">
            <w:pPr>
              <w:spacing w:after="0"/>
              <w:jc w:val="left"/>
              <w:rPr>
                <w:rFonts w:asciiTheme="majorHAnsi" w:hAnsiTheme="majorHAnsi" w:cstheme="majorHAnsi"/>
                <w:lang w:val="nl-BE"/>
              </w:rPr>
            </w:pPr>
            <w:r w:rsidRPr="00744328">
              <w:rPr>
                <w:rFonts w:asciiTheme="majorHAnsi" w:hAnsiTheme="majorHAnsi" w:cstheme="majorHAnsi"/>
                <w:lang w:val="nl-BE"/>
              </w:rPr>
              <w:t>3. Não concordo, nem discordo</w:t>
            </w:r>
          </w:p>
          <w:p w14:paraId="3DD1E86D" w14:textId="77777777" w:rsidR="0074794A" w:rsidRPr="00744328" w:rsidRDefault="0074794A" w:rsidP="00744328">
            <w:pPr>
              <w:spacing w:after="0"/>
              <w:jc w:val="left"/>
              <w:rPr>
                <w:rFonts w:asciiTheme="majorHAnsi" w:hAnsiTheme="majorHAnsi" w:cstheme="majorHAnsi"/>
                <w:lang w:val="nl-BE"/>
              </w:rPr>
            </w:pPr>
            <w:r w:rsidRPr="00744328">
              <w:rPr>
                <w:rFonts w:asciiTheme="majorHAnsi" w:hAnsiTheme="majorHAnsi" w:cstheme="majorHAnsi"/>
                <w:lang w:val="nl-BE"/>
              </w:rPr>
              <w:t>4. Concordo</w:t>
            </w:r>
          </w:p>
          <w:p w14:paraId="38CE6262" w14:textId="77777777" w:rsidR="0074794A" w:rsidRPr="00744328" w:rsidRDefault="0074794A" w:rsidP="00744328">
            <w:pPr>
              <w:spacing w:after="0"/>
              <w:jc w:val="left"/>
              <w:rPr>
                <w:rFonts w:asciiTheme="majorHAnsi" w:hAnsiTheme="majorHAnsi" w:cstheme="majorHAnsi"/>
                <w:lang w:val="nl-BE"/>
              </w:rPr>
            </w:pPr>
            <w:r w:rsidRPr="00744328">
              <w:rPr>
                <w:rFonts w:asciiTheme="majorHAnsi" w:hAnsiTheme="majorHAnsi" w:cstheme="majorHAnsi"/>
                <w:lang w:val="nl-BE"/>
              </w:rPr>
              <w:t>5. Concordo Fortemente</w:t>
            </w:r>
          </w:p>
          <w:p w14:paraId="046C4E60" w14:textId="60A119B3" w:rsidR="00AD64AA" w:rsidRPr="00744328" w:rsidRDefault="0074794A" w:rsidP="00744328">
            <w:pPr>
              <w:spacing w:after="0"/>
              <w:jc w:val="left"/>
              <w:rPr>
                <w:rFonts w:asciiTheme="majorHAnsi" w:hAnsiTheme="majorHAnsi" w:cstheme="majorHAnsi"/>
                <w:lang w:val="pt-PT"/>
              </w:rPr>
            </w:pPr>
            <w:r w:rsidRPr="00744328">
              <w:rPr>
                <w:rFonts w:asciiTheme="majorHAnsi" w:hAnsiTheme="majorHAnsi" w:cstheme="majorHAnsi"/>
                <w:lang w:val="nl-BE"/>
              </w:rPr>
              <w:t>9. Não sabe / Não responde</w:t>
            </w:r>
          </w:p>
        </w:tc>
      </w:tr>
      <w:tr w:rsidR="00AD64AA" w:rsidRPr="00FB327F" w14:paraId="13A6F9EE" w14:textId="77777777" w:rsidTr="003A484A">
        <w:trPr>
          <w:trHeight w:val="283"/>
        </w:trPr>
        <w:tc>
          <w:tcPr>
            <w:tcW w:w="565" w:type="pct"/>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191F7284" w14:textId="77777777" w:rsidR="00AD64AA" w:rsidRPr="00744328" w:rsidRDefault="00AD64AA" w:rsidP="00744328">
            <w:pPr>
              <w:spacing w:after="0"/>
              <w:jc w:val="left"/>
              <w:rPr>
                <w:rFonts w:asciiTheme="majorHAnsi" w:hAnsiTheme="majorHAnsi" w:cstheme="majorHAnsi"/>
                <w:lang w:val="en-US"/>
              </w:rPr>
            </w:pPr>
            <w:r w:rsidRPr="00744328">
              <w:rPr>
                <w:rFonts w:asciiTheme="majorHAnsi" w:hAnsiTheme="majorHAnsi" w:cstheme="majorHAnsi"/>
                <w:b/>
                <w:bCs/>
                <w:lang w:val="en-US"/>
              </w:rPr>
              <w:lastRenderedPageBreak/>
              <w:t>RA5.1</w:t>
            </w:r>
          </w:p>
        </w:tc>
        <w:tc>
          <w:tcPr>
            <w:tcW w:w="3365" w:type="pct"/>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center"/>
            <w:hideMark/>
          </w:tcPr>
          <w:p w14:paraId="70E224CD" w14:textId="77777777" w:rsidR="003D653A" w:rsidRPr="00744328" w:rsidRDefault="00AD64AA" w:rsidP="00744328">
            <w:pPr>
              <w:spacing w:after="0"/>
              <w:jc w:val="left"/>
              <w:rPr>
                <w:rFonts w:asciiTheme="majorHAnsi" w:hAnsiTheme="majorHAnsi" w:cstheme="majorHAnsi"/>
                <w:lang w:val="en-US"/>
              </w:rPr>
            </w:pPr>
            <w:r w:rsidRPr="00744328">
              <w:rPr>
                <w:rFonts w:asciiTheme="majorHAnsi" w:hAnsiTheme="majorHAnsi" w:cstheme="majorHAnsi"/>
                <w:lang w:val="en-US"/>
              </w:rPr>
              <w:t>(</w:t>
            </w:r>
            <w:r w:rsidRPr="00744328">
              <w:rPr>
                <w:rFonts w:asciiTheme="majorHAnsi" w:hAnsiTheme="majorHAnsi" w:cstheme="majorHAnsi"/>
                <w:color w:val="FF0000"/>
                <w:lang w:val="en-US"/>
              </w:rPr>
              <w:t>IF RA2.1=2 or 9 and IF RA2.4 = 3 or 9</w:t>
            </w:r>
            <w:r w:rsidRPr="00744328">
              <w:rPr>
                <w:rFonts w:asciiTheme="majorHAnsi" w:hAnsiTheme="majorHAnsi" w:cstheme="majorHAnsi"/>
                <w:lang w:val="en-US"/>
              </w:rPr>
              <w:t xml:space="preserve">) </w:t>
            </w:r>
          </w:p>
          <w:p w14:paraId="6679026D" w14:textId="2EAAC914" w:rsidR="00AD64AA" w:rsidRPr="00744328" w:rsidRDefault="009C44B3"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Pretendo </w:t>
            </w:r>
            <w:r w:rsidRPr="00744328">
              <w:rPr>
                <w:rFonts w:asciiTheme="majorHAnsi" w:hAnsiTheme="majorHAnsi" w:cstheme="majorHAnsi"/>
                <w:b/>
                <w:lang w:val="pt-PT"/>
              </w:rPr>
              <w:t>medir os níveis de radão</w:t>
            </w:r>
            <w:r w:rsidRPr="00744328">
              <w:rPr>
                <w:rFonts w:asciiTheme="majorHAnsi" w:hAnsiTheme="majorHAnsi" w:cstheme="majorHAnsi"/>
                <w:lang w:val="pt-PT"/>
              </w:rPr>
              <w:t xml:space="preserve"> na minha habitação como precaução. </w:t>
            </w:r>
            <w:r w:rsidR="00AD64AA" w:rsidRPr="00744328">
              <w:rPr>
                <w:rFonts w:asciiTheme="majorHAnsi" w:hAnsiTheme="majorHAnsi" w:cstheme="majorHAnsi"/>
                <w:lang w:val="pt-PT"/>
              </w:rPr>
              <w:t xml:space="preserve"> </w:t>
            </w:r>
          </w:p>
        </w:tc>
        <w:tc>
          <w:tcPr>
            <w:tcW w:w="1070" w:type="pct"/>
            <w:vMerge/>
            <w:tcBorders>
              <w:top w:val="single" w:sz="24" w:space="0" w:color="FFFFFF"/>
              <w:left w:val="single" w:sz="8" w:space="0" w:color="FFFFFF"/>
              <w:bottom w:val="single" w:sz="8" w:space="0" w:color="FFFFFF"/>
              <w:right w:val="single" w:sz="8" w:space="0" w:color="FFFFFF"/>
            </w:tcBorders>
            <w:vAlign w:val="center"/>
            <w:hideMark/>
          </w:tcPr>
          <w:p w14:paraId="4B5EEC95" w14:textId="77777777" w:rsidR="00AD64AA" w:rsidRPr="00744328" w:rsidRDefault="00AD64AA" w:rsidP="00744328">
            <w:pPr>
              <w:spacing w:after="0"/>
              <w:jc w:val="left"/>
              <w:rPr>
                <w:rFonts w:asciiTheme="majorHAnsi" w:hAnsiTheme="majorHAnsi" w:cstheme="majorHAnsi"/>
                <w:lang w:val="pt-PT"/>
              </w:rPr>
            </w:pPr>
          </w:p>
        </w:tc>
      </w:tr>
      <w:tr w:rsidR="00AD64AA" w:rsidRPr="00FB327F" w14:paraId="528F4BC3" w14:textId="77777777" w:rsidTr="003A484A">
        <w:trPr>
          <w:trHeight w:val="259"/>
        </w:trPr>
        <w:tc>
          <w:tcPr>
            <w:tcW w:w="565" w:type="pct"/>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07CEE539" w14:textId="77777777" w:rsidR="00AD64AA" w:rsidRPr="00744328" w:rsidRDefault="00AD64AA"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RA6</w:t>
            </w:r>
          </w:p>
        </w:tc>
        <w:tc>
          <w:tcPr>
            <w:tcW w:w="3365" w:type="pct"/>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bottom"/>
            <w:hideMark/>
          </w:tcPr>
          <w:p w14:paraId="5AE0CA73" w14:textId="77777777" w:rsidR="003D653A" w:rsidRPr="00744328" w:rsidRDefault="00AD64AA" w:rsidP="00744328">
            <w:pPr>
              <w:spacing w:after="0"/>
              <w:jc w:val="left"/>
              <w:rPr>
                <w:rFonts w:asciiTheme="majorHAnsi" w:hAnsiTheme="majorHAnsi" w:cstheme="majorHAnsi"/>
                <w:lang w:val="pt-PT"/>
              </w:rPr>
            </w:pPr>
            <w:r w:rsidRPr="00744328">
              <w:rPr>
                <w:rFonts w:asciiTheme="majorHAnsi" w:hAnsiTheme="majorHAnsi" w:cstheme="majorHAnsi"/>
                <w:lang w:val="pt-PT"/>
              </w:rPr>
              <w:t>(</w:t>
            </w:r>
            <w:r w:rsidRPr="00744328">
              <w:rPr>
                <w:rFonts w:asciiTheme="majorHAnsi" w:hAnsiTheme="majorHAnsi" w:cstheme="majorHAnsi"/>
                <w:color w:val="FF0000"/>
                <w:lang w:val="pt-PT"/>
              </w:rPr>
              <w:t xml:space="preserve">IF RA2.4 = 3 </w:t>
            </w:r>
            <w:proofErr w:type="spellStart"/>
            <w:r w:rsidRPr="00744328">
              <w:rPr>
                <w:rFonts w:asciiTheme="majorHAnsi" w:hAnsiTheme="majorHAnsi" w:cstheme="majorHAnsi"/>
                <w:color w:val="FF0000"/>
                <w:lang w:val="pt-PT"/>
              </w:rPr>
              <w:t>or</w:t>
            </w:r>
            <w:proofErr w:type="spellEnd"/>
            <w:r w:rsidRPr="00744328">
              <w:rPr>
                <w:rFonts w:asciiTheme="majorHAnsi" w:hAnsiTheme="majorHAnsi" w:cstheme="majorHAnsi"/>
                <w:color w:val="FF0000"/>
                <w:lang w:val="pt-PT"/>
              </w:rPr>
              <w:t xml:space="preserve"> 9</w:t>
            </w:r>
            <w:r w:rsidRPr="00744328">
              <w:rPr>
                <w:rFonts w:asciiTheme="majorHAnsi" w:hAnsiTheme="majorHAnsi" w:cstheme="majorHAnsi"/>
                <w:lang w:val="pt-PT"/>
              </w:rPr>
              <w:t>)</w:t>
            </w:r>
            <w:r w:rsidR="009C44B3" w:rsidRPr="00744328">
              <w:rPr>
                <w:rFonts w:asciiTheme="majorHAnsi" w:hAnsiTheme="majorHAnsi" w:cstheme="majorHAnsi"/>
                <w:lang w:val="pt-PT"/>
              </w:rPr>
              <w:t xml:space="preserve"> </w:t>
            </w:r>
          </w:p>
          <w:p w14:paraId="273C734E" w14:textId="7CC37165" w:rsidR="00AD64AA" w:rsidRPr="00744328" w:rsidRDefault="009C44B3" w:rsidP="00744328">
            <w:pPr>
              <w:spacing w:after="0"/>
              <w:jc w:val="left"/>
              <w:rPr>
                <w:rFonts w:asciiTheme="majorHAnsi" w:hAnsiTheme="majorHAnsi" w:cstheme="majorHAnsi"/>
                <w:lang w:val="pt-PT"/>
              </w:rPr>
            </w:pPr>
            <w:r w:rsidRPr="00744328">
              <w:rPr>
                <w:rFonts w:asciiTheme="majorHAnsi" w:hAnsiTheme="majorHAnsi" w:cstheme="majorHAnsi"/>
                <w:lang w:val="pt-PT"/>
              </w:rPr>
              <w:t>Pretendo implementar medidas de remediação na minha habitação se for recomendado.</w:t>
            </w:r>
            <w:r w:rsidR="00AD64AA" w:rsidRPr="00744328">
              <w:rPr>
                <w:rFonts w:asciiTheme="majorHAnsi" w:hAnsiTheme="majorHAnsi" w:cstheme="majorHAnsi"/>
                <w:lang w:val="pt-PT"/>
              </w:rPr>
              <w:t xml:space="preserve">   </w:t>
            </w:r>
          </w:p>
        </w:tc>
        <w:tc>
          <w:tcPr>
            <w:tcW w:w="1070" w:type="pct"/>
            <w:vMerge/>
            <w:tcBorders>
              <w:top w:val="single" w:sz="24" w:space="0" w:color="FFFFFF"/>
              <w:left w:val="single" w:sz="8" w:space="0" w:color="FFFFFF"/>
              <w:bottom w:val="single" w:sz="8" w:space="0" w:color="FFFFFF"/>
              <w:right w:val="single" w:sz="8" w:space="0" w:color="FFFFFF"/>
            </w:tcBorders>
            <w:vAlign w:val="center"/>
            <w:hideMark/>
          </w:tcPr>
          <w:p w14:paraId="552048A2" w14:textId="77777777" w:rsidR="00AD64AA" w:rsidRPr="00744328" w:rsidRDefault="00AD64AA" w:rsidP="00744328">
            <w:pPr>
              <w:spacing w:after="0"/>
              <w:jc w:val="left"/>
              <w:rPr>
                <w:rFonts w:asciiTheme="majorHAnsi" w:hAnsiTheme="majorHAnsi" w:cstheme="majorHAnsi"/>
                <w:lang w:val="pt-PT"/>
              </w:rPr>
            </w:pPr>
          </w:p>
        </w:tc>
      </w:tr>
      <w:tr w:rsidR="00AD64AA" w:rsidRPr="00FB327F" w14:paraId="43F05C55" w14:textId="77777777" w:rsidTr="003A484A">
        <w:trPr>
          <w:trHeight w:val="68"/>
        </w:trPr>
        <w:tc>
          <w:tcPr>
            <w:tcW w:w="565" w:type="pct"/>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tcPr>
          <w:p w14:paraId="5E5A5AAB" w14:textId="5F189730" w:rsidR="00AD64AA" w:rsidRPr="00744328" w:rsidRDefault="00F974AB" w:rsidP="00744328">
            <w:pPr>
              <w:spacing w:after="0"/>
              <w:jc w:val="left"/>
              <w:rPr>
                <w:rFonts w:asciiTheme="majorHAnsi" w:hAnsiTheme="majorHAnsi" w:cstheme="majorHAnsi"/>
                <w:b/>
                <w:lang w:val="en-US"/>
              </w:rPr>
            </w:pPr>
            <w:r w:rsidRPr="00744328">
              <w:rPr>
                <w:rFonts w:asciiTheme="majorHAnsi" w:hAnsiTheme="majorHAnsi" w:cstheme="majorHAnsi"/>
                <w:b/>
                <w:lang w:val="en-US"/>
              </w:rPr>
              <w:t>RA8</w:t>
            </w:r>
          </w:p>
        </w:tc>
        <w:tc>
          <w:tcPr>
            <w:tcW w:w="3365" w:type="pct"/>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center"/>
          </w:tcPr>
          <w:p w14:paraId="0D7A67BD" w14:textId="10CDF3BF" w:rsidR="003D653A" w:rsidRPr="003A484A" w:rsidRDefault="00F974AB" w:rsidP="00744328">
            <w:pPr>
              <w:spacing w:after="0"/>
              <w:jc w:val="left"/>
              <w:rPr>
                <w:rFonts w:asciiTheme="majorHAnsi" w:hAnsiTheme="majorHAnsi" w:cstheme="majorHAnsi"/>
                <w:lang w:val="pt-PT"/>
              </w:rPr>
            </w:pPr>
            <w:r w:rsidRPr="003A484A">
              <w:rPr>
                <w:rFonts w:asciiTheme="majorHAnsi" w:hAnsiTheme="majorHAnsi" w:cstheme="majorHAnsi"/>
                <w:lang w:val="pt-PT"/>
              </w:rPr>
              <w:t>(</w:t>
            </w:r>
            <w:r w:rsidRPr="003A484A">
              <w:rPr>
                <w:rFonts w:asciiTheme="majorHAnsi" w:hAnsiTheme="majorHAnsi" w:cstheme="majorHAnsi"/>
                <w:color w:val="FF0000"/>
                <w:lang w:val="pt-PT"/>
              </w:rPr>
              <w:t xml:space="preserve">IF RA2.4 = 3 </w:t>
            </w:r>
            <w:proofErr w:type="spellStart"/>
            <w:r w:rsidRPr="003A484A">
              <w:rPr>
                <w:rFonts w:asciiTheme="majorHAnsi" w:hAnsiTheme="majorHAnsi" w:cstheme="majorHAnsi"/>
                <w:color w:val="FF0000"/>
                <w:lang w:val="pt-PT"/>
              </w:rPr>
              <w:t>or</w:t>
            </w:r>
            <w:proofErr w:type="spellEnd"/>
            <w:r w:rsidRPr="003A484A">
              <w:rPr>
                <w:rFonts w:asciiTheme="majorHAnsi" w:hAnsiTheme="majorHAnsi" w:cstheme="majorHAnsi"/>
                <w:color w:val="FF0000"/>
                <w:lang w:val="pt-PT"/>
              </w:rPr>
              <w:t xml:space="preserve"> 9 = </w:t>
            </w:r>
            <w:r w:rsidR="003A484A" w:rsidRPr="003A484A">
              <w:rPr>
                <w:rFonts w:asciiTheme="majorHAnsi" w:hAnsiTheme="majorHAnsi" w:cstheme="majorHAnsi"/>
                <w:color w:val="FF0000"/>
                <w:lang w:val="pt-PT"/>
              </w:rPr>
              <w:t>mostrar apenas a quem ainda não remediou</w:t>
            </w:r>
            <w:r w:rsidRPr="003A484A">
              <w:rPr>
                <w:rFonts w:asciiTheme="majorHAnsi" w:hAnsiTheme="majorHAnsi" w:cstheme="majorHAnsi"/>
                <w:lang w:val="pt-PT"/>
              </w:rPr>
              <w:t xml:space="preserve">) </w:t>
            </w:r>
          </w:p>
          <w:p w14:paraId="4B55425D" w14:textId="5641D80D" w:rsidR="00AD64AA" w:rsidRPr="00744328" w:rsidRDefault="0074794A"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Irei fazer o necessário para remover o radão </w:t>
            </w:r>
            <w:r w:rsidR="003A484A">
              <w:rPr>
                <w:rFonts w:asciiTheme="majorHAnsi" w:hAnsiTheme="majorHAnsi" w:cstheme="majorHAnsi"/>
                <w:lang w:val="pt-PT"/>
              </w:rPr>
              <w:t xml:space="preserve">na minha habitação </w:t>
            </w:r>
            <w:r w:rsidRPr="00744328">
              <w:rPr>
                <w:rFonts w:asciiTheme="majorHAnsi" w:hAnsiTheme="majorHAnsi" w:cstheme="majorHAnsi"/>
                <w:lang w:val="pt-PT"/>
              </w:rPr>
              <w:t>se for aconselhado a isso.</w:t>
            </w:r>
          </w:p>
        </w:tc>
        <w:tc>
          <w:tcPr>
            <w:tcW w:w="1070" w:type="pct"/>
            <w:vMerge/>
            <w:tcBorders>
              <w:top w:val="single" w:sz="24" w:space="0" w:color="FFFFFF"/>
              <w:left w:val="single" w:sz="8" w:space="0" w:color="FFFFFF"/>
              <w:bottom w:val="single" w:sz="8" w:space="0" w:color="FFFFFF"/>
              <w:right w:val="single" w:sz="8" w:space="0" w:color="FFFFFF"/>
            </w:tcBorders>
            <w:vAlign w:val="center"/>
            <w:hideMark/>
          </w:tcPr>
          <w:p w14:paraId="20DFC75F" w14:textId="77777777" w:rsidR="00AD64AA" w:rsidRPr="00744328" w:rsidRDefault="00AD64AA" w:rsidP="00744328">
            <w:pPr>
              <w:spacing w:after="0"/>
              <w:jc w:val="left"/>
              <w:rPr>
                <w:rFonts w:asciiTheme="majorHAnsi" w:hAnsiTheme="majorHAnsi" w:cstheme="majorHAnsi"/>
                <w:lang w:val="pt-PT"/>
              </w:rPr>
            </w:pPr>
          </w:p>
        </w:tc>
      </w:tr>
    </w:tbl>
    <w:p w14:paraId="7712F407" w14:textId="77777777" w:rsidR="00AD64AA" w:rsidRPr="00744328" w:rsidRDefault="00AD64AA" w:rsidP="00744328">
      <w:pPr>
        <w:spacing w:after="0"/>
        <w:jc w:val="left"/>
        <w:rPr>
          <w:rFonts w:asciiTheme="majorHAnsi" w:hAnsiTheme="majorHAnsi" w:cstheme="majorHAnsi"/>
          <w:lang w:val="pt-PT"/>
        </w:rPr>
      </w:pPr>
    </w:p>
    <w:p w14:paraId="1BA84C78" w14:textId="77777777" w:rsidR="00FF4759" w:rsidRPr="00FF4759" w:rsidRDefault="00FF4759" w:rsidP="00FF4759">
      <w:pPr>
        <w:rPr>
          <w:color w:val="4472C4" w:themeColor="accent5"/>
          <w:lang w:val="en-US"/>
        </w:rPr>
      </w:pPr>
      <w:r w:rsidRPr="00FF4759">
        <w:rPr>
          <w:b/>
          <w:bCs/>
          <w:i/>
          <w:iCs/>
          <w:color w:val="4472C4" w:themeColor="accent5"/>
        </w:rPr>
        <w:t xml:space="preserve">When we look at radon, can you tell us if you know the following actors? If so, can you tell us if you think they are telling the truth about radon risks and are technically competent with regard to radon mitigation? </w:t>
      </w:r>
    </w:p>
    <w:p w14:paraId="228A5D81" w14:textId="77777777" w:rsidR="00FF4759" w:rsidRPr="00FF4759" w:rsidRDefault="00FF4759" w:rsidP="00FF4759">
      <w:pPr>
        <w:rPr>
          <w:color w:val="4472C4" w:themeColor="accent5"/>
          <w:lang w:val="en-US"/>
        </w:rPr>
      </w:pPr>
      <w:r w:rsidRPr="00FF4759">
        <w:rPr>
          <w:b/>
          <w:bCs/>
          <w:color w:val="4472C4" w:themeColor="accent5"/>
          <w:lang w:val="en-US"/>
        </w:rPr>
        <w:t>Not knowing an actor is a filter for "telling the truth" and "being technically competent"</w:t>
      </w:r>
    </w:p>
    <w:p w14:paraId="3131E366" w14:textId="77777777" w:rsidR="00FF4759" w:rsidRPr="00FF4759" w:rsidRDefault="00FF4759" w:rsidP="00FF4759">
      <w:pPr>
        <w:rPr>
          <w:color w:val="4472C4" w:themeColor="accent5"/>
          <w:lang w:val="en-US"/>
        </w:rPr>
      </w:pPr>
      <w:r w:rsidRPr="00FF4759">
        <w:rPr>
          <w:b/>
          <w:bCs/>
          <w:color w:val="4472C4" w:themeColor="accent5"/>
          <w:lang w:val="en-US"/>
        </w:rPr>
        <w:t>"x" in first column = don't ask respondents if they know them</w:t>
      </w:r>
      <w:r w:rsidRPr="00FF4759">
        <w:rPr>
          <w:color w:val="4472C4" w:themeColor="accent5"/>
          <w:lang w:val="en-US"/>
        </w:rPr>
        <w:t xml:space="preserve"> RANDOMISE</w:t>
      </w:r>
    </w:p>
    <w:p w14:paraId="61ED891C" w14:textId="77777777" w:rsidR="00FF4759" w:rsidRPr="00FF4759" w:rsidRDefault="00FF4759" w:rsidP="00FF4759">
      <w:pPr>
        <w:rPr>
          <w:b/>
          <w:color w:val="4472C4" w:themeColor="accent5"/>
          <w:lang w:val="en-US"/>
        </w:rPr>
      </w:pPr>
      <w:r w:rsidRPr="00FF4759">
        <w:rPr>
          <w:b/>
          <w:color w:val="4472C4" w:themeColor="accent5"/>
          <w:lang w:val="en-US"/>
        </w:rPr>
        <w:t>Do you know…</w:t>
      </w:r>
    </w:p>
    <w:p w14:paraId="70B1D4D4" w14:textId="77777777" w:rsidR="00FF4759" w:rsidRPr="00FF4759" w:rsidRDefault="00FF4759" w:rsidP="00FF4759">
      <w:pPr>
        <w:rPr>
          <w:b/>
          <w:color w:val="4472C4" w:themeColor="accent5"/>
          <w:lang w:val="en-US"/>
        </w:rPr>
      </w:pPr>
      <w:r w:rsidRPr="00FF4759">
        <w:rPr>
          <w:b/>
          <w:color w:val="4472C4" w:themeColor="accent5"/>
          <w:lang w:val="en-US"/>
        </w:rPr>
        <w:t>Are they telling the truth…</w:t>
      </w:r>
    </w:p>
    <w:p w14:paraId="713ECB2A" w14:textId="77777777" w:rsidR="00FF4759" w:rsidRPr="00FF4759" w:rsidRDefault="00FF4759" w:rsidP="00FF4759">
      <w:pPr>
        <w:rPr>
          <w:color w:val="4472C4" w:themeColor="accent5"/>
          <w:lang w:val="en-US"/>
        </w:rPr>
      </w:pPr>
      <w:r w:rsidRPr="00FF4759">
        <w:rPr>
          <w:b/>
          <w:color w:val="4472C4" w:themeColor="accent5"/>
          <w:lang w:val="en-US"/>
        </w:rPr>
        <w:t>Are they technically competent….</w:t>
      </w:r>
    </w:p>
    <w:tbl>
      <w:tblPr>
        <w:tblW w:w="8354" w:type="dxa"/>
        <w:tblCellMar>
          <w:left w:w="0" w:type="dxa"/>
          <w:right w:w="0" w:type="dxa"/>
        </w:tblCellMar>
        <w:tblLook w:val="01E0" w:firstRow="1" w:lastRow="1" w:firstColumn="1" w:lastColumn="1" w:noHBand="0" w:noVBand="0"/>
      </w:tblPr>
      <w:tblGrid>
        <w:gridCol w:w="3524"/>
        <w:gridCol w:w="714"/>
        <w:gridCol w:w="806"/>
        <w:gridCol w:w="1201"/>
        <w:gridCol w:w="2109"/>
      </w:tblGrid>
      <w:tr w:rsidR="00FF4759" w:rsidRPr="00FF4759" w14:paraId="11BEB648" w14:textId="77777777" w:rsidTr="00FB327F">
        <w:trPr>
          <w:trHeight w:val="331"/>
        </w:trPr>
        <w:tc>
          <w:tcPr>
            <w:tcW w:w="3524"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tcPr>
          <w:p w14:paraId="260BA584" w14:textId="77777777" w:rsidR="00FF4759" w:rsidRPr="00FF4759" w:rsidRDefault="00FF4759" w:rsidP="00FB327F">
            <w:pPr>
              <w:rPr>
                <w:color w:val="4472C4" w:themeColor="accent5"/>
              </w:rPr>
            </w:pPr>
          </w:p>
        </w:tc>
        <w:tc>
          <w:tcPr>
            <w:tcW w:w="714"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tcPr>
          <w:p w14:paraId="27D96F81" w14:textId="77777777" w:rsidR="00FF4759" w:rsidRPr="00FF4759" w:rsidRDefault="00FF4759" w:rsidP="00FB327F">
            <w:pPr>
              <w:rPr>
                <w:i/>
                <w:iCs/>
                <w:color w:val="4472C4" w:themeColor="accent5"/>
              </w:rPr>
            </w:pPr>
            <w:r w:rsidRPr="00FF4759">
              <w:rPr>
                <w:i/>
                <w:iCs/>
                <w:color w:val="4472C4" w:themeColor="accent5"/>
              </w:rPr>
              <w:t>NSTK</w:t>
            </w:r>
          </w:p>
          <w:p w14:paraId="5B976454" w14:textId="77777777" w:rsidR="00FF4759" w:rsidRPr="00FF4759" w:rsidRDefault="00FF4759" w:rsidP="00FB327F">
            <w:pPr>
              <w:rPr>
                <w:color w:val="4472C4" w:themeColor="accent5"/>
                <w:lang w:val="en-US"/>
              </w:rPr>
            </w:pPr>
            <w:r w:rsidRPr="00FF4759">
              <w:rPr>
                <w:i/>
                <w:iCs/>
                <w:color w:val="4472C4" w:themeColor="accent5"/>
              </w:rPr>
              <w:t>Know them</w:t>
            </w:r>
          </w:p>
        </w:tc>
        <w:tc>
          <w:tcPr>
            <w:tcW w:w="806"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tcPr>
          <w:p w14:paraId="59F0DAC2" w14:textId="77777777" w:rsidR="00FF4759" w:rsidRPr="00FF4759" w:rsidRDefault="00FF4759" w:rsidP="00FB327F">
            <w:pPr>
              <w:rPr>
                <w:color w:val="4472C4" w:themeColor="accent5"/>
                <w:lang w:val="en-US"/>
              </w:rPr>
            </w:pPr>
            <w:r w:rsidRPr="00FF4759">
              <w:rPr>
                <w:color w:val="4472C4" w:themeColor="accent5"/>
                <w:lang w:val="en-US"/>
              </w:rPr>
              <w:t>NST</w:t>
            </w:r>
          </w:p>
          <w:p w14:paraId="08052211" w14:textId="77777777" w:rsidR="00FF4759" w:rsidRPr="00FF4759" w:rsidRDefault="00FF4759" w:rsidP="00FB327F">
            <w:pPr>
              <w:rPr>
                <w:color w:val="4472C4" w:themeColor="accent5"/>
                <w:lang w:val="en-US"/>
              </w:rPr>
            </w:pPr>
            <w:r w:rsidRPr="00FF4759">
              <w:rPr>
                <w:i/>
                <w:iCs/>
                <w:color w:val="4472C4" w:themeColor="accent5"/>
              </w:rPr>
              <w:t>Telling truth</w:t>
            </w:r>
          </w:p>
        </w:tc>
        <w:tc>
          <w:tcPr>
            <w:tcW w:w="1201" w:type="dxa"/>
            <w:tcBorders>
              <w:top w:val="single" w:sz="8" w:space="0" w:color="FFFFFF"/>
              <w:left w:val="single" w:sz="8" w:space="0" w:color="FFFFFF"/>
              <w:bottom w:val="single" w:sz="24" w:space="0" w:color="FFFFFF"/>
              <w:right w:val="single" w:sz="24" w:space="0" w:color="FFFFFF"/>
            </w:tcBorders>
            <w:shd w:val="clear" w:color="auto" w:fill="97CDCC"/>
            <w:tcMar>
              <w:top w:w="15" w:type="dxa"/>
              <w:left w:w="108" w:type="dxa"/>
              <w:bottom w:w="0" w:type="dxa"/>
              <w:right w:w="108" w:type="dxa"/>
            </w:tcMar>
          </w:tcPr>
          <w:p w14:paraId="47F894A2" w14:textId="77777777" w:rsidR="00FF4759" w:rsidRPr="00FF4759" w:rsidRDefault="00FF4759" w:rsidP="00FB327F">
            <w:pPr>
              <w:rPr>
                <w:i/>
                <w:iCs/>
                <w:color w:val="4472C4" w:themeColor="accent5"/>
              </w:rPr>
            </w:pPr>
            <w:r w:rsidRPr="00FF4759">
              <w:rPr>
                <w:i/>
                <w:iCs/>
                <w:color w:val="4472C4" w:themeColor="accent5"/>
              </w:rPr>
              <w:t>NSC</w:t>
            </w:r>
          </w:p>
          <w:p w14:paraId="266AD602" w14:textId="77777777" w:rsidR="00FF4759" w:rsidRPr="00FF4759" w:rsidRDefault="00FF4759" w:rsidP="00FB327F">
            <w:pPr>
              <w:rPr>
                <w:color w:val="4472C4" w:themeColor="accent5"/>
                <w:lang w:val="en-US"/>
              </w:rPr>
            </w:pPr>
            <w:r w:rsidRPr="00FF4759">
              <w:rPr>
                <w:i/>
                <w:iCs/>
                <w:color w:val="4472C4" w:themeColor="accent5"/>
              </w:rPr>
              <w:t>Technically competent</w:t>
            </w:r>
          </w:p>
        </w:tc>
        <w:tc>
          <w:tcPr>
            <w:tcW w:w="2109" w:type="dxa"/>
            <w:tcBorders>
              <w:top w:val="single" w:sz="24" w:space="0" w:color="FFFFFF"/>
              <w:left w:val="single" w:sz="24" w:space="0" w:color="FFFFFF"/>
              <w:bottom w:val="single" w:sz="24" w:space="0" w:color="FFFFFF"/>
              <w:right w:val="single" w:sz="8" w:space="0" w:color="FFFFFF"/>
            </w:tcBorders>
            <w:shd w:val="clear" w:color="auto" w:fill="97CDCC"/>
            <w:tcMar>
              <w:top w:w="15" w:type="dxa"/>
              <w:left w:w="108" w:type="dxa"/>
              <w:bottom w:w="0" w:type="dxa"/>
              <w:right w:w="108" w:type="dxa"/>
            </w:tcMar>
          </w:tcPr>
          <w:p w14:paraId="6BA0C551" w14:textId="77777777" w:rsidR="00FF4759" w:rsidRPr="00FF4759" w:rsidRDefault="00FF4759" w:rsidP="00FB327F">
            <w:pPr>
              <w:rPr>
                <w:b/>
                <w:bCs/>
                <w:color w:val="4472C4" w:themeColor="accent5"/>
                <w:lang w:val="en-US"/>
              </w:rPr>
            </w:pPr>
          </w:p>
        </w:tc>
      </w:tr>
      <w:tr w:rsidR="00FF4759" w:rsidRPr="00FF4759" w14:paraId="4F5DC74E" w14:textId="77777777" w:rsidTr="00FB327F">
        <w:trPr>
          <w:trHeight w:val="331"/>
        </w:trPr>
        <w:tc>
          <w:tcPr>
            <w:tcW w:w="3524"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5C639363" w14:textId="77777777" w:rsidR="00FF4759" w:rsidRPr="00FF4759" w:rsidRDefault="00FF4759" w:rsidP="00FB327F">
            <w:pPr>
              <w:rPr>
                <w:color w:val="4472C4" w:themeColor="accent5"/>
                <w:lang w:val="en-US"/>
              </w:rPr>
            </w:pPr>
            <w:r w:rsidRPr="00FF4759">
              <w:rPr>
                <w:color w:val="4472C4" w:themeColor="accent5"/>
              </w:rPr>
              <w:t>1. Public health authorities</w:t>
            </w:r>
          </w:p>
        </w:tc>
        <w:tc>
          <w:tcPr>
            <w:tcW w:w="714"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731A35BF" w14:textId="77777777" w:rsidR="00FF4759" w:rsidRPr="00FF4759" w:rsidRDefault="00FF4759" w:rsidP="00FB327F">
            <w:pPr>
              <w:rPr>
                <w:color w:val="4472C4" w:themeColor="accent5"/>
                <w:lang w:val="en-US"/>
              </w:rPr>
            </w:pPr>
            <w:r w:rsidRPr="00FF4759">
              <w:rPr>
                <w:color w:val="4472C4" w:themeColor="accent5"/>
                <w:lang w:val="en-US"/>
              </w:rPr>
              <w:t>x</w:t>
            </w:r>
          </w:p>
        </w:tc>
        <w:tc>
          <w:tcPr>
            <w:tcW w:w="806"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4F8CD918" w14:textId="77777777" w:rsidR="00FF4759" w:rsidRPr="00FF4759" w:rsidRDefault="00FF4759" w:rsidP="00FB327F">
            <w:pPr>
              <w:rPr>
                <w:color w:val="4472C4" w:themeColor="accent5"/>
                <w:lang w:val="en-US"/>
              </w:rPr>
            </w:pPr>
            <w:r w:rsidRPr="00FF4759">
              <w:rPr>
                <w:color w:val="4472C4" w:themeColor="accent5"/>
                <w:lang w:val="en-US"/>
              </w:rPr>
              <w:t> </w:t>
            </w:r>
          </w:p>
        </w:tc>
        <w:tc>
          <w:tcPr>
            <w:tcW w:w="1201" w:type="dxa"/>
            <w:tcBorders>
              <w:top w:val="single" w:sz="8" w:space="0" w:color="FFFFFF"/>
              <w:left w:val="single" w:sz="8" w:space="0" w:color="FFFFFF"/>
              <w:bottom w:val="single" w:sz="24" w:space="0" w:color="FFFFFF"/>
              <w:right w:val="single" w:sz="24" w:space="0" w:color="FFFFFF"/>
            </w:tcBorders>
            <w:shd w:val="clear" w:color="auto" w:fill="97CDCC"/>
            <w:tcMar>
              <w:top w:w="15" w:type="dxa"/>
              <w:left w:w="108" w:type="dxa"/>
              <w:bottom w:w="0" w:type="dxa"/>
              <w:right w:w="108" w:type="dxa"/>
            </w:tcMar>
            <w:hideMark/>
          </w:tcPr>
          <w:p w14:paraId="69715F88" w14:textId="77777777" w:rsidR="00FF4759" w:rsidRPr="00FF4759" w:rsidRDefault="00FF4759" w:rsidP="00FB327F">
            <w:pPr>
              <w:rPr>
                <w:color w:val="4472C4" w:themeColor="accent5"/>
                <w:lang w:val="en-US"/>
              </w:rPr>
            </w:pPr>
            <w:r w:rsidRPr="00FF4759">
              <w:rPr>
                <w:color w:val="4472C4" w:themeColor="accent5"/>
                <w:lang w:val="en-US"/>
              </w:rPr>
              <w:t> </w:t>
            </w:r>
          </w:p>
        </w:tc>
        <w:tc>
          <w:tcPr>
            <w:tcW w:w="2109" w:type="dxa"/>
            <w:vMerge w:val="restart"/>
            <w:tcBorders>
              <w:top w:val="single" w:sz="24" w:space="0" w:color="FFFFFF"/>
              <w:left w:val="single" w:sz="24" w:space="0" w:color="FFFFFF"/>
              <w:right w:val="single" w:sz="8" w:space="0" w:color="FFFFFF"/>
            </w:tcBorders>
            <w:shd w:val="clear" w:color="auto" w:fill="97CDCC"/>
            <w:tcMar>
              <w:top w:w="15" w:type="dxa"/>
              <w:left w:w="108" w:type="dxa"/>
              <w:bottom w:w="0" w:type="dxa"/>
              <w:right w:w="108" w:type="dxa"/>
            </w:tcMar>
            <w:hideMark/>
          </w:tcPr>
          <w:p w14:paraId="3D6AE13D" w14:textId="77777777" w:rsidR="00FF4759" w:rsidRPr="00FF4759" w:rsidRDefault="00FF4759" w:rsidP="00FB327F">
            <w:pPr>
              <w:rPr>
                <w:color w:val="4472C4" w:themeColor="accent5"/>
                <w:lang w:val="en-US"/>
              </w:rPr>
            </w:pPr>
            <w:r w:rsidRPr="00FF4759">
              <w:rPr>
                <w:b/>
                <w:bCs/>
                <w:color w:val="4472C4" w:themeColor="accent5"/>
                <w:lang w:val="en-US"/>
              </w:rPr>
              <w:t>Knowledge:</w:t>
            </w:r>
          </w:p>
          <w:p w14:paraId="484FAC2A" w14:textId="77777777" w:rsidR="00FF4759" w:rsidRPr="00FF4759" w:rsidRDefault="00FF4759" w:rsidP="00FB327F">
            <w:pPr>
              <w:rPr>
                <w:color w:val="4472C4" w:themeColor="accent5"/>
                <w:lang w:val="en-US"/>
              </w:rPr>
            </w:pPr>
            <w:r w:rsidRPr="00FF4759">
              <w:rPr>
                <w:color w:val="4472C4" w:themeColor="accent5"/>
                <w:lang w:val="en-US"/>
              </w:rPr>
              <w:t>1. Yes</w:t>
            </w:r>
          </w:p>
          <w:p w14:paraId="338C9A48" w14:textId="77777777" w:rsidR="00FF4759" w:rsidRPr="00FF4759" w:rsidRDefault="00FF4759" w:rsidP="00FB327F">
            <w:pPr>
              <w:rPr>
                <w:color w:val="4472C4" w:themeColor="accent5"/>
                <w:lang w:val="en-US"/>
              </w:rPr>
            </w:pPr>
            <w:r w:rsidRPr="00FF4759">
              <w:rPr>
                <w:color w:val="4472C4" w:themeColor="accent5"/>
                <w:lang w:val="en-US"/>
              </w:rPr>
              <w:t>2. No</w:t>
            </w:r>
          </w:p>
          <w:p w14:paraId="34077986" w14:textId="77777777" w:rsidR="00FF4759" w:rsidRPr="00FF4759" w:rsidRDefault="00FF4759" w:rsidP="00FB327F">
            <w:pPr>
              <w:rPr>
                <w:color w:val="4472C4" w:themeColor="accent5"/>
                <w:lang w:val="en-US"/>
              </w:rPr>
            </w:pPr>
            <w:r w:rsidRPr="00FF4759">
              <w:rPr>
                <w:b/>
                <w:bCs/>
                <w:color w:val="4472C4" w:themeColor="accent5"/>
                <w:lang w:val="en-US"/>
              </w:rPr>
              <w:t>Truth &amp; competence:</w:t>
            </w:r>
          </w:p>
          <w:p w14:paraId="1DCDDA74" w14:textId="77777777" w:rsidR="00FF4759" w:rsidRPr="00FF4759" w:rsidRDefault="00FF4759" w:rsidP="00FB327F">
            <w:pPr>
              <w:rPr>
                <w:color w:val="4472C4" w:themeColor="accent5"/>
                <w:lang w:val="en-US"/>
              </w:rPr>
            </w:pPr>
            <w:r w:rsidRPr="00FF4759">
              <w:rPr>
                <w:color w:val="4472C4" w:themeColor="accent5"/>
                <w:lang w:val="en-US"/>
              </w:rPr>
              <w:t xml:space="preserve">1. Strongly disagree  </w:t>
            </w:r>
          </w:p>
          <w:p w14:paraId="7D4266A2" w14:textId="77777777" w:rsidR="00FF4759" w:rsidRPr="00FF4759" w:rsidRDefault="00FF4759" w:rsidP="00FB327F">
            <w:pPr>
              <w:rPr>
                <w:color w:val="4472C4" w:themeColor="accent5"/>
                <w:lang w:val="en-US"/>
              </w:rPr>
            </w:pPr>
            <w:r w:rsidRPr="00FF4759">
              <w:rPr>
                <w:color w:val="4472C4" w:themeColor="accent5"/>
                <w:lang w:val="en-US"/>
              </w:rPr>
              <w:t xml:space="preserve">2. Disagree  </w:t>
            </w:r>
          </w:p>
          <w:p w14:paraId="77685487" w14:textId="77777777" w:rsidR="00FF4759" w:rsidRPr="00FF4759" w:rsidRDefault="00FF4759" w:rsidP="00FB327F">
            <w:pPr>
              <w:rPr>
                <w:color w:val="4472C4" w:themeColor="accent5"/>
                <w:lang w:val="en-US"/>
              </w:rPr>
            </w:pPr>
            <w:r w:rsidRPr="00FF4759">
              <w:rPr>
                <w:color w:val="4472C4" w:themeColor="accent5"/>
                <w:lang w:val="en-US"/>
              </w:rPr>
              <w:t xml:space="preserve">3. Neither agree, nor disagree  </w:t>
            </w:r>
          </w:p>
          <w:p w14:paraId="787FACA9" w14:textId="77777777" w:rsidR="00FF4759" w:rsidRPr="00FF4759" w:rsidRDefault="00FF4759" w:rsidP="00FB327F">
            <w:pPr>
              <w:rPr>
                <w:color w:val="4472C4" w:themeColor="accent5"/>
                <w:lang w:val="en-US"/>
              </w:rPr>
            </w:pPr>
            <w:r w:rsidRPr="00FF4759">
              <w:rPr>
                <w:color w:val="4472C4" w:themeColor="accent5"/>
                <w:lang w:val="en-US"/>
              </w:rPr>
              <w:t xml:space="preserve">4. Agree  </w:t>
            </w:r>
          </w:p>
          <w:p w14:paraId="550FC5B5" w14:textId="77777777" w:rsidR="00FF4759" w:rsidRPr="00FF4759" w:rsidRDefault="00FF4759" w:rsidP="00FB327F">
            <w:pPr>
              <w:rPr>
                <w:color w:val="4472C4" w:themeColor="accent5"/>
                <w:lang w:val="en-US"/>
              </w:rPr>
            </w:pPr>
            <w:r w:rsidRPr="00FF4759">
              <w:rPr>
                <w:color w:val="4472C4" w:themeColor="accent5"/>
                <w:lang w:val="en-US"/>
              </w:rPr>
              <w:t>5. Strongly agree</w:t>
            </w:r>
          </w:p>
          <w:p w14:paraId="59208366" w14:textId="77777777" w:rsidR="00FF4759" w:rsidRPr="00FF4759" w:rsidRDefault="00FF4759" w:rsidP="00FB327F">
            <w:pPr>
              <w:rPr>
                <w:color w:val="4472C4" w:themeColor="accent5"/>
                <w:lang w:val="en-US"/>
              </w:rPr>
            </w:pPr>
            <w:r w:rsidRPr="00FF4759">
              <w:rPr>
                <w:color w:val="4472C4" w:themeColor="accent5"/>
                <w:lang w:val="en-US"/>
              </w:rPr>
              <w:t>9. I don't know/NA</w:t>
            </w:r>
          </w:p>
        </w:tc>
      </w:tr>
      <w:tr w:rsidR="00FF4759" w:rsidRPr="00FF4759" w14:paraId="327F9B55" w14:textId="77777777" w:rsidTr="00FB327F">
        <w:trPr>
          <w:trHeight w:val="994"/>
        </w:trPr>
        <w:tc>
          <w:tcPr>
            <w:tcW w:w="352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5BB3E0B6" w14:textId="77777777" w:rsidR="00FF4759" w:rsidRPr="00FF4759" w:rsidRDefault="00FF4759" w:rsidP="00FB327F">
            <w:pPr>
              <w:rPr>
                <w:color w:val="4472C4" w:themeColor="accent5"/>
                <w:lang w:val="en-US"/>
              </w:rPr>
            </w:pPr>
            <w:r w:rsidRPr="00FF4759">
              <w:rPr>
                <w:color w:val="4472C4" w:themeColor="accent5"/>
                <w:lang w:val="fr-BE"/>
              </w:rPr>
              <w:t xml:space="preserve">2. </w:t>
            </w:r>
            <w:proofErr w:type="spellStart"/>
            <w:r w:rsidRPr="00FF4759">
              <w:rPr>
                <w:color w:val="4472C4" w:themeColor="accent5"/>
                <w:lang w:val="fr-BE"/>
              </w:rPr>
              <w:t>Environmental</w:t>
            </w:r>
            <w:proofErr w:type="spellEnd"/>
            <w:r w:rsidRPr="00FF4759">
              <w:rPr>
                <w:color w:val="4472C4" w:themeColor="accent5"/>
                <w:lang w:val="fr-BE"/>
              </w:rPr>
              <w:t xml:space="preserve"> organisations </w:t>
            </w:r>
            <w:proofErr w:type="spellStart"/>
            <w:r w:rsidRPr="00FF4759">
              <w:rPr>
                <w:color w:val="4472C4" w:themeColor="accent5"/>
                <w:lang w:val="fr-BE"/>
              </w:rPr>
              <w:t>such</w:t>
            </w:r>
            <w:proofErr w:type="spellEnd"/>
            <w:r w:rsidRPr="00FF4759">
              <w:rPr>
                <w:color w:val="4472C4" w:themeColor="accent5"/>
                <w:lang w:val="fr-BE"/>
              </w:rPr>
              <w:t xml:space="preserve"> as </w:t>
            </w:r>
            <w:r w:rsidRPr="00FF4759">
              <w:rPr>
                <w:color w:val="4472C4" w:themeColor="accent5"/>
                <w:highlight w:val="yellow"/>
                <w:lang w:val="fr-BE"/>
              </w:rPr>
              <w:t>Inter- Environnement Wallonie (FR)</w:t>
            </w:r>
          </w:p>
        </w:tc>
        <w:tc>
          <w:tcPr>
            <w:tcW w:w="714"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1EC09D1B" w14:textId="77777777" w:rsidR="00FF4759" w:rsidRPr="00FF4759" w:rsidRDefault="00FF4759" w:rsidP="00FB327F">
            <w:pPr>
              <w:rPr>
                <w:color w:val="4472C4" w:themeColor="accent5"/>
                <w:lang w:val="en-US"/>
              </w:rPr>
            </w:pPr>
            <w:r w:rsidRPr="00FF4759">
              <w:rPr>
                <w:color w:val="4472C4" w:themeColor="accent5"/>
                <w:lang w:val="fr-BE"/>
              </w:rPr>
              <w:t> </w:t>
            </w:r>
          </w:p>
        </w:tc>
        <w:tc>
          <w:tcPr>
            <w:tcW w:w="806"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5E57D95E" w14:textId="77777777" w:rsidR="00FF4759" w:rsidRPr="00FF4759" w:rsidRDefault="00FF4759" w:rsidP="00FB327F">
            <w:pPr>
              <w:rPr>
                <w:color w:val="4472C4" w:themeColor="accent5"/>
                <w:lang w:val="en-US"/>
              </w:rPr>
            </w:pPr>
            <w:r w:rsidRPr="00FF4759">
              <w:rPr>
                <w:color w:val="4472C4" w:themeColor="accent5"/>
                <w:lang w:val="fr-BE"/>
              </w:rPr>
              <w:t> </w:t>
            </w:r>
          </w:p>
        </w:tc>
        <w:tc>
          <w:tcPr>
            <w:tcW w:w="1201"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6B3ACCB4" w14:textId="77777777" w:rsidR="00FF4759" w:rsidRPr="00FF4759" w:rsidRDefault="00FF4759" w:rsidP="00FB327F">
            <w:pPr>
              <w:rPr>
                <w:color w:val="4472C4" w:themeColor="accent5"/>
                <w:lang w:val="en-US"/>
              </w:rPr>
            </w:pPr>
            <w:r w:rsidRPr="00FF4759">
              <w:rPr>
                <w:color w:val="4472C4" w:themeColor="accent5"/>
                <w:lang w:val="fr-BE"/>
              </w:rPr>
              <w:t> </w:t>
            </w:r>
          </w:p>
        </w:tc>
        <w:tc>
          <w:tcPr>
            <w:tcW w:w="2109" w:type="dxa"/>
            <w:vMerge/>
            <w:tcBorders>
              <w:left w:val="single" w:sz="24" w:space="0" w:color="FFFFFF"/>
              <w:right w:val="single" w:sz="8" w:space="0" w:color="FFFFFF"/>
            </w:tcBorders>
            <w:vAlign w:val="center"/>
            <w:hideMark/>
          </w:tcPr>
          <w:p w14:paraId="49CC0243" w14:textId="77777777" w:rsidR="00FF4759" w:rsidRPr="00FF4759" w:rsidRDefault="00FF4759" w:rsidP="00FB327F">
            <w:pPr>
              <w:rPr>
                <w:color w:val="4472C4" w:themeColor="accent5"/>
                <w:lang w:val="en-US"/>
              </w:rPr>
            </w:pPr>
          </w:p>
        </w:tc>
      </w:tr>
      <w:tr w:rsidR="00FF4759" w:rsidRPr="00FF4759" w14:paraId="5BA054DE" w14:textId="77777777" w:rsidTr="00FB327F">
        <w:trPr>
          <w:trHeight w:val="663"/>
        </w:trPr>
        <w:tc>
          <w:tcPr>
            <w:tcW w:w="352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476E14C" w14:textId="77777777" w:rsidR="00FF4759" w:rsidRPr="00FF4759" w:rsidRDefault="00FF4759" w:rsidP="00FB327F">
            <w:pPr>
              <w:rPr>
                <w:color w:val="4472C4" w:themeColor="accent5"/>
                <w:lang w:val="en-US"/>
              </w:rPr>
            </w:pPr>
            <w:r w:rsidRPr="00FF4759">
              <w:rPr>
                <w:color w:val="4472C4" w:themeColor="accent5"/>
              </w:rPr>
              <w:t xml:space="preserve">3. </w:t>
            </w:r>
            <w:r w:rsidRPr="00FF4759">
              <w:rPr>
                <w:color w:val="4472C4" w:themeColor="accent5"/>
                <w:highlight w:val="yellow"/>
              </w:rPr>
              <w:t>The Federal Agency for Nuclear Control (FANC)</w:t>
            </w:r>
          </w:p>
        </w:tc>
        <w:tc>
          <w:tcPr>
            <w:tcW w:w="714"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FADFD25" w14:textId="77777777" w:rsidR="00FF4759" w:rsidRPr="00FF4759" w:rsidRDefault="00FF4759" w:rsidP="00FB327F">
            <w:pPr>
              <w:rPr>
                <w:color w:val="4472C4" w:themeColor="accent5"/>
                <w:lang w:val="en-US"/>
              </w:rPr>
            </w:pPr>
            <w:r w:rsidRPr="00FF4759">
              <w:rPr>
                <w:color w:val="4472C4" w:themeColor="accent5"/>
                <w:lang w:val="en-US"/>
              </w:rPr>
              <w:t> </w:t>
            </w:r>
          </w:p>
        </w:tc>
        <w:tc>
          <w:tcPr>
            <w:tcW w:w="806"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10D55ACC" w14:textId="77777777" w:rsidR="00FF4759" w:rsidRPr="00FF4759" w:rsidRDefault="00FF4759" w:rsidP="00FB327F">
            <w:pPr>
              <w:rPr>
                <w:color w:val="4472C4" w:themeColor="accent5"/>
                <w:lang w:val="en-US"/>
              </w:rPr>
            </w:pPr>
            <w:r w:rsidRPr="00FF4759">
              <w:rPr>
                <w:color w:val="4472C4" w:themeColor="accent5"/>
                <w:lang w:val="en-US"/>
              </w:rPr>
              <w:t> </w:t>
            </w:r>
          </w:p>
        </w:tc>
        <w:tc>
          <w:tcPr>
            <w:tcW w:w="1201"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6408FC3B" w14:textId="77777777" w:rsidR="00FF4759" w:rsidRPr="00FF4759" w:rsidRDefault="00FF4759" w:rsidP="00FB327F">
            <w:pPr>
              <w:rPr>
                <w:color w:val="4472C4" w:themeColor="accent5"/>
                <w:lang w:val="en-US"/>
              </w:rPr>
            </w:pPr>
            <w:r w:rsidRPr="00FF4759">
              <w:rPr>
                <w:color w:val="4472C4" w:themeColor="accent5"/>
                <w:lang w:val="en-US"/>
              </w:rPr>
              <w:t> </w:t>
            </w:r>
          </w:p>
        </w:tc>
        <w:tc>
          <w:tcPr>
            <w:tcW w:w="2109" w:type="dxa"/>
            <w:vMerge/>
            <w:tcBorders>
              <w:left w:val="single" w:sz="24" w:space="0" w:color="FFFFFF"/>
              <w:right w:val="single" w:sz="8" w:space="0" w:color="FFFFFF"/>
            </w:tcBorders>
            <w:vAlign w:val="center"/>
            <w:hideMark/>
          </w:tcPr>
          <w:p w14:paraId="47C13F25" w14:textId="77777777" w:rsidR="00FF4759" w:rsidRPr="00FF4759" w:rsidRDefault="00FF4759" w:rsidP="00FB327F">
            <w:pPr>
              <w:rPr>
                <w:color w:val="4472C4" w:themeColor="accent5"/>
                <w:lang w:val="en-US"/>
              </w:rPr>
            </w:pPr>
          </w:p>
        </w:tc>
      </w:tr>
      <w:tr w:rsidR="00FF4759" w:rsidRPr="00FF4759" w14:paraId="0C3D911A" w14:textId="77777777" w:rsidTr="00FB327F">
        <w:trPr>
          <w:trHeight w:val="2395"/>
        </w:trPr>
        <w:tc>
          <w:tcPr>
            <w:tcW w:w="352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30E4AE1A" w14:textId="77777777" w:rsidR="00FF4759" w:rsidRPr="00FF4759" w:rsidRDefault="00FF4759" w:rsidP="00FB327F">
            <w:pPr>
              <w:rPr>
                <w:color w:val="4472C4" w:themeColor="accent5"/>
                <w:lang w:val="en-US"/>
              </w:rPr>
            </w:pPr>
            <w:r w:rsidRPr="00FF4759">
              <w:rPr>
                <w:color w:val="4472C4" w:themeColor="accent5"/>
              </w:rPr>
              <w:t>4. Medical doctors (family doctor, general practitioners …)</w:t>
            </w:r>
          </w:p>
        </w:tc>
        <w:tc>
          <w:tcPr>
            <w:tcW w:w="714"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4FF7F309" w14:textId="77777777" w:rsidR="00FF4759" w:rsidRPr="00FF4759" w:rsidRDefault="00FF4759" w:rsidP="00FB327F">
            <w:pPr>
              <w:rPr>
                <w:color w:val="4472C4" w:themeColor="accent5"/>
                <w:lang w:val="en-US"/>
              </w:rPr>
            </w:pPr>
            <w:r w:rsidRPr="00FF4759">
              <w:rPr>
                <w:color w:val="4472C4" w:themeColor="accent5"/>
                <w:lang w:val="en-US"/>
              </w:rPr>
              <w:t>x</w:t>
            </w:r>
          </w:p>
        </w:tc>
        <w:tc>
          <w:tcPr>
            <w:tcW w:w="806"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76338711" w14:textId="77777777" w:rsidR="00FF4759" w:rsidRPr="00FF4759" w:rsidRDefault="00FF4759" w:rsidP="00FB327F">
            <w:pPr>
              <w:rPr>
                <w:color w:val="4472C4" w:themeColor="accent5"/>
                <w:lang w:val="en-US"/>
              </w:rPr>
            </w:pPr>
            <w:r w:rsidRPr="00FF4759">
              <w:rPr>
                <w:color w:val="4472C4" w:themeColor="accent5"/>
                <w:lang w:val="en-US"/>
              </w:rPr>
              <w:t> </w:t>
            </w:r>
          </w:p>
        </w:tc>
        <w:tc>
          <w:tcPr>
            <w:tcW w:w="1201"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31D19F79" w14:textId="77777777" w:rsidR="00FF4759" w:rsidRPr="00FF4759" w:rsidRDefault="00FF4759" w:rsidP="00FB327F">
            <w:pPr>
              <w:rPr>
                <w:color w:val="4472C4" w:themeColor="accent5"/>
                <w:lang w:val="en-US"/>
              </w:rPr>
            </w:pPr>
            <w:r w:rsidRPr="00FF4759">
              <w:rPr>
                <w:color w:val="4472C4" w:themeColor="accent5"/>
                <w:lang w:val="en-US"/>
              </w:rPr>
              <w:t> </w:t>
            </w:r>
          </w:p>
        </w:tc>
        <w:tc>
          <w:tcPr>
            <w:tcW w:w="2109" w:type="dxa"/>
            <w:vMerge/>
            <w:tcBorders>
              <w:left w:val="single" w:sz="24" w:space="0" w:color="FFFFFF"/>
              <w:right w:val="single" w:sz="8" w:space="0" w:color="FFFFFF"/>
            </w:tcBorders>
            <w:vAlign w:val="center"/>
            <w:hideMark/>
          </w:tcPr>
          <w:p w14:paraId="51DFA804" w14:textId="77777777" w:rsidR="00FF4759" w:rsidRPr="00FF4759" w:rsidRDefault="00FF4759" w:rsidP="00FB327F">
            <w:pPr>
              <w:rPr>
                <w:color w:val="4472C4" w:themeColor="accent5"/>
                <w:lang w:val="en-US"/>
              </w:rPr>
            </w:pPr>
          </w:p>
        </w:tc>
      </w:tr>
      <w:tr w:rsidR="00FF4759" w:rsidRPr="00FF4759" w14:paraId="0C942F56" w14:textId="77777777" w:rsidTr="00FB327F">
        <w:trPr>
          <w:trHeight w:val="663"/>
        </w:trPr>
        <w:tc>
          <w:tcPr>
            <w:tcW w:w="352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30F43849" w14:textId="77777777" w:rsidR="00FF4759" w:rsidRPr="00FF4759" w:rsidRDefault="00FF4759" w:rsidP="00FB327F">
            <w:pPr>
              <w:rPr>
                <w:color w:val="4472C4" w:themeColor="accent5"/>
                <w:lang w:val="en-US"/>
              </w:rPr>
            </w:pPr>
            <w:r w:rsidRPr="00FF4759">
              <w:rPr>
                <w:color w:val="4472C4" w:themeColor="accent5"/>
              </w:rPr>
              <w:t>12. Companies measuring radioactivity</w:t>
            </w:r>
          </w:p>
        </w:tc>
        <w:tc>
          <w:tcPr>
            <w:tcW w:w="714"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242017F2" w14:textId="77777777" w:rsidR="00FF4759" w:rsidRPr="00FF4759" w:rsidRDefault="00FF4759" w:rsidP="00FB327F">
            <w:pPr>
              <w:rPr>
                <w:color w:val="4472C4" w:themeColor="accent5"/>
                <w:lang w:val="en-US"/>
              </w:rPr>
            </w:pPr>
            <w:r w:rsidRPr="00FF4759">
              <w:rPr>
                <w:color w:val="4472C4" w:themeColor="accent5"/>
                <w:lang w:val="en-US"/>
              </w:rPr>
              <w:t> </w:t>
            </w:r>
          </w:p>
        </w:tc>
        <w:tc>
          <w:tcPr>
            <w:tcW w:w="806"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7E436711" w14:textId="77777777" w:rsidR="00FF4759" w:rsidRPr="00FF4759" w:rsidRDefault="00FF4759" w:rsidP="00FB327F">
            <w:pPr>
              <w:rPr>
                <w:color w:val="4472C4" w:themeColor="accent5"/>
                <w:lang w:val="en-US"/>
              </w:rPr>
            </w:pPr>
            <w:r w:rsidRPr="00FF4759">
              <w:rPr>
                <w:color w:val="4472C4" w:themeColor="accent5"/>
                <w:lang w:val="en-US"/>
              </w:rPr>
              <w:t> </w:t>
            </w:r>
          </w:p>
        </w:tc>
        <w:tc>
          <w:tcPr>
            <w:tcW w:w="1201"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7AD5F44E" w14:textId="77777777" w:rsidR="00FF4759" w:rsidRPr="00FF4759" w:rsidRDefault="00FF4759" w:rsidP="00FB327F">
            <w:pPr>
              <w:rPr>
                <w:color w:val="4472C4" w:themeColor="accent5"/>
                <w:lang w:val="en-US"/>
              </w:rPr>
            </w:pPr>
            <w:r w:rsidRPr="00FF4759">
              <w:rPr>
                <w:color w:val="4472C4" w:themeColor="accent5"/>
                <w:lang w:val="en-US"/>
              </w:rPr>
              <w:t> </w:t>
            </w:r>
          </w:p>
        </w:tc>
        <w:tc>
          <w:tcPr>
            <w:tcW w:w="2109" w:type="dxa"/>
            <w:vMerge/>
            <w:tcBorders>
              <w:left w:val="single" w:sz="24" w:space="0" w:color="FFFFFF"/>
              <w:right w:val="single" w:sz="8" w:space="0" w:color="FFFFFF"/>
            </w:tcBorders>
            <w:vAlign w:val="center"/>
            <w:hideMark/>
          </w:tcPr>
          <w:p w14:paraId="7D0A3B5C" w14:textId="77777777" w:rsidR="00FF4759" w:rsidRPr="00FF4759" w:rsidRDefault="00FF4759" w:rsidP="00FB327F">
            <w:pPr>
              <w:rPr>
                <w:color w:val="4472C4" w:themeColor="accent5"/>
                <w:lang w:val="en-US"/>
              </w:rPr>
            </w:pPr>
          </w:p>
        </w:tc>
      </w:tr>
      <w:tr w:rsidR="00FF4759" w:rsidRPr="00FF4759" w14:paraId="69C7BF9F" w14:textId="77777777" w:rsidTr="00FB327F">
        <w:trPr>
          <w:trHeight w:val="663"/>
        </w:trPr>
        <w:tc>
          <w:tcPr>
            <w:tcW w:w="352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BE8B3E9" w14:textId="77777777" w:rsidR="00FF4759" w:rsidRPr="00FF4759" w:rsidRDefault="00FF4759" w:rsidP="00FB327F">
            <w:pPr>
              <w:rPr>
                <w:color w:val="4472C4" w:themeColor="accent5"/>
                <w:lang w:val="en-US"/>
              </w:rPr>
            </w:pPr>
            <w:r w:rsidRPr="00FF4759">
              <w:rPr>
                <w:color w:val="4472C4" w:themeColor="accent5"/>
                <w:lang w:val="fr-BE"/>
              </w:rPr>
              <w:lastRenderedPageBreak/>
              <w:t xml:space="preserve">13. </w:t>
            </w:r>
            <w:r w:rsidRPr="00FF4759">
              <w:rPr>
                <w:color w:val="4472C4" w:themeColor="accent5"/>
                <w:highlight w:val="yellow"/>
                <w:lang w:val="fr-BE"/>
              </w:rPr>
              <w:t>Les Services d'Analyse des Milieux Intérieurs (SAMI)</w:t>
            </w:r>
          </w:p>
        </w:tc>
        <w:tc>
          <w:tcPr>
            <w:tcW w:w="714"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194AB7EE" w14:textId="77777777" w:rsidR="00FF4759" w:rsidRPr="00FF4759" w:rsidRDefault="00FF4759" w:rsidP="00FB327F">
            <w:pPr>
              <w:rPr>
                <w:color w:val="4472C4" w:themeColor="accent5"/>
                <w:lang w:val="en-US"/>
              </w:rPr>
            </w:pPr>
            <w:r w:rsidRPr="00FF4759">
              <w:rPr>
                <w:color w:val="4472C4" w:themeColor="accent5"/>
                <w:lang w:val="fr-BE"/>
              </w:rPr>
              <w:t> </w:t>
            </w:r>
          </w:p>
        </w:tc>
        <w:tc>
          <w:tcPr>
            <w:tcW w:w="806"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627EE779" w14:textId="77777777" w:rsidR="00FF4759" w:rsidRPr="00FF4759" w:rsidRDefault="00FF4759" w:rsidP="00FB327F">
            <w:pPr>
              <w:rPr>
                <w:color w:val="4472C4" w:themeColor="accent5"/>
                <w:lang w:val="en-US"/>
              </w:rPr>
            </w:pPr>
            <w:r w:rsidRPr="00FF4759">
              <w:rPr>
                <w:color w:val="4472C4" w:themeColor="accent5"/>
                <w:lang w:val="fr-BE"/>
              </w:rPr>
              <w:t> </w:t>
            </w:r>
          </w:p>
        </w:tc>
        <w:tc>
          <w:tcPr>
            <w:tcW w:w="1201"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3982E7C5" w14:textId="77777777" w:rsidR="00FF4759" w:rsidRPr="00FF4759" w:rsidRDefault="00FF4759" w:rsidP="00FB327F">
            <w:pPr>
              <w:rPr>
                <w:color w:val="4472C4" w:themeColor="accent5"/>
                <w:lang w:val="en-US"/>
              </w:rPr>
            </w:pPr>
            <w:r w:rsidRPr="00FF4759">
              <w:rPr>
                <w:color w:val="4472C4" w:themeColor="accent5"/>
                <w:lang w:val="fr-BE"/>
              </w:rPr>
              <w:t> </w:t>
            </w:r>
          </w:p>
        </w:tc>
        <w:tc>
          <w:tcPr>
            <w:tcW w:w="2109" w:type="dxa"/>
            <w:vMerge/>
            <w:tcBorders>
              <w:left w:val="single" w:sz="24" w:space="0" w:color="FFFFFF"/>
              <w:right w:val="single" w:sz="8" w:space="0" w:color="FFFFFF"/>
            </w:tcBorders>
            <w:vAlign w:val="center"/>
            <w:hideMark/>
          </w:tcPr>
          <w:p w14:paraId="6E025019" w14:textId="77777777" w:rsidR="00FF4759" w:rsidRPr="00FF4759" w:rsidRDefault="00FF4759" w:rsidP="00FB327F">
            <w:pPr>
              <w:rPr>
                <w:color w:val="4472C4" w:themeColor="accent5"/>
                <w:lang w:val="en-US"/>
              </w:rPr>
            </w:pPr>
          </w:p>
        </w:tc>
      </w:tr>
      <w:tr w:rsidR="00FF4759" w:rsidRPr="00FF4759" w14:paraId="38D385AB" w14:textId="77777777" w:rsidTr="00FB327F">
        <w:trPr>
          <w:trHeight w:val="286"/>
        </w:trPr>
        <w:tc>
          <w:tcPr>
            <w:tcW w:w="3524"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2F0F305F" w14:textId="77777777" w:rsidR="00FF4759" w:rsidRPr="00FF4759" w:rsidRDefault="00FF4759" w:rsidP="00FB327F">
            <w:pPr>
              <w:rPr>
                <w:color w:val="4472C4" w:themeColor="accent5"/>
                <w:lang w:val="en-US"/>
              </w:rPr>
            </w:pPr>
            <w:r w:rsidRPr="00FF4759">
              <w:rPr>
                <w:color w:val="4472C4" w:themeColor="accent5"/>
                <w:lang w:val="en-US"/>
              </w:rPr>
              <w:t>14. Contractors for remediation</w:t>
            </w:r>
          </w:p>
        </w:tc>
        <w:tc>
          <w:tcPr>
            <w:tcW w:w="714" w:type="dxa"/>
            <w:tcBorders>
              <w:top w:val="single" w:sz="8" w:space="0" w:color="FFFFFF"/>
              <w:left w:val="single" w:sz="8" w:space="0" w:color="FFFFFF"/>
              <w:bottom w:val="single" w:sz="24" w:space="0" w:color="FFFFFF"/>
              <w:right w:val="single" w:sz="8" w:space="0" w:color="FFFFFF"/>
            </w:tcBorders>
            <w:shd w:val="clear" w:color="auto" w:fill="DDEDEC"/>
            <w:tcMar>
              <w:top w:w="15" w:type="dxa"/>
              <w:left w:w="108" w:type="dxa"/>
              <w:bottom w:w="0" w:type="dxa"/>
              <w:right w:w="108" w:type="dxa"/>
            </w:tcMar>
            <w:hideMark/>
          </w:tcPr>
          <w:p w14:paraId="74BF7EC8" w14:textId="77777777" w:rsidR="00FF4759" w:rsidRPr="00FF4759" w:rsidRDefault="00FF4759" w:rsidP="00FB327F">
            <w:pPr>
              <w:rPr>
                <w:color w:val="4472C4" w:themeColor="accent5"/>
                <w:lang w:val="en-US"/>
              </w:rPr>
            </w:pPr>
          </w:p>
        </w:tc>
        <w:tc>
          <w:tcPr>
            <w:tcW w:w="806" w:type="dxa"/>
            <w:tcBorders>
              <w:top w:val="single" w:sz="8" w:space="0" w:color="FFFFFF"/>
              <w:left w:val="single" w:sz="8" w:space="0" w:color="FFFFFF"/>
              <w:bottom w:val="single" w:sz="24" w:space="0" w:color="FFFFFF"/>
              <w:right w:val="single" w:sz="8" w:space="0" w:color="FFFFFF"/>
            </w:tcBorders>
            <w:shd w:val="clear" w:color="auto" w:fill="EFF6F6"/>
            <w:tcMar>
              <w:top w:w="15" w:type="dxa"/>
              <w:left w:w="108" w:type="dxa"/>
              <w:bottom w:w="0" w:type="dxa"/>
              <w:right w:w="108" w:type="dxa"/>
            </w:tcMar>
            <w:hideMark/>
          </w:tcPr>
          <w:p w14:paraId="716FA96D" w14:textId="77777777" w:rsidR="00FF4759" w:rsidRPr="00FF4759" w:rsidRDefault="00FF4759" w:rsidP="00FB327F">
            <w:pPr>
              <w:rPr>
                <w:color w:val="4472C4" w:themeColor="accent5"/>
                <w:lang w:val="en-US"/>
              </w:rPr>
            </w:pPr>
          </w:p>
        </w:tc>
        <w:tc>
          <w:tcPr>
            <w:tcW w:w="1201" w:type="dxa"/>
            <w:tcBorders>
              <w:top w:val="single" w:sz="8" w:space="0" w:color="FFFFFF"/>
              <w:left w:val="single" w:sz="8" w:space="0" w:color="FFFFFF"/>
              <w:bottom w:val="single" w:sz="24" w:space="0" w:color="FFFFFF"/>
              <w:right w:val="single" w:sz="24" w:space="0" w:color="FFFFFF"/>
            </w:tcBorders>
            <w:shd w:val="clear" w:color="auto" w:fill="DDEDEC"/>
            <w:tcMar>
              <w:top w:w="15" w:type="dxa"/>
              <w:left w:w="108" w:type="dxa"/>
              <w:bottom w:w="0" w:type="dxa"/>
              <w:right w:w="108" w:type="dxa"/>
            </w:tcMar>
            <w:hideMark/>
          </w:tcPr>
          <w:p w14:paraId="63C3B4A7" w14:textId="77777777" w:rsidR="00FF4759" w:rsidRPr="00FF4759" w:rsidRDefault="00FF4759" w:rsidP="00FB327F">
            <w:pPr>
              <w:rPr>
                <w:color w:val="4472C4" w:themeColor="accent5"/>
                <w:lang w:val="en-US"/>
              </w:rPr>
            </w:pPr>
          </w:p>
        </w:tc>
        <w:tc>
          <w:tcPr>
            <w:tcW w:w="2109" w:type="dxa"/>
            <w:vMerge/>
            <w:tcBorders>
              <w:left w:val="single" w:sz="24" w:space="0" w:color="FFFFFF"/>
              <w:right w:val="single" w:sz="8" w:space="0" w:color="FFFFFF"/>
            </w:tcBorders>
            <w:vAlign w:val="center"/>
            <w:hideMark/>
          </w:tcPr>
          <w:p w14:paraId="65F666D2" w14:textId="77777777" w:rsidR="00FF4759" w:rsidRPr="00FF4759" w:rsidRDefault="00FF4759" w:rsidP="00FB327F">
            <w:pPr>
              <w:rPr>
                <w:color w:val="4472C4" w:themeColor="accent5"/>
                <w:lang w:val="en-US"/>
              </w:rPr>
            </w:pPr>
          </w:p>
        </w:tc>
      </w:tr>
      <w:tr w:rsidR="00FF4759" w:rsidRPr="00FF4759" w14:paraId="135348DB" w14:textId="77777777" w:rsidTr="00FB327F">
        <w:trPr>
          <w:trHeight w:val="286"/>
        </w:trPr>
        <w:tc>
          <w:tcPr>
            <w:tcW w:w="3524" w:type="dxa"/>
            <w:tcBorders>
              <w:top w:val="single" w:sz="24"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25BBC2DF" w14:textId="77777777" w:rsidR="00FF4759" w:rsidRPr="00FF4759" w:rsidRDefault="00FF4759" w:rsidP="00FB327F">
            <w:pPr>
              <w:rPr>
                <w:color w:val="4472C4" w:themeColor="accent5"/>
                <w:lang w:val="en-US"/>
              </w:rPr>
            </w:pPr>
            <w:r w:rsidRPr="00FF4759">
              <w:rPr>
                <w:color w:val="4472C4" w:themeColor="accent5"/>
                <w:lang w:val="en-US"/>
              </w:rPr>
              <w:t xml:space="preserve">15. Scientists from (a particular research institute </w:t>
            </w:r>
            <w:r w:rsidRPr="00FF4759">
              <w:rPr>
                <w:color w:val="4472C4" w:themeColor="accent5"/>
                <w:highlight w:val="yellow"/>
                <w:lang w:val="en-US"/>
              </w:rPr>
              <w:t>e.g. SURO</w:t>
            </w:r>
            <w:r w:rsidRPr="00FF4759">
              <w:rPr>
                <w:color w:val="4472C4" w:themeColor="accent5"/>
                <w:lang w:val="en-US"/>
              </w:rPr>
              <w:t>)</w:t>
            </w:r>
          </w:p>
        </w:tc>
        <w:tc>
          <w:tcPr>
            <w:tcW w:w="714" w:type="dxa"/>
            <w:tcBorders>
              <w:top w:val="single" w:sz="24"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2F2F9F02" w14:textId="77777777" w:rsidR="00FF4759" w:rsidRPr="00FF4759" w:rsidRDefault="00FF4759" w:rsidP="00FB327F">
            <w:pPr>
              <w:rPr>
                <w:color w:val="4472C4" w:themeColor="accent5"/>
                <w:lang w:val="en-US"/>
              </w:rPr>
            </w:pPr>
          </w:p>
        </w:tc>
        <w:tc>
          <w:tcPr>
            <w:tcW w:w="806" w:type="dxa"/>
            <w:tcBorders>
              <w:top w:val="single" w:sz="24"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50F3D9D4" w14:textId="77777777" w:rsidR="00FF4759" w:rsidRPr="00FF4759" w:rsidRDefault="00FF4759" w:rsidP="00FB327F">
            <w:pPr>
              <w:rPr>
                <w:color w:val="4472C4" w:themeColor="accent5"/>
                <w:lang w:val="en-US"/>
              </w:rPr>
            </w:pPr>
          </w:p>
        </w:tc>
        <w:tc>
          <w:tcPr>
            <w:tcW w:w="1201" w:type="dxa"/>
            <w:tcBorders>
              <w:top w:val="single" w:sz="24" w:space="0" w:color="FFFFFF"/>
              <w:left w:val="single" w:sz="8" w:space="0" w:color="FFFFFF"/>
              <w:bottom w:val="single" w:sz="24" w:space="0" w:color="FFFFFF"/>
              <w:right w:val="single" w:sz="24" w:space="0" w:color="FFFFFF"/>
            </w:tcBorders>
            <w:shd w:val="clear" w:color="auto" w:fill="97CDCC"/>
            <w:tcMar>
              <w:top w:w="15" w:type="dxa"/>
              <w:left w:w="108" w:type="dxa"/>
              <w:bottom w:w="0" w:type="dxa"/>
              <w:right w:w="108" w:type="dxa"/>
            </w:tcMar>
            <w:hideMark/>
          </w:tcPr>
          <w:p w14:paraId="35F88C82" w14:textId="77777777" w:rsidR="00FF4759" w:rsidRPr="00FF4759" w:rsidRDefault="00FF4759" w:rsidP="00FB327F">
            <w:pPr>
              <w:rPr>
                <w:color w:val="4472C4" w:themeColor="accent5"/>
                <w:lang w:val="en-US"/>
              </w:rPr>
            </w:pPr>
          </w:p>
        </w:tc>
        <w:tc>
          <w:tcPr>
            <w:tcW w:w="2109" w:type="dxa"/>
            <w:vMerge/>
            <w:tcBorders>
              <w:left w:val="single" w:sz="24" w:space="0" w:color="FFFFFF"/>
              <w:right w:val="single" w:sz="8" w:space="0" w:color="FFFFFF"/>
            </w:tcBorders>
            <w:vAlign w:val="center"/>
            <w:hideMark/>
          </w:tcPr>
          <w:p w14:paraId="1B331FAF" w14:textId="77777777" w:rsidR="00FF4759" w:rsidRPr="00FF4759" w:rsidRDefault="00FF4759" w:rsidP="00FB327F">
            <w:pPr>
              <w:rPr>
                <w:color w:val="4472C4" w:themeColor="accent5"/>
                <w:lang w:val="en-US"/>
              </w:rPr>
            </w:pPr>
          </w:p>
        </w:tc>
      </w:tr>
      <w:tr w:rsidR="00FF4759" w:rsidRPr="00FF4759" w14:paraId="1C92BCA5" w14:textId="77777777" w:rsidTr="00FB327F">
        <w:trPr>
          <w:trHeight w:val="286"/>
        </w:trPr>
        <w:tc>
          <w:tcPr>
            <w:tcW w:w="352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7D1EA996" w14:textId="77777777" w:rsidR="00FF4759" w:rsidRPr="00FF4759" w:rsidRDefault="00FF4759" w:rsidP="00FB327F">
            <w:pPr>
              <w:rPr>
                <w:color w:val="4472C4" w:themeColor="accent5"/>
                <w:lang w:val="en-US"/>
              </w:rPr>
            </w:pPr>
            <w:r w:rsidRPr="00FF4759">
              <w:rPr>
                <w:color w:val="4472C4" w:themeColor="accent5"/>
                <w:lang w:val="en-US"/>
              </w:rPr>
              <w:t xml:space="preserve">16 </w:t>
            </w:r>
            <w:r w:rsidRPr="00FF4759">
              <w:rPr>
                <w:color w:val="4472C4" w:themeColor="accent5"/>
                <w:highlight w:val="yellow"/>
                <w:lang w:val="en-US"/>
              </w:rPr>
              <w:t>Owners/management of radon spa or caves</w:t>
            </w:r>
          </w:p>
        </w:tc>
        <w:tc>
          <w:tcPr>
            <w:tcW w:w="71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1C5CC9E5" w14:textId="77777777" w:rsidR="00FF4759" w:rsidRPr="00FF4759" w:rsidRDefault="00FF4759" w:rsidP="00FB327F">
            <w:pPr>
              <w:rPr>
                <w:color w:val="4472C4" w:themeColor="accent5"/>
                <w:lang w:val="en-US"/>
              </w:rPr>
            </w:pPr>
          </w:p>
        </w:tc>
        <w:tc>
          <w:tcPr>
            <w:tcW w:w="806"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2EBA06F9" w14:textId="77777777" w:rsidR="00FF4759" w:rsidRPr="00FF4759" w:rsidRDefault="00FF4759" w:rsidP="00FB327F">
            <w:pPr>
              <w:rPr>
                <w:color w:val="4472C4" w:themeColor="accent5"/>
                <w:lang w:val="en-US"/>
              </w:rPr>
            </w:pPr>
          </w:p>
        </w:tc>
        <w:tc>
          <w:tcPr>
            <w:tcW w:w="1201" w:type="dxa"/>
            <w:tcBorders>
              <w:top w:val="single" w:sz="24" w:space="0" w:color="FFFFFF"/>
              <w:left w:val="single" w:sz="8" w:space="0" w:color="FFFFFF"/>
              <w:bottom w:val="single" w:sz="8" w:space="0" w:color="FFFFFF"/>
              <w:right w:val="single" w:sz="24" w:space="0" w:color="FFFFFF"/>
            </w:tcBorders>
            <w:shd w:val="clear" w:color="auto" w:fill="97CDCC"/>
            <w:tcMar>
              <w:top w:w="15" w:type="dxa"/>
              <w:left w:w="108" w:type="dxa"/>
              <w:bottom w:w="0" w:type="dxa"/>
              <w:right w:w="108" w:type="dxa"/>
            </w:tcMar>
          </w:tcPr>
          <w:p w14:paraId="31AA3B73" w14:textId="77777777" w:rsidR="00FF4759" w:rsidRPr="00FF4759" w:rsidRDefault="00FF4759" w:rsidP="00FB327F">
            <w:pPr>
              <w:rPr>
                <w:color w:val="4472C4" w:themeColor="accent5"/>
                <w:lang w:val="en-US"/>
              </w:rPr>
            </w:pPr>
          </w:p>
        </w:tc>
        <w:tc>
          <w:tcPr>
            <w:tcW w:w="2109" w:type="dxa"/>
            <w:vMerge/>
            <w:tcBorders>
              <w:left w:val="single" w:sz="24" w:space="0" w:color="FFFFFF"/>
              <w:bottom w:val="single" w:sz="24" w:space="0" w:color="FFFFFF"/>
              <w:right w:val="single" w:sz="8" w:space="0" w:color="FFFFFF"/>
            </w:tcBorders>
            <w:vAlign w:val="center"/>
          </w:tcPr>
          <w:p w14:paraId="6AB77F12" w14:textId="77777777" w:rsidR="00FF4759" w:rsidRPr="00FF4759" w:rsidRDefault="00FF4759" w:rsidP="00FB327F">
            <w:pPr>
              <w:rPr>
                <w:color w:val="4472C4" w:themeColor="accent5"/>
                <w:lang w:val="en-US"/>
              </w:rPr>
            </w:pPr>
          </w:p>
        </w:tc>
      </w:tr>
    </w:tbl>
    <w:p w14:paraId="2881EE86" w14:textId="77777777" w:rsidR="00FF4759" w:rsidRPr="00FF4759" w:rsidRDefault="00FF4759" w:rsidP="00744328">
      <w:pPr>
        <w:spacing w:after="0"/>
        <w:jc w:val="left"/>
        <w:rPr>
          <w:rFonts w:asciiTheme="majorHAnsi" w:hAnsiTheme="majorHAnsi" w:cstheme="majorHAnsi"/>
          <w:bCs/>
          <w:iCs/>
        </w:rPr>
      </w:pPr>
    </w:p>
    <w:p w14:paraId="63806203" w14:textId="3CD2908F" w:rsidR="0074794A" w:rsidRDefault="00AB0FA6" w:rsidP="00744328">
      <w:pPr>
        <w:spacing w:after="0"/>
        <w:jc w:val="left"/>
        <w:rPr>
          <w:rFonts w:asciiTheme="majorHAnsi" w:hAnsiTheme="majorHAnsi" w:cstheme="majorHAnsi"/>
          <w:b/>
          <w:bCs/>
          <w:i/>
          <w:iCs/>
          <w:lang w:val="pt-PT"/>
        </w:rPr>
      </w:pPr>
      <w:r w:rsidRPr="00AB0FA6">
        <w:rPr>
          <w:rFonts w:asciiTheme="majorHAnsi" w:hAnsiTheme="majorHAnsi" w:cstheme="majorHAnsi"/>
          <w:bCs/>
          <w:iCs/>
          <w:lang w:val="pt-PT"/>
        </w:rPr>
        <w:t>INTRO:</w:t>
      </w:r>
      <w:r w:rsidRPr="00744328">
        <w:rPr>
          <w:rFonts w:asciiTheme="majorHAnsi" w:hAnsiTheme="majorHAnsi" w:cstheme="majorHAnsi"/>
          <w:b/>
          <w:bCs/>
          <w:i/>
          <w:iCs/>
          <w:lang w:val="pt-PT"/>
        </w:rPr>
        <w:t xml:space="preserve"> </w:t>
      </w:r>
      <w:r w:rsidR="0074794A" w:rsidRPr="00744328">
        <w:rPr>
          <w:rFonts w:asciiTheme="majorHAnsi" w:hAnsiTheme="majorHAnsi" w:cstheme="majorHAnsi"/>
          <w:b/>
          <w:bCs/>
          <w:i/>
          <w:iCs/>
          <w:lang w:val="pt-PT"/>
        </w:rPr>
        <w:t>Relativamente ao radão, pode dizer-no</w:t>
      </w:r>
      <w:r w:rsidR="003A484A">
        <w:rPr>
          <w:rFonts w:asciiTheme="majorHAnsi" w:hAnsiTheme="majorHAnsi" w:cstheme="majorHAnsi"/>
          <w:b/>
          <w:bCs/>
          <w:i/>
          <w:iCs/>
          <w:lang w:val="pt-PT"/>
        </w:rPr>
        <w:t>s se conhece os seguintes entidades</w:t>
      </w:r>
      <w:r w:rsidR="0074794A" w:rsidRPr="00744328">
        <w:rPr>
          <w:rFonts w:asciiTheme="majorHAnsi" w:hAnsiTheme="majorHAnsi" w:cstheme="majorHAnsi"/>
          <w:b/>
          <w:bCs/>
          <w:i/>
          <w:iCs/>
          <w:lang w:val="pt-PT"/>
        </w:rPr>
        <w:t xml:space="preserve">? Se sim, pensa que eles estão a dizer a verdade sobre os riscos da exposição ao radão e se são tecnicamente competentes no que diz respeito à mitigação de radão? </w:t>
      </w:r>
    </w:p>
    <w:p w14:paraId="7D2E8AB1" w14:textId="77777777" w:rsidR="003A484A" w:rsidRDefault="003A484A" w:rsidP="00744328">
      <w:pPr>
        <w:spacing w:after="0"/>
        <w:jc w:val="left"/>
        <w:rPr>
          <w:rFonts w:asciiTheme="majorHAnsi" w:hAnsiTheme="majorHAnsi" w:cstheme="majorHAnsi"/>
          <w:b/>
          <w:bCs/>
          <w:i/>
          <w:iCs/>
          <w:lang w:val="pt-PT"/>
        </w:rPr>
      </w:pPr>
    </w:p>
    <w:p w14:paraId="6BDB9A21" w14:textId="4FF7F061" w:rsidR="002D6E60" w:rsidRDefault="002D6E60" w:rsidP="00744328">
      <w:pPr>
        <w:spacing w:after="0"/>
        <w:jc w:val="left"/>
        <w:rPr>
          <w:rFonts w:asciiTheme="majorHAnsi" w:hAnsiTheme="majorHAnsi" w:cstheme="majorHAnsi"/>
          <w:color w:val="FF0000"/>
          <w:lang w:val="pt-PT"/>
        </w:rPr>
      </w:pPr>
      <w:r w:rsidRPr="003A484A">
        <w:rPr>
          <w:rFonts w:asciiTheme="majorHAnsi" w:hAnsiTheme="majorHAnsi" w:cstheme="majorHAnsi"/>
          <w:color w:val="FF0000"/>
          <w:lang w:val="pt-PT"/>
        </w:rPr>
        <w:t xml:space="preserve">IF </w:t>
      </w:r>
      <w:r>
        <w:rPr>
          <w:rFonts w:asciiTheme="majorHAnsi" w:hAnsiTheme="majorHAnsi" w:cstheme="majorHAnsi"/>
          <w:color w:val="FF0000"/>
          <w:lang w:val="pt-PT"/>
        </w:rPr>
        <w:t xml:space="preserve">“1.Sim em conhece” = mostrar a coluna “Dizem a verdade” e “São tecnicamente competentes” </w:t>
      </w:r>
    </w:p>
    <w:p w14:paraId="419D85CD" w14:textId="21933C8B" w:rsidR="00400D59" w:rsidRPr="00400D59" w:rsidRDefault="00400D59" w:rsidP="00744328">
      <w:pPr>
        <w:spacing w:after="0"/>
        <w:jc w:val="left"/>
        <w:rPr>
          <w:rFonts w:asciiTheme="majorHAnsi" w:hAnsiTheme="majorHAnsi" w:cstheme="majorHAnsi"/>
          <w:i/>
          <w:color w:val="FF0000"/>
          <w:lang w:val="pt-PT"/>
        </w:rPr>
      </w:pPr>
      <w:r w:rsidRPr="00400D59">
        <w:rPr>
          <w:rFonts w:asciiTheme="majorHAnsi" w:hAnsiTheme="majorHAnsi" w:cstheme="majorHAnsi"/>
          <w:i/>
          <w:color w:val="FF0000"/>
          <w:lang w:val="pt-PT"/>
        </w:rPr>
        <w:t xml:space="preserve">Assume-se que a resposta a Autoridades de Saúde e Médicos será “conhece” </w:t>
      </w:r>
    </w:p>
    <w:p w14:paraId="209C3A4F" w14:textId="77777777" w:rsidR="002D6E60" w:rsidRPr="00744328" w:rsidRDefault="002D6E60" w:rsidP="00744328">
      <w:pPr>
        <w:spacing w:after="0"/>
        <w:jc w:val="left"/>
        <w:rPr>
          <w:rFonts w:asciiTheme="majorHAnsi" w:hAnsiTheme="majorHAnsi" w:cstheme="majorHAnsi"/>
          <w:lang w:val="pt-PT"/>
        </w:rPr>
      </w:pPr>
    </w:p>
    <w:tbl>
      <w:tblPr>
        <w:tblW w:w="5000" w:type="pct"/>
        <w:tblCellMar>
          <w:left w:w="0" w:type="dxa"/>
          <w:right w:w="0" w:type="dxa"/>
        </w:tblCellMar>
        <w:tblLook w:val="01E0" w:firstRow="1" w:lastRow="1" w:firstColumn="1" w:lastColumn="1" w:noHBand="0" w:noVBand="0"/>
      </w:tblPr>
      <w:tblGrid>
        <w:gridCol w:w="3388"/>
        <w:gridCol w:w="994"/>
        <w:gridCol w:w="994"/>
        <w:gridCol w:w="1445"/>
        <w:gridCol w:w="2885"/>
      </w:tblGrid>
      <w:tr w:rsidR="00AC3037" w:rsidRPr="00744328" w14:paraId="497CF1C1" w14:textId="2A0881E2" w:rsidTr="004528F2">
        <w:trPr>
          <w:trHeight w:val="331"/>
        </w:trPr>
        <w:tc>
          <w:tcPr>
            <w:tcW w:w="1746" w:type="pc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tcPr>
          <w:p w14:paraId="69224F62" w14:textId="77777777" w:rsidR="00AC3037" w:rsidRPr="00744328" w:rsidRDefault="00AC3037" w:rsidP="00744328">
            <w:pPr>
              <w:spacing w:after="0"/>
              <w:jc w:val="left"/>
              <w:rPr>
                <w:rFonts w:asciiTheme="majorHAnsi" w:hAnsiTheme="majorHAnsi" w:cstheme="majorHAnsi"/>
                <w:lang w:val="pt-PT"/>
              </w:rPr>
            </w:pPr>
          </w:p>
        </w:tc>
        <w:tc>
          <w:tcPr>
            <w:tcW w:w="512" w:type="pc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tcPr>
          <w:p w14:paraId="644C4A13" w14:textId="06A082F3" w:rsidR="00AC3037" w:rsidRPr="00744328" w:rsidRDefault="00FF4759" w:rsidP="00744328">
            <w:pPr>
              <w:spacing w:after="0"/>
              <w:jc w:val="left"/>
              <w:rPr>
                <w:rFonts w:asciiTheme="majorHAnsi" w:hAnsiTheme="majorHAnsi" w:cstheme="majorHAnsi"/>
                <w:i/>
                <w:iCs/>
                <w:lang w:val="pt-PT"/>
              </w:rPr>
            </w:pPr>
            <w:r w:rsidRPr="00FF4759">
              <w:rPr>
                <w:rFonts w:asciiTheme="majorHAnsi" w:hAnsiTheme="majorHAnsi" w:cstheme="majorHAnsi"/>
                <w:iCs/>
                <w:lang w:val="pt-PT"/>
              </w:rPr>
              <w:t>NSTK</w:t>
            </w:r>
          </w:p>
          <w:p w14:paraId="5DC2B52F" w14:textId="5CEBE2BC" w:rsidR="00AC3037" w:rsidRPr="00744328" w:rsidRDefault="00AC3037" w:rsidP="00744328">
            <w:pPr>
              <w:spacing w:after="0"/>
              <w:jc w:val="left"/>
              <w:rPr>
                <w:rFonts w:asciiTheme="majorHAnsi" w:hAnsiTheme="majorHAnsi" w:cstheme="majorHAnsi"/>
                <w:lang w:val="en-US"/>
              </w:rPr>
            </w:pPr>
            <w:proofErr w:type="spellStart"/>
            <w:r w:rsidRPr="00744328">
              <w:rPr>
                <w:rFonts w:asciiTheme="majorHAnsi" w:hAnsiTheme="majorHAnsi" w:cstheme="majorHAnsi"/>
                <w:i/>
                <w:iCs/>
              </w:rPr>
              <w:t>Conhece</w:t>
            </w:r>
            <w:proofErr w:type="spellEnd"/>
          </w:p>
        </w:tc>
        <w:tc>
          <w:tcPr>
            <w:tcW w:w="512" w:type="pc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tcPr>
          <w:p w14:paraId="11ADB6B3" w14:textId="77777777" w:rsidR="00AC3037" w:rsidRPr="00744328" w:rsidRDefault="00AC3037" w:rsidP="00744328">
            <w:pPr>
              <w:spacing w:after="0"/>
              <w:jc w:val="left"/>
              <w:rPr>
                <w:rFonts w:asciiTheme="majorHAnsi" w:hAnsiTheme="majorHAnsi" w:cstheme="majorHAnsi"/>
                <w:lang w:val="en-US"/>
              </w:rPr>
            </w:pPr>
            <w:r w:rsidRPr="00744328">
              <w:rPr>
                <w:rFonts w:asciiTheme="majorHAnsi" w:hAnsiTheme="majorHAnsi" w:cstheme="majorHAnsi"/>
                <w:lang w:val="en-US"/>
              </w:rPr>
              <w:t>NST</w:t>
            </w:r>
          </w:p>
          <w:p w14:paraId="5046B6B6" w14:textId="6EE4FD89" w:rsidR="00AC3037" w:rsidRPr="00744328" w:rsidRDefault="00AC3037" w:rsidP="00744328">
            <w:pPr>
              <w:spacing w:after="0"/>
              <w:jc w:val="left"/>
              <w:rPr>
                <w:rFonts w:asciiTheme="majorHAnsi" w:hAnsiTheme="majorHAnsi" w:cstheme="majorHAnsi"/>
                <w:lang w:val="en-US"/>
              </w:rPr>
            </w:pPr>
            <w:proofErr w:type="spellStart"/>
            <w:r w:rsidRPr="00744328">
              <w:rPr>
                <w:rFonts w:asciiTheme="majorHAnsi" w:hAnsiTheme="majorHAnsi" w:cstheme="majorHAnsi"/>
                <w:i/>
                <w:iCs/>
              </w:rPr>
              <w:t>Dizem</w:t>
            </w:r>
            <w:proofErr w:type="spellEnd"/>
            <w:r w:rsidRPr="00744328">
              <w:rPr>
                <w:rFonts w:asciiTheme="majorHAnsi" w:hAnsiTheme="majorHAnsi" w:cstheme="majorHAnsi"/>
                <w:i/>
                <w:iCs/>
              </w:rPr>
              <w:t xml:space="preserve"> a </w:t>
            </w:r>
            <w:proofErr w:type="spellStart"/>
            <w:r w:rsidRPr="00744328">
              <w:rPr>
                <w:rFonts w:asciiTheme="majorHAnsi" w:hAnsiTheme="majorHAnsi" w:cstheme="majorHAnsi"/>
                <w:i/>
                <w:iCs/>
              </w:rPr>
              <w:t>verdade</w:t>
            </w:r>
            <w:proofErr w:type="spellEnd"/>
          </w:p>
        </w:tc>
        <w:tc>
          <w:tcPr>
            <w:tcW w:w="744" w:type="pct"/>
            <w:tcBorders>
              <w:top w:val="single" w:sz="8" w:space="0" w:color="FFFFFF"/>
              <w:left w:val="single" w:sz="8" w:space="0" w:color="FFFFFF"/>
              <w:bottom w:val="single" w:sz="24" w:space="0" w:color="FFFFFF"/>
              <w:right w:val="single" w:sz="24" w:space="0" w:color="FFFFFF"/>
            </w:tcBorders>
            <w:shd w:val="clear" w:color="auto" w:fill="97CDCC"/>
            <w:tcMar>
              <w:top w:w="15" w:type="dxa"/>
              <w:left w:w="108" w:type="dxa"/>
              <w:bottom w:w="0" w:type="dxa"/>
              <w:right w:w="108" w:type="dxa"/>
            </w:tcMar>
          </w:tcPr>
          <w:p w14:paraId="43DC3B1C" w14:textId="77777777" w:rsidR="00AC3037" w:rsidRPr="00744328" w:rsidRDefault="00AC3037" w:rsidP="00744328">
            <w:pPr>
              <w:spacing w:after="0"/>
              <w:jc w:val="left"/>
              <w:rPr>
                <w:rFonts w:asciiTheme="majorHAnsi" w:hAnsiTheme="majorHAnsi" w:cstheme="majorHAnsi"/>
                <w:i/>
                <w:iCs/>
              </w:rPr>
            </w:pPr>
            <w:r w:rsidRPr="00744328">
              <w:rPr>
                <w:rFonts w:asciiTheme="majorHAnsi" w:hAnsiTheme="majorHAnsi" w:cstheme="majorHAnsi"/>
                <w:i/>
                <w:iCs/>
              </w:rPr>
              <w:t>NSC</w:t>
            </w:r>
          </w:p>
          <w:p w14:paraId="72D47696" w14:textId="228C570E" w:rsidR="00AC3037" w:rsidRPr="00744328" w:rsidRDefault="00AC3037" w:rsidP="00744328">
            <w:pPr>
              <w:spacing w:after="0"/>
              <w:jc w:val="left"/>
              <w:rPr>
                <w:rFonts w:asciiTheme="majorHAnsi" w:hAnsiTheme="majorHAnsi" w:cstheme="majorHAnsi"/>
                <w:lang w:val="en-US"/>
              </w:rPr>
            </w:pPr>
            <w:proofErr w:type="spellStart"/>
            <w:r w:rsidRPr="00744328">
              <w:rPr>
                <w:rFonts w:asciiTheme="majorHAnsi" w:hAnsiTheme="majorHAnsi" w:cstheme="majorHAnsi"/>
                <w:i/>
                <w:iCs/>
              </w:rPr>
              <w:t>Tecnicamente</w:t>
            </w:r>
            <w:proofErr w:type="spellEnd"/>
            <w:r w:rsidRPr="00744328">
              <w:rPr>
                <w:rFonts w:asciiTheme="majorHAnsi" w:hAnsiTheme="majorHAnsi" w:cstheme="majorHAnsi"/>
                <w:i/>
                <w:iCs/>
              </w:rPr>
              <w:t xml:space="preserve"> </w:t>
            </w:r>
            <w:proofErr w:type="spellStart"/>
            <w:r w:rsidRPr="00744328">
              <w:rPr>
                <w:rFonts w:asciiTheme="majorHAnsi" w:hAnsiTheme="majorHAnsi" w:cstheme="majorHAnsi"/>
                <w:i/>
                <w:iCs/>
              </w:rPr>
              <w:t>competente</w:t>
            </w:r>
            <w:proofErr w:type="spellEnd"/>
          </w:p>
        </w:tc>
        <w:tc>
          <w:tcPr>
            <w:tcW w:w="1486" w:type="pct"/>
            <w:tcBorders>
              <w:top w:val="single" w:sz="8" w:space="0" w:color="FFFFFF"/>
              <w:left w:val="single" w:sz="8" w:space="0" w:color="FFFFFF"/>
              <w:bottom w:val="single" w:sz="24" w:space="0" w:color="FFFFFF"/>
              <w:right w:val="single" w:sz="24" w:space="0" w:color="FFFFFF"/>
            </w:tcBorders>
            <w:shd w:val="clear" w:color="auto" w:fill="97CDCC"/>
          </w:tcPr>
          <w:p w14:paraId="236B862F" w14:textId="77777777" w:rsidR="00AC3037" w:rsidRPr="00744328" w:rsidRDefault="00AC3037" w:rsidP="00744328">
            <w:pPr>
              <w:spacing w:after="0"/>
              <w:jc w:val="left"/>
              <w:rPr>
                <w:rFonts w:asciiTheme="majorHAnsi" w:hAnsiTheme="majorHAnsi" w:cstheme="majorHAnsi"/>
                <w:i/>
                <w:iCs/>
              </w:rPr>
            </w:pPr>
          </w:p>
        </w:tc>
      </w:tr>
      <w:tr w:rsidR="00AC3037" w:rsidRPr="00FB327F" w14:paraId="66FDCE53" w14:textId="4329B253" w:rsidTr="004528F2">
        <w:trPr>
          <w:trHeight w:val="510"/>
        </w:trPr>
        <w:tc>
          <w:tcPr>
            <w:tcW w:w="1746" w:type="pct"/>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09D32CF6" w14:textId="5B4875ED" w:rsidR="00AC3037" w:rsidRPr="00744328" w:rsidRDefault="00AC3037" w:rsidP="00AC3037">
            <w:pPr>
              <w:spacing w:after="0"/>
              <w:jc w:val="left"/>
              <w:rPr>
                <w:rFonts w:asciiTheme="majorHAnsi" w:hAnsiTheme="majorHAnsi" w:cstheme="majorHAnsi"/>
                <w:lang w:val="fr-BE"/>
              </w:rPr>
            </w:pPr>
            <w:r w:rsidRPr="00744328">
              <w:rPr>
                <w:rFonts w:asciiTheme="majorHAnsi" w:hAnsiTheme="majorHAnsi" w:cstheme="majorHAnsi"/>
              </w:rPr>
              <w:t xml:space="preserve">1. </w:t>
            </w:r>
            <w:proofErr w:type="spellStart"/>
            <w:r w:rsidRPr="00744328">
              <w:rPr>
                <w:rFonts w:asciiTheme="majorHAnsi" w:hAnsiTheme="majorHAnsi" w:cstheme="majorHAnsi"/>
              </w:rPr>
              <w:t>Autoridades</w:t>
            </w:r>
            <w:proofErr w:type="spellEnd"/>
            <w:r w:rsidRPr="00744328">
              <w:rPr>
                <w:rFonts w:asciiTheme="majorHAnsi" w:hAnsiTheme="majorHAnsi" w:cstheme="majorHAnsi"/>
              </w:rPr>
              <w:t xml:space="preserve"> de </w:t>
            </w:r>
            <w:proofErr w:type="spellStart"/>
            <w:r w:rsidRPr="00744328">
              <w:rPr>
                <w:rFonts w:asciiTheme="majorHAnsi" w:hAnsiTheme="majorHAnsi" w:cstheme="majorHAnsi"/>
              </w:rPr>
              <w:t>Saúde</w:t>
            </w:r>
            <w:proofErr w:type="spellEnd"/>
          </w:p>
        </w:tc>
        <w:tc>
          <w:tcPr>
            <w:tcW w:w="512" w:type="pc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tcPr>
          <w:p w14:paraId="05709D8E" w14:textId="4A70B8D0" w:rsidR="00AC3037" w:rsidRPr="000F74D8" w:rsidRDefault="00AC3037" w:rsidP="00AC3037">
            <w:pPr>
              <w:spacing w:after="0"/>
              <w:jc w:val="left"/>
              <w:rPr>
                <w:rFonts w:asciiTheme="majorHAnsi" w:hAnsiTheme="majorHAnsi" w:cstheme="majorHAnsi"/>
                <w:highlight w:val="yellow"/>
                <w:lang w:val="fr-BE"/>
              </w:rPr>
            </w:pPr>
            <w:r w:rsidRPr="000F74D8">
              <w:rPr>
                <w:rFonts w:asciiTheme="majorHAnsi" w:hAnsiTheme="majorHAnsi" w:cstheme="majorHAnsi"/>
                <w:highlight w:val="yellow"/>
                <w:lang w:val="fr-BE"/>
              </w:rPr>
              <w:t>x</w:t>
            </w:r>
          </w:p>
        </w:tc>
        <w:tc>
          <w:tcPr>
            <w:tcW w:w="512" w:type="pc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tcPr>
          <w:p w14:paraId="4C590F4D" w14:textId="77777777" w:rsidR="00AC3037" w:rsidRPr="00744328" w:rsidRDefault="00AC3037" w:rsidP="00AC3037">
            <w:pPr>
              <w:spacing w:after="0"/>
              <w:jc w:val="left"/>
              <w:rPr>
                <w:rFonts w:asciiTheme="majorHAnsi" w:hAnsiTheme="majorHAnsi" w:cstheme="majorHAnsi"/>
                <w:lang w:val="fr-BE"/>
              </w:rPr>
            </w:pPr>
          </w:p>
        </w:tc>
        <w:tc>
          <w:tcPr>
            <w:tcW w:w="744" w:type="pct"/>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tcPr>
          <w:p w14:paraId="0FACD817" w14:textId="77777777" w:rsidR="00AC3037" w:rsidRPr="00744328" w:rsidRDefault="00AC3037" w:rsidP="00AC3037">
            <w:pPr>
              <w:spacing w:after="0"/>
              <w:jc w:val="left"/>
              <w:rPr>
                <w:rFonts w:asciiTheme="majorHAnsi" w:hAnsiTheme="majorHAnsi" w:cstheme="majorHAnsi"/>
                <w:lang w:val="fr-BE"/>
              </w:rPr>
            </w:pPr>
          </w:p>
        </w:tc>
        <w:tc>
          <w:tcPr>
            <w:tcW w:w="1486" w:type="pct"/>
            <w:vMerge w:val="restart"/>
            <w:tcBorders>
              <w:left w:val="single" w:sz="8" w:space="0" w:color="FFFFFF"/>
              <w:right w:val="single" w:sz="24" w:space="0" w:color="FFFFFF"/>
            </w:tcBorders>
            <w:shd w:val="clear" w:color="auto" w:fill="DDEDEC"/>
          </w:tcPr>
          <w:p w14:paraId="616ED156" w14:textId="77777777" w:rsidR="00AC3037" w:rsidRPr="00744328" w:rsidRDefault="00AC3037" w:rsidP="00AC3037">
            <w:pPr>
              <w:spacing w:after="0"/>
              <w:jc w:val="left"/>
              <w:rPr>
                <w:rFonts w:asciiTheme="majorHAnsi" w:hAnsiTheme="majorHAnsi" w:cstheme="majorHAnsi"/>
                <w:lang w:val="pt-PT"/>
              </w:rPr>
            </w:pPr>
            <w:r w:rsidRPr="00744328">
              <w:rPr>
                <w:rFonts w:asciiTheme="majorHAnsi" w:hAnsiTheme="majorHAnsi" w:cstheme="majorHAnsi"/>
                <w:b/>
                <w:bCs/>
                <w:lang w:val="pt-PT"/>
              </w:rPr>
              <w:t>Conhecimento:</w:t>
            </w:r>
          </w:p>
          <w:p w14:paraId="7361BEE9" w14:textId="77777777" w:rsidR="00AC3037" w:rsidRPr="00744328" w:rsidRDefault="00AC3037" w:rsidP="00AC3037">
            <w:pPr>
              <w:spacing w:after="0"/>
              <w:jc w:val="left"/>
              <w:rPr>
                <w:rFonts w:asciiTheme="majorHAnsi" w:hAnsiTheme="majorHAnsi" w:cstheme="majorHAnsi"/>
                <w:lang w:val="pt-PT"/>
              </w:rPr>
            </w:pPr>
            <w:r w:rsidRPr="00744328">
              <w:rPr>
                <w:rFonts w:asciiTheme="majorHAnsi" w:hAnsiTheme="majorHAnsi" w:cstheme="majorHAnsi"/>
                <w:lang w:val="pt-PT"/>
              </w:rPr>
              <w:t>1. Sim</w:t>
            </w:r>
          </w:p>
          <w:p w14:paraId="07E5D55A" w14:textId="77777777" w:rsidR="00AC3037" w:rsidRPr="00744328" w:rsidRDefault="00AC3037" w:rsidP="00AC3037">
            <w:pPr>
              <w:spacing w:after="0"/>
              <w:jc w:val="left"/>
              <w:rPr>
                <w:rFonts w:asciiTheme="majorHAnsi" w:hAnsiTheme="majorHAnsi" w:cstheme="majorHAnsi"/>
                <w:lang w:val="pt-PT"/>
              </w:rPr>
            </w:pPr>
            <w:r w:rsidRPr="00744328">
              <w:rPr>
                <w:rFonts w:asciiTheme="majorHAnsi" w:hAnsiTheme="majorHAnsi" w:cstheme="majorHAnsi"/>
                <w:lang w:val="pt-PT"/>
              </w:rPr>
              <w:t>2. Não</w:t>
            </w:r>
          </w:p>
          <w:p w14:paraId="173695F8" w14:textId="77777777" w:rsidR="00AC3037" w:rsidRPr="00744328" w:rsidRDefault="00AC3037" w:rsidP="00AC3037">
            <w:pPr>
              <w:spacing w:after="0"/>
              <w:jc w:val="left"/>
              <w:rPr>
                <w:rFonts w:asciiTheme="majorHAnsi" w:hAnsiTheme="majorHAnsi" w:cstheme="majorHAnsi"/>
                <w:lang w:val="pt-PT"/>
              </w:rPr>
            </w:pPr>
            <w:r w:rsidRPr="00744328">
              <w:rPr>
                <w:rFonts w:asciiTheme="majorHAnsi" w:hAnsiTheme="majorHAnsi" w:cstheme="majorHAnsi"/>
                <w:b/>
                <w:bCs/>
                <w:lang w:val="pt-PT"/>
              </w:rPr>
              <w:t>Verdade e Competência:</w:t>
            </w:r>
          </w:p>
          <w:p w14:paraId="24240E62" w14:textId="77777777" w:rsidR="00AC3037" w:rsidRPr="00744328" w:rsidRDefault="00AC3037" w:rsidP="00AC3037">
            <w:pPr>
              <w:spacing w:after="0"/>
              <w:jc w:val="left"/>
              <w:rPr>
                <w:rFonts w:asciiTheme="majorHAnsi" w:hAnsiTheme="majorHAnsi" w:cstheme="majorHAnsi"/>
                <w:lang w:val="nl-BE"/>
              </w:rPr>
            </w:pPr>
            <w:r w:rsidRPr="00744328">
              <w:rPr>
                <w:rFonts w:asciiTheme="majorHAnsi" w:hAnsiTheme="majorHAnsi" w:cstheme="majorHAnsi"/>
                <w:lang w:val="nl-BE"/>
              </w:rPr>
              <w:t>1. Discordo Fortemente</w:t>
            </w:r>
          </w:p>
          <w:p w14:paraId="16487D6D" w14:textId="77777777" w:rsidR="00AC3037" w:rsidRPr="00744328" w:rsidRDefault="00AC3037" w:rsidP="00AC3037">
            <w:pPr>
              <w:spacing w:after="0"/>
              <w:jc w:val="left"/>
              <w:rPr>
                <w:rFonts w:asciiTheme="majorHAnsi" w:hAnsiTheme="majorHAnsi" w:cstheme="majorHAnsi"/>
                <w:lang w:val="nl-BE"/>
              </w:rPr>
            </w:pPr>
            <w:r w:rsidRPr="00744328">
              <w:rPr>
                <w:rFonts w:asciiTheme="majorHAnsi" w:hAnsiTheme="majorHAnsi" w:cstheme="majorHAnsi"/>
                <w:lang w:val="nl-BE"/>
              </w:rPr>
              <w:t>2. Discordo</w:t>
            </w:r>
          </w:p>
          <w:p w14:paraId="76007E6F" w14:textId="77777777" w:rsidR="00AC3037" w:rsidRPr="00744328" w:rsidRDefault="00AC3037" w:rsidP="00AC3037">
            <w:pPr>
              <w:spacing w:after="0"/>
              <w:jc w:val="left"/>
              <w:rPr>
                <w:rFonts w:asciiTheme="majorHAnsi" w:hAnsiTheme="majorHAnsi" w:cstheme="majorHAnsi"/>
                <w:lang w:val="nl-BE"/>
              </w:rPr>
            </w:pPr>
            <w:r w:rsidRPr="00744328">
              <w:rPr>
                <w:rFonts w:asciiTheme="majorHAnsi" w:hAnsiTheme="majorHAnsi" w:cstheme="majorHAnsi"/>
                <w:lang w:val="nl-BE"/>
              </w:rPr>
              <w:t>3. Não concordo, nem discordo</w:t>
            </w:r>
          </w:p>
          <w:p w14:paraId="0BFF5F3D" w14:textId="77777777" w:rsidR="00AC3037" w:rsidRPr="00744328" w:rsidRDefault="00AC3037" w:rsidP="00AC3037">
            <w:pPr>
              <w:spacing w:after="0"/>
              <w:jc w:val="left"/>
              <w:rPr>
                <w:rFonts w:asciiTheme="majorHAnsi" w:hAnsiTheme="majorHAnsi" w:cstheme="majorHAnsi"/>
                <w:lang w:val="nl-BE"/>
              </w:rPr>
            </w:pPr>
            <w:r w:rsidRPr="00744328">
              <w:rPr>
                <w:rFonts w:asciiTheme="majorHAnsi" w:hAnsiTheme="majorHAnsi" w:cstheme="majorHAnsi"/>
                <w:lang w:val="nl-BE"/>
              </w:rPr>
              <w:t>4. Concordo</w:t>
            </w:r>
          </w:p>
          <w:p w14:paraId="5EF564D3" w14:textId="77777777" w:rsidR="00AC3037" w:rsidRPr="00744328" w:rsidRDefault="00AC3037" w:rsidP="00AC3037">
            <w:pPr>
              <w:spacing w:after="0"/>
              <w:jc w:val="left"/>
              <w:rPr>
                <w:rFonts w:asciiTheme="majorHAnsi" w:hAnsiTheme="majorHAnsi" w:cstheme="majorHAnsi"/>
                <w:lang w:val="nl-BE"/>
              </w:rPr>
            </w:pPr>
            <w:r w:rsidRPr="00744328">
              <w:rPr>
                <w:rFonts w:asciiTheme="majorHAnsi" w:hAnsiTheme="majorHAnsi" w:cstheme="majorHAnsi"/>
                <w:lang w:val="nl-BE"/>
              </w:rPr>
              <w:t>5. Concordo Fortemente</w:t>
            </w:r>
          </w:p>
          <w:p w14:paraId="31AAF1D2" w14:textId="0729DF4D" w:rsidR="00AC3037" w:rsidRPr="00744328" w:rsidRDefault="00AC3037" w:rsidP="00AC3037">
            <w:pPr>
              <w:spacing w:after="0"/>
              <w:jc w:val="left"/>
              <w:rPr>
                <w:rFonts w:asciiTheme="majorHAnsi" w:hAnsiTheme="majorHAnsi" w:cstheme="majorHAnsi"/>
                <w:lang w:val="fr-BE"/>
              </w:rPr>
            </w:pPr>
            <w:r w:rsidRPr="00744328">
              <w:rPr>
                <w:rFonts w:asciiTheme="majorHAnsi" w:hAnsiTheme="majorHAnsi" w:cstheme="majorHAnsi"/>
                <w:lang w:val="nl-BE"/>
              </w:rPr>
              <w:t>9. Não sabe / Não responde</w:t>
            </w:r>
          </w:p>
        </w:tc>
      </w:tr>
      <w:tr w:rsidR="00AC3037" w:rsidRPr="00FB327F" w14:paraId="4C8FFAC0" w14:textId="060BCCB3" w:rsidTr="004528F2">
        <w:trPr>
          <w:trHeight w:val="510"/>
        </w:trPr>
        <w:tc>
          <w:tcPr>
            <w:tcW w:w="1746" w:type="pct"/>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05E0FC50" w14:textId="77777777" w:rsidR="00AC3037" w:rsidRDefault="00AC3037" w:rsidP="00AC3037">
            <w:pPr>
              <w:spacing w:after="0"/>
              <w:jc w:val="left"/>
              <w:rPr>
                <w:rFonts w:asciiTheme="majorHAnsi" w:hAnsiTheme="majorHAnsi" w:cstheme="majorHAnsi"/>
                <w:lang w:val="fr-BE"/>
              </w:rPr>
            </w:pPr>
            <w:r w:rsidRPr="00744328">
              <w:rPr>
                <w:rFonts w:asciiTheme="majorHAnsi" w:hAnsiTheme="majorHAnsi" w:cstheme="majorHAnsi"/>
                <w:lang w:val="fr-BE"/>
              </w:rPr>
              <w:t xml:space="preserve">2. </w:t>
            </w:r>
            <w:proofErr w:type="spellStart"/>
            <w:r w:rsidRPr="00744328">
              <w:rPr>
                <w:rFonts w:asciiTheme="majorHAnsi" w:hAnsiTheme="majorHAnsi" w:cstheme="majorHAnsi"/>
                <w:lang w:val="fr-BE"/>
              </w:rPr>
              <w:t>Organizações</w:t>
            </w:r>
            <w:proofErr w:type="spellEnd"/>
            <w:r w:rsidRPr="00744328">
              <w:rPr>
                <w:rFonts w:asciiTheme="majorHAnsi" w:hAnsiTheme="majorHAnsi" w:cstheme="majorHAnsi"/>
                <w:lang w:val="fr-BE"/>
              </w:rPr>
              <w:t xml:space="preserve"> </w:t>
            </w:r>
            <w:proofErr w:type="spellStart"/>
            <w:r w:rsidRPr="00744328">
              <w:rPr>
                <w:rFonts w:asciiTheme="majorHAnsi" w:hAnsiTheme="majorHAnsi" w:cstheme="majorHAnsi"/>
                <w:lang w:val="fr-BE"/>
              </w:rPr>
              <w:t>Ambientais</w:t>
            </w:r>
            <w:proofErr w:type="spellEnd"/>
            <w:r>
              <w:rPr>
                <w:rFonts w:asciiTheme="majorHAnsi" w:hAnsiTheme="majorHAnsi" w:cstheme="majorHAnsi"/>
                <w:lang w:val="fr-BE"/>
              </w:rPr>
              <w:t xml:space="preserve"> </w:t>
            </w:r>
          </w:p>
          <w:p w14:paraId="471F1FF2" w14:textId="571EA33E" w:rsidR="00AC3037" w:rsidRPr="00744328" w:rsidRDefault="00AC3037" w:rsidP="00400D59">
            <w:pPr>
              <w:spacing w:after="0"/>
              <w:jc w:val="left"/>
              <w:rPr>
                <w:rFonts w:asciiTheme="majorHAnsi" w:hAnsiTheme="majorHAnsi" w:cstheme="majorHAnsi"/>
                <w:lang w:val="fr-BE"/>
              </w:rPr>
            </w:pPr>
            <w:r>
              <w:rPr>
                <w:rFonts w:asciiTheme="majorHAnsi" w:hAnsiTheme="majorHAnsi" w:cstheme="majorHAnsi"/>
                <w:lang w:val="fr-BE"/>
              </w:rPr>
              <w:t xml:space="preserve">(ex. QUERCUS, ZERO, </w:t>
            </w:r>
            <w:r w:rsidR="00400D59">
              <w:rPr>
                <w:rFonts w:asciiTheme="majorHAnsi" w:hAnsiTheme="majorHAnsi" w:cstheme="majorHAnsi"/>
                <w:lang w:val="fr-BE"/>
              </w:rPr>
              <w:t>outras</w:t>
            </w:r>
            <w:r>
              <w:rPr>
                <w:rFonts w:asciiTheme="majorHAnsi" w:hAnsiTheme="majorHAnsi" w:cstheme="majorHAnsi"/>
                <w:lang w:val="fr-BE"/>
              </w:rPr>
              <w:t>)</w:t>
            </w:r>
          </w:p>
        </w:tc>
        <w:tc>
          <w:tcPr>
            <w:tcW w:w="512" w:type="pc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tcPr>
          <w:p w14:paraId="10195478" w14:textId="77777777" w:rsidR="00AC3037" w:rsidRPr="00744328" w:rsidRDefault="00AC3037" w:rsidP="00AC3037">
            <w:pPr>
              <w:spacing w:after="0"/>
              <w:jc w:val="left"/>
              <w:rPr>
                <w:rFonts w:asciiTheme="majorHAnsi" w:hAnsiTheme="majorHAnsi" w:cstheme="majorHAnsi"/>
                <w:lang w:val="fr-BE"/>
              </w:rPr>
            </w:pPr>
          </w:p>
        </w:tc>
        <w:tc>
          <w:tcPr>
            <w:tcW w:w="512" w:type="pc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tcPr>
          <w:p w14:paraId="36CA32FF" w14:textId="77777777" w:rsidR="00AC3037" w:rsidRPr="00744328" w:rsidRDefault="00AC3037" w:rsidP="00AC3037">
            <w:pPr>
              <w:spacing w:after="0"/>
              <w:jc w:val="left"/>
              <w:rPr>
                <w:rFonts w:asciiTheme="majorHAnsi" w:hAnsiTheme="majorHAnsi" w:cstheme="majorHAnsi"/>
                <w:lang w:val="fr-BE"/>
              </w:rPr>
            </w:pPr>
          </w:p>
        </w:tc>
        <w:tc>
          <w:tcPr>
            <w:tcW w:w="744" w:type="pct"/>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tcPr>
          <w:p w14:paraId="06132B58" w14:textId="77777777" w:rsidR="00AC3037" w:rsidRPr="00744328" w:rsidRDefault="00AC3037" w:rsidP="00AC3037">
            <w:pPr>
              <w:spacing w:after="0"/>
              <w:jc w:val="left"/>
              <w:rPr>
                <w:rFonts w:asciiTheme="majorHAnsi" w:hAnsiTheme="majorHAnsi" w:cstheme="majorHAnsi"/>
                <w:lang w:val="fr-BE"/>
              </w:rPr>
            </w:pPr>
          </w:p>
        </w:tc>
        <w:tc>
          <w:tcPr>
            <w:tcW w:w="1486" w:type="pct"/>
            <w:vMerge/>
            <w:tcBorders>
              <w:left w:val="single" w:sz="8" w:space="0" w:color="FFFFFF"/>
              <w:right w:val="single" w:sz="24" w:space="0" w:color="FFFFFF"/>
            </w:tcBorders>
            <w:shd w:val="clear" w:color="auto" w:fill="DDEDEC"/>
          </w:tcPr>
          <w:p w14:paraId="0DB8A67A" w14:textId="77777777" w:rsidR="00AC3037" w:rsidRPr="00744328" w:rsidRDefault="00AC3037" w:rsidP="00AC3037">
            <w:pPr>
              <w:spacing w:after="0"/>
              <w:jc w:val="left"/>
              <w:rPr>
                <w:rFonts w:asciiTheme="majorHAnsi" w:hAnsiTheme="majorHAnsi" w:cstheme="majorHAnsi"/>
                <w:lang w:val="fr-BE"/>
              </w:rPr>
            </w:pPr>
          </w:p>
        </w:tc>
      </w:tr>
      <w:tr w:rsidR="00AC3037" w:rsidRPr="004912EC" w14:paraId="00888C5D" w14:textId="7FD759AD" w:rsidTr="004528F2">
        <w:trPr>
          <w:trHeight w:val="113"/>
        </w:trPr>
        <w:tc>
          <w:tcPr>
            <w:tcW w:w="1746"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8C634E3" w14:textId="1B0FF6DE" w:rsidR="00AC3037" w:rsidRPr="003A484A" w:rsidRDefault="00AC3037" w:rsidP="004912EC">
            <w:pPr>
              <w:spacing w:after="0"/>
              <w:jc w:val="left"/>
              <w:rPr>
                <w:rFonts w:asciiTheme="majorHAnsi" w:hAnsiTheme="majorHAnsi" w:cstheme="majorHAnsi"/>
                <w:lang w:val="pt-PT"/>
              </w:rPr>
            </w:pPr>
            <w:r w:rsidRPr="00CC6C66">
              <w:rPr>
                <w:rFonts w:asciiTheme="majorHAnsi" w:hAnsiTheme="majorHAnsi" w:cstheme="majorHAnsi"/>
                <w:lang w:val="pt-PT"/>
              </w:rPr>
              <w:t xml:space="preserve">3. Agência Portuguesa do Ambiente </w:t>
            </w:r>
          </w:p>
        </w:tc>
        <w:tc>
          <w:tcPr>
            <w:tcW w:w="512" w:type="pct"/>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66E7F195" w14:textId="77777777" w:rsidR="00AC3037" w:rsidRPr="003A484A" w:rsidRDefault="00AC3037" w:rsidP="00AC3037">
            <w:pPr>
              <w:spacing w:after="0"/>
              <w:jc w:val="left"/>
              <w:rPr>
                <w:rFonts w:asciiTheme="majorHAnsi" w:hAnsiTheme="majorHAnsi" w:cstheme="majorHAnsi"/>
                <w:lang w:val="pt-PT"/>
              </w:rPr>
            </w:pPr>
            <w:r w:rsidRPr="003A484A">
              <w:rPr>
                <w:rFonts w:asciiTheme="majorHAnsi" w:hAnsiTheme="majorHAnsi" w:cstheme="majorHAnsi"/>
                <w:lang w:val="pt-PT"/>
              </w:rPr>
              <w:t> </w:t>
            </w:r>
          </w:p>
        </w:tc>
        <w:tc>
          <w:tcPr>
            <w:tcW w:w="512"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6B2BCA8D" w14:textId="77777777" w:rsidR="00AC3037" w:rsidRPr="003A484A" w:rsidRDefault="00AC3037" w:rsidP="00AC3037">
            <w:pPr>
              <w:spacing w:after="0"/>
              <w:jc w:val="left"/>
              <w:rPr>
                <w:rFonts w:asciiTheme="majorHAnsi" w:hAnsiTheme="majorHAnsi" w:cstheme="majorHAnsi"/>
                <w:lang w:val="pt-PT"/>
              </w:rPr>
            </w:pPr>
            <w:r w:rsidRPr="003A484A">
              <w:rPr>
                <w:rFonts w:asciiTheme="majorHAnsi" w:hAnsiTheme="majorHAnsi" w:cstheme="majorHAnsi"/>
                <w:lang w:val="pt-PT"/>
              </w:rPr>
              <w:t> </w:t>
            </w:r>
          </w:p>
        </w:tc>
        <w:tc>
          <w:tcPr>
            <w:tcW w:w="744" w:type="pct"/>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0A0672DF" w14:textId="77777777" w:rsidR="00AC3037" w:rsidRPr="003A484A" w:rsidRDefault="00AC3037" w:rsidP="00AC3037">
            <w:pPr>
              <w:spacing w:after="0"/>
              <w:jc w:val="left"/>
              <w:rPr>
                <w:rFonts w:asciiTheme="majorHAnsi" w:hAnsiTheme="majorHAnsi" w:cstheme="majorHAnsi"/>
                <w:lang w:val="pt-PT"/>
              </w:rPr>
            </w:pPr>
            <w:r w:rsidRPr="003A484A">
              <w:rPr>
                <w:rFonts w:asciiTheme="majorHAnsi" w:hAnsiTheme="majorHAnsi" w:cstheme="majorHAnsi"/>
                <w:lang w:val="pt-PT"/>
              </w:rPr>
              <w:t> </w:t>
            </w:r>
          </w:p>
        </w:tc>
        <w:tc>
          <w:tcPr>
            <w:tcW w:w="1486" w:type="pct"/>
            <w:vMerge/>
            <w:tcBorders>
              <w:left w:val="single" w:sz="8" w:space="0" w:color="FFFFFF"/>
              <w:right w:val="single" w:sz="24" w:space="0" w:color="FFFFFF"/>
            </w:tcBorders>
            <w:shd w:val="clear" w:color="auto" w:fill="DDEDEC"/>
          </w:tcPr>
          <w:p w14:paraId="03984D5E" w14:textId="77777777" w:rsidR="00AC3037" w:rsidRPr="003A484A" w:rsidRDefault="00AC3037" w:rsidP="00AC3037">
            <w:pPr>
              <w:spacing w:after="0"/>
              <w:jc w:val="left"/>
              <w:rPr>
                <w:rFonts w:asciiTheme="majorHAnsi" w:hAnsiTheme="majorHAnsi" w:cstheme="majorHAnsi"/>
                <w:lang w:val="pt-PT"/>
              </w:rPr>
            </w:pPr>
          </w:p>
        </w:tc>
      </w:tr>
      <w:tr w:rsidR="00AC3037" w:rsidRPr="00744328" w14:paraId="671CE38F" w14:textId="04DCCB05" w:rsidTr="004528F2">
        <w:trPr>
          <w:trHeight w:val="624"/>
        </w:trPr>
        <w:tc>
          <w:tcPr>
            <w:tcW w:w="1746"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3F8A2340" w14:textId="77777777" w:rsidR="00AC3037" w:rsidRDefault="00AC3037" w:rsidP="00AC3037">
            <w:pPr>
              <w:spacing w:after="0"/>
              <w:jc w:val="left"/>
              <w:rPr>
                <w:rFonts w:asciiTheme="majorHAnsi" w:hAnsiTheme="majorHAnsi" w:cstheme="majorHAnsi"/>
                <w:lang w:val="pt-PT"/>
              </w:rPr>
            </w:pPr>
            <w:r w:rsidRPr="00744328">
              <w:rPr>
                <w:rFonts w:asciiTheme="majorHAnsi" w:hAnsiTheme="majorHAnsi" w:cstheme="majorHAnsi"/>
                <w:lang w:val="pt-PT"/>
              </w:rPr>
              <w:t xml:space="preserve">4. Médicos </w:t>
            </w:r>
          </w:p>
          <w:p w14:paraId="117D8BB4" w14:textId="298B112D" w:rsidR="00AC3037" w:rsidRPr="00744328" w:rsidRDefault="00AC3037" w:rsidP="00400D59">
            <w:pPr>
              <w:spacing w:after="0"/>
              <w:jc w:val="left"/>
              <w:rPr>
                <w:rFonts w:asciiTheme="majorHAnsi" w:hAnsiTheme="majorHAnsi" w:cstheme="majorHAnsi"/>
                <w:lang w:val="pt-PT"/>
              </w:rPr>
            </w:pPr>
            <w:r w:rsidRPr="00744328">
              <w:rPr>
                <w:rFonts w:asciiTheme="majorHAnsi" w:hAnsiTheme="majorHAnsi" w:cstheme="majorHAnsi"/>
                <w:lang w:val="pt-PT"/>
              </w:rPr>
              <w:t>(médico de família, medicina geral,</w:t>
            </w:r>
            <w:r>
              <w:rPr>
                <w:rFonts w:asciiTheme="majorHAnsi" w:hAnsiTheme="majorHAnsi" w:cstheme="majorHAnsi"/>
                <w:lang w:val="pt-PT"/>
              </w:rPr>
              <w:t xml:space="preserve"> </w:t>
            </w:r>
            <w:r w:rsidR="00400D59">
              <w:rPr>
                <w:rFonts w:asciiTheme="majorHAnsi" w:hAnsiTheme="majorHAnsi" w:cstheme="majorHAnsi"/>
                <w:lang w:val="pt-PT"/>
              </w:rPr>
              <w:t>outros</w:t>
            </w:r>
            <w:r>
              <w:rPr>
                <w:rFonts w:asciiTheme="majorHAnsi" w:hAnsiTheme="majorHAnsi" w:cstheme="majorHAnsi"/>
                <w:lang w:val="pt-PT"/>
              </w:rPr>
              <w:t>)</w:t>
            </w:r>
          </w:p>
        </w:tc>
        <w:tc>
          <w:tcPr>
            <w:tcW w:w="512" w:type="pct"/>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1865298C" w14:textId="77777777" w:rsidR="00AC3037" w:rsidRPr="00744328" w:rsidRDefault="00AC3037" w:rsidP="00AC3037">
            <w:pPr>
              <w:spacing w:after="0"/>
              <w:jc w:val="left"/>
              <w:rPr>
                <w:rFonts w:asciiTheme="majorHAnsi" w:hAnsiTheme="majorHAnsi" w:cstheme="majorHAnsi"/>
                <w:lang w:val="en-US"/>
              </w:rPr>
            </w:pPr>
            <w:r w:rsidRPr="000F74D8">
              <w:rPr>
                <w:rFonts w:asciiTheme="majorHAnsi" w:hAnsiTheme="majorHAnsi" w:cstheme="majorHAnsi"/>
                <w:highlight w:val="yellow"/>
                <w:lang w:val="en-US"/>
              </w:rPr>
              <w:t>x</w:t>
            </w:r>
          </w:p>
        </w:tc>
        <w:tc>
          <w:tcPr>
            <w:tcW w:w="512" w:type="pct"/>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7BF7A4D4" w14:textId="77777777" w:rsidR="00AC3037" w:rsidRPr="00744328" w:rsidRDefault="00AC3037" w:rsidP="00AC3037">
            <w:pPr>
              <w:spacing w:after="0"/>
              <w:jc w:val="left"/>
              <w:rPr>
                <w:rFonts w:asciiTheme="majorHAnsi" w:hAnsiTheme="majorHAnsi" w:cstheme="majorHAnsi"/>
                <w:lang w:val="en-US"/>
              </w:rPr>
            </w:pPr>
            <w:r w:rsidRPr="00744328">
              <w:rPr>
                <w:rFonts w:asciiTheme="majorHAnsi" w:hAnsiTheme="majorHAnsi" w:cstheme="majorHAnsi"/>
                <w:lang w:val="en-US"/>
              </w:rPr>
              <w:t> </w:t>
            </w:r>
          </w:p>
        </w:tc>
        <w:tc>
          <w:tcPr>
            <w:tcW w:w="744" w:type="pct"/>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667B4DB7" w14:textId="77777777" w:rsidR="00AC3037" w:rsidRPr="00744328" w:rsidRDefault="00AC3037" w:rsidP="00AC3037">
            <w:pPr>
              <w:spacing w:after="0"/>
              <w:jc w:val="left"/>
              <w:rPr>
                <w:rFonts w:asciiTheme="majorHAnsi" w:hAnsiTheme="majorHAnsi" w:cstheme="majorHAnsi"/>
                <w:lang w:val="en-US"/>
              </w:rPr>
            </w:pPr>
            <w:r w:rsidRPr="00744328">
              <w:rPr>
                <w:rFonts w:asciiTheme="majorHAnsi" w:hAnsiTheme="majorHAnsi" w:cstheme="majorHAnsi"/>
                <w:lang w:val="en-US"/>
              </w:rPr>
              <w:t> </w:t>
            </w:r>
          </w:p>
        </w:tc>
        <w:tc>
          <w:tcPr>
            <w:tcW w:w="1486" w:type="pct"/>
            <w:vMerge/>
            <w:tcBorders>
              <w:left w:val="single" w:sz="8" w:space="0" w:color="FFFFFF"/>
              <w:right w:val="single" w:sz="24" w:space="0" w:color="FFFFFF"/>
            </w:tcBorders>
            <w:shd w:val="clear" w:color="auto" w:fill="DDEDEC"/>
          </w:tcPr>
          <w:p w14:paraId="25653750" w14:textId="77777777" w:rsidR="00AC3037" w:rsidRPr="00744328" w:rsidRDefault="00AC3037" w:rsidP="00AC3037">
            <w:pPr>
              <w:spacing w:after="0"/>
              <w:jc w:val="left"/>
              <w:rPr>
                <w:rFonts w:asciiTheme="majorHAnsi" w:hAnsiTheme="majorHAnsi" w:cstheme="majorHAnsi"/>
                <w:lang w:val="en-US"/>
              </w:rPr>
            </w:pPr>
          </w:p>
        </w:tc>
      </w:tr>
      <w:tr w:rsidR="00AC3037" w:rsidRPr="00FB327F" w14:paraId="0B312D24" w14:textId="3707D041" w:rsidTr="004528F2">
        <w:trPr>
          <w:trHeight w:val="72"/>
        </w:trPr>
        <w:tc>
          <w:tcPr>
            <w:tcW w:w="1746"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5A52D783" w14:textId="78238C06" w:rsidR="00AC3037" w:rsidRPr="00744328" w:rsidRDefault="00AC3037" w:rsidP="00AC3037">
            <w:pPr>
              <w:spacing w:after="0"/>
              <w:jc w:val="left"/>
              <w:rPr>
                <w:rFonts w:asciiTheme="majorHAnsi" w:hAnsiTheme="majorHAnsi" w:cstheme="majorHAnsi"/>
                <w:lang w:val="pt-PT"/>
              </w:rPr>
            </w:pPr>
            <w:r w:rsidRPr="00744328">
              <w:rPr>
                <w:rFonts w:asciiTheme="majorHAnsi" w:hAnsiTheme="majorHAnsi" w:cstheme="majorHAnsi"/>
                <w:lang w:val="pt-PT"/>
              </w:rPr>
              <w:t xml:space="preserve">12. Serviços de medição de </w:t>
            </w:r>
            <w:r w:rsidRPr="00060455">
              <w:rPr>
                <w:rFonts w:asciiTheme="majorHAnsi" w:hAnsiTheme="majorHAnsi" w:cstheme="majorHAnsi"/>
                <w:lang w:val="pt-PT"/>
              </w:rPr>
              <w:t>radioatividade</w:t>
            </w:r>
          </w:p>
        </w:tc>
        <w:tc>
          <w:tcPr>
            <w:tcW w:w="512" w:type="pct"/>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722B261" w14:textId="77777777" w:rsidR="00AC3037" w:rsidRPr="00744328" w:rsidRDefault="00AC3037" w:rsidP="00AC3037">
            <w:pPr>
              <w:spacing w:after="0"/>
              <w:jc w:val="left"/>
              <w:rPr>
                <w:rFonts w:asciiTheme="majorHAnsi" w:hAnsiTheme="majorHAnsi" w:cstheme="majorHAnsi"/>
                <w:lang w:val="pt-PT"/>
              </w:rPr>
            </w:pPr>
            <w:r w:rsidRPr="00744328">
              <w:rPr>
                <w:rFonts w:asciiTheme="majorHAnsi" w:hAnsiTheme="majorHAnsi" w:cstheme="majorHAnsi"/>
                <w:lang w:val="pt-PT"/>
              </w:rPr>
              <w:t> </w:t>
            </w:r>
          </w:p>
        </w:tc>
        <w:tc>
          <w:tcPr>
            <w:tcW w:w="512"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4921FB65" w14:textId="77777777" w:rsidR="00AC3037" w:rsidRPr="00744328" w:rsidRDefault="00AC3037" w:rsidP="00AC3037">
            <w:pPr>
              <w:spacing w:after="0"/>
              <w:jc w:val="left"/>
              <w:rPr>
                <w:rFonts w:asciiTheme="majorHAnsi" w:hAnsiTheme="majorHAnsi" w:cstheme="majorHAnsi"/>
                <w:lang w:val="pt-PT"/>
              </w:rPr>
            </w:pPr>
            <w:r w:rsidRPr="00744328">
              <w:rPr>
                <w:rFonts w:asciiTheme="majorHAnsi" w:hAnsiTheme="majorHAnsi" w:cstheme="majorHAnsi"/>
                <w:lang w:val="pt-PT"/>
              </w:rPr>
              <w:t> </w:t>
            </w:r>
          </w:p>
        </w:tc>
        <w:tc>
          <w:tcPr>
            <w:tcW w:w="744" w:type="pct"/>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37B62876" w14:textId="77777777" w:rsidR="00AC3037" w:rsidRPr="00744328" w:rsidRDefault="00AC3037" w:rsidP="00AC3037">
            <w:pPr>
              <w:spacing w:after="0"/>
              <w:jc w:val="left"/>
              <w:rPr>
                <w:rFonts w:asciiTheme="majorHAnsi" w:hAnsiTheme="majorHAnsi" w:cstheme="majorHAnsi"/>
                <w:lang w:val="pt-PT"/>
              </w:rPr>
            </w:pPr>
            <w:r w:rsidRPr="00744328">
              <w:rPr>
                <w:rFonts w:asciiTheme="majorHAnsi" w:hAnsiTheme="majorHAnsi" w:cstheme="majorHAnsi"/>
                <w:lang w:val="pt-PT"/>
              </w:rPr>
              <w:t> </w:t>
            </w:r>
          </w:p>
        </w:tc>
        <w:tc>
          <w:tcPr>
            <w:tcW w:w="1486" w:type="pct"/>
            <w:vMerge/>
            <w:tcBorders>
              <w:left w:val="single" w:sz="8" w:space="0" w:color="FFFFFF"/>
              <w:right w:val="single" w:sz="24" w:space="0" w:color="FFFFFF"/>
            </w:tcBorders>
            <w:shd w:val="clear" w:color="auto" w:fill="DDEDEC"/>
          </w:tcPr>
          <w:p w14:paraId="41CD1F6F" w14:textId="77777777" w:rsidR="00AC3037" w:rsidRPr="00744328" w:rsidRDefault="00AC3037" w:rsidP="00AC3037">
            <w:pPr>
              <w:spacing w:after="0"/>
              <w:jc w:val="left"/>
              <w:rPr>
                <w:rFonts w:asciiTheme="majorHAnsi" w:hAnsiTheme="majorHAnsi" w:cstheme="majorHAnsi"/>
                <w:lang w:val="pt-PT"/>
              </w:rPr>
            </w:pPr>
          </w:p>
        </w:tc>
      </w:tr>
      <w:tr w:rsidR="00AC3037" w:rsidRPr="00744328" w14:paraId="28D931F1" w14:textId="79B81B51" w:rsidTr="004528F2">
        <w:trPr>
          <w:trHeight w:val="286"/>
        </w:trPr>
        <w:tc>
          <w:tcPr>
            <w:tcW w:w="1746" w:type="pc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27D04554" w14:textId="3D492A9F" w:rsidR="00AC3037" w:rsidRPr="00744328" w:rsidRDefault="00AC3037" w:rsidP="00AC3037">
            <w:pPr>
              <w:spacing w:after="0"/>
              <w:jc w:val="left"/>
              <w:rPr>
                <w:rFonts w:asciiTheme="majorHAnsi" w:hAnsiTheme="majorHAnsi" w:cstheme="majorHAnsi"/>
                <w:lang w:val="en-US"/>
              </w:rPr>
            </w:pPr>
            <w:r w:rsidRPr="00744328">
              <w:rPr>
                <w:rFonts w:asciiTheme="majorHAnsi" w:hAnsiTheme="majorHAnsi" w:cstheme="majorHAnsi"/>
                <w:lang w:val="en-US"/>
              </w:rPr>
              <w:t xml:space="preserve">14. </w:t>
            </w:r>
            <w:proofErr w:type="spellStart"/>
            <w:r w:rsidRPr="00744328">
              <w:rPr>
                <w:rFonts w:asciiTheme="majorHAnsi" w:hAnsiTheme="majorHAnsi" w:cstheme="majorHAnsi"/>
                <w:lang w:val="en-US"/>
              </w:rPr>
              <w:t>Empresas</w:t>
            </w:r>
            <w:proofErr w:type="spellEnd"/>
            <w:r w:rsidRPr="00744328">
              <w:rPr>
                <w:rFonts w:asciiTheme="majorHAnsi" w:hAnsiTheme="majorHAnsi" w:cstheme="majorHAnsi"/>
                <w:lang w:val="en-US"/>
              </w:rPr>
              <w:t xml:space="preserve"> de </w:t>
            </w:r>
            <w:proofErr w:type="spellStart"/>
            <w:r w:rsidRPr="00744328">
              <w:rPr>
                <w:rFonts w:asciiTheme="majorHAnsi" w:hAnsiTheme="majorHAnsi" w:cstheme="majorHAnsi"/>
                <w:lang w:val="en-US"/>
              </w:rPr>
              <w:t>remediação</w:t>
            </w:r>
            <w:proofErr w:type="spellEnd"/>
          </w:p>
        </w:tc>
        <w:tc>
          <w:tcPr>
            <w:tcW w:w="512" w:type="pct"/>
            <w:tcBorders>
              <w:top w:val="single" w:sz="8" w:space="0" w:color="FFFFFF"/>
              <w:left w:val="single" w:sz="8" w:space="0" w:color="FFFFFF"/>
              <w:bottom w:val="single" w:sz="24" w:space="0" w:color="FFFFFF"/>
              <w:right w:val="single" w:sz="8" w:space="0" w:color="FFFFFF"/>
            </w:tcBorders>
            <w:shd w:val="clear" w:color="auto" w:fill="DDEDEC"/>
            <w:tcMar>
              <w:top w:w="15" w:type="dxa"/>
              <w:left w:w="108" w:type="dxa"/>
              <w:bottom w:w="0" w:type="dxa"/>
              <w:right w:w="108" w:type="dxa"/>
            </w:tcMar>
            <w:hideMark/>
          </w:tcPr>
          <w:p w14:paraId="7C00822D" w14:textId="77777777" w:rsidR="00AC3037" w:rsidRPr="00744328" w:rsidRDefault="00AC3037" w:rsidP="00AC3037">
            <w:pPr>
              <w:spacing w:after="0"/>
              <w:jc w:val="left"/>
              <w:rPr>
                <w:rFonts w:asciiTheme="majorHAnsi" w:hAnsiTheme="majorHAnsi" w:cstheme="majorHAnsi"/>
                <w:lang w:val="en-US"/>
              </w:rPr>
            </w:pPr>
          </w:p>
        </w:tc>
        <w:tc>
          <w:tcPr>
            <w:tcW w:w="512" w:type="pct"/>
            <w:tcBorders>
              <w:top w:val="single" w:sz="8" w:space="0" w:color="FFFFFF"/>
              <w:left w:val="single" w:sz="8" w:space="0" w:color="FFFFFF"/>
              <w:bottom w:val="single" w:sz="24" w:space="0" w:color="FFFFFF"/>
              <w:right w:val="single" w:sz="8" w:space="0" w:color="FFFFFF"/>
            </w:tcBorders>
            <w:shd w:val="clear" w:color="auto" w:fill="EFF6F6"/>
            <w:tcMar>
              <w:top w:w="15" w:type="dxa"/>
              <w:left w:w="108" w:type="dxa"/>
              <w:bottom w:w="0" w:type="dxa"/>
              <w:right w:w="108" w:type="dxa"/>
            </w:tcMar>
            <w:hideMark/>
          </w:tcPr>
          <w:p w14:paraId="3A8EF04F" w14:textId="77777777" w:rsidR="00AC3037" w:rsidRPr="00744328" w:rsidRDefault="00AC3037" w:rsidP="00AC3037">
            <w:pPr>
              <w:spacing w:after="0"/>
              <w:jc w:val="left"/>
              <w:rPr>
                <w:rFonts w:asciiTheme="majorHAnsi" w:hAnsiTheme="majorHAnsi" w:cstheme="majorHAnsi"/>
                <w:lang w:val="en-US"/>
              </w:rPr>
            </w:pPr>
          </w:p>
        </w:tc>
        <w:tc>
          <w:tcPr>
            <w:tcW w:w="744" w:type="pct"/>
            <w:tcBorders>
              <w:top w:val="single" w:sz="8" w:space="0" w:color="FFFFFF"/>
              <w:left w:val="single" w:sz="8" w:space="0" w:color="FFFFFF"/>
              <w:bottom w:val="single" w:sz="24" w:space="0" w:color="FFFFFF"/>
              <w:right w:val="single" w:sz="24" w:space="0" w:color="FFFFFF"/>
            </w:tcBorders>
            <w:shd w:val="clear" w:color="auto" w:fill="DDEDEC"/>
            <w:tcMar>
              <w:top w:w="15" w:type="dxa"/>
              <w:left w:w="108" w:type="dxa"/>
              <w:bottom w:w="0" w:type="dxa"/>
              <w:right w:w="108" w:type="dxa"/>
            </w:tcMar>
            <w:hideMark/>
          </w:tcPr>
          <w:p w14:paraId="18A5D933" w14:textId="77777777" w:rsidR="00AC3037" w:rsidRPr="00744328" w:rsidRDefault="00AC3037" w:rsidP="00AC3037">
            <w:pPr>
              <w:spacing w:after="0"/>
              <w:jc w:val="left"/>
              <w:rPr>
                <w:rFonts w:asciiTheme="majorHAnsi" w:hAnsiTheme="majorHAnsi" w:cstheme="majorHAnsi"/>
                <w:lang w:val="en-US"/>
              </w:rPr>
            </w:pPr>
          </w:p>
        </w:tc>
        <w:tc>
          <w:tcPr>
            <w:tcW w:w="1486" w:type="pct"/>
            <w:vMerge/>
            <w:tcBorders>
              <w:left w:val="single" w:sz="8" w:space="0" w:color="FFFFFF"/>
              <w:right w:val="single" w:sz="24" w:space="0" w:color="FFFFFF"/>
            </w:tcBorders>
            <w:shd w:val="clear" w:color="auto" w:fill="DDEDEC"/>
          </w:tcPr>
          <w:p w14:paraId="26FCEBA9" w14:textId="77777777" w:rsidR="00AC3037" w:rsidRPr="00744328" w:rsidRDefault="00AC3037" w:rsidP="00AC3037">
            <w:pPr>
              <w:spacing w:after="0"/>
              <w:jc w:val="left"/>
              <w:rPr>
                <w:rFonts w:asciiTheme="majorHAnsi" w:hAnsiTheme="majorHAnsi" w:cstheme="majorHAnsi"/>
                <w:lang w:val="en-US"/>
              </w:rPr>
            </w:pPr>
          </w:p>
        </w:tc>
      </w:tr>
      <w:tr w:rsidR="00AC3037" w:rsidRPr="00FB327F" w14:paraId="73741511" w14:textId="4FE98856" w:rsidTr="004528F2">
        <w:trPr>
          <w:trHeight w:val="286"/>
        </w:trPr>
        <w:tc>
          <w:tcPr>
            <w:tcW w:w="1746" w:type="pc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tcPr>
          <w:p w14:paraId="44EE6030" w14:textId="7012A531" w:rsidR="00AC3037" w:rsidRPr="00060455" w:rsidRDefault="00AC3037" w:rsidP="00400D59">
            <w:pPr>
              <w:spacing w:after="0"/>
              <w:jc w:val="left"/>
              <w:rPr>
                <w:rFonts w:asciiTheme="majorHAnsi" w:hAnsiTheme="majorHAnsi" w:cstheme="majorHAnsi"/>
                <w:lang w:val="pt-PT"/>
              </w:rPr>
            </w:pPr>
            <w:r w:rsidRPr="00060455">
              <w:rPr>
                <w:rFonts w:asciiTheme="majorHAnsi" w:hAnsiTheme="majorHAnsi" w:cstheme="majorHAnsi"/>
                <w:lang w:val="pt-PT"/>
              </w:rPr>
              <w:t xml:space="preserve">15. </w:t>
            </w:r>
            <w:r w:rsidR="00400D59">
              <w:rPr>
                <w:rFonts w:asciiTheme="majorHAnsi" w:hAnsiTheme="majorHAnsi" w:cstheme="majorHAnsi"/>
                <w:lang w:val="pt-PT"/>
              </w:rPr>
              <w:t xml:space="preserve">Investigadores da </w:t>
            </w:r>
            <w:r w:rsidR="00060455">
              <w:rPr>
                <w:rFonts w:asciiTheme="majorHAnsi" w:hAnsiTheme="majorHAnsi" w:cstheme="majorHAnsi"/>
                <w:lang w:val="pt-PT"/>
              </w:rPr>
              <w:t xml:space="preserve">Universidade de Coimbra, Instituto Superior Técnico, </w:t>
            </w:r>
            <w:r w:rsidR="00400D59">
              <w:rPr>
                <w:rFonts w:asciiTheme="majorHAnsi" w:hAnsiTheme="majorHAnsi" w:cstheme="majorHAnsi"/>
                <w:lang w:val="pt-PT"/>
              </w:rPr>
              <w:t>outros</w:t>
            </w:r>
          </w:p>
        </w:tc>
        <w:tc>
          <w:tcPr>
            <w:tcW w:w="512" w:type="pct"/>
            <w:tcBorders>
              <w:top w:val="single" w:sz="8" w:space="0" w:color="FFFFFF"/>
              <w:left w:val="single" w:sz="8" w:space="0" w:color="FFFFFF"/>
              <w:bottom w:val="single" w:sz="24" w:space="0" w:color="FFFFFF"/>
              <w:right w:val="single" w:sz="8" w:space="0" w:color="FFFFFF"/>
            </w:tcBorders>
            <w:shd w:val="clear" w:color="auto" w:fill="DDEDEC"/>
            <w:tcMar>
              <w:top w:w="15" w:type="dxa"/>
              <w:left w:w="108" w:type="dxa"/>
              <w:bottom w:w="0" w:type="dxa"/>
              <w:right w:w="108" w:type="dxa"/>
            </w:tcMar>
          </w:tcPr>
          <w:p w14:paraId="07ECE955" w14:textId="77777777" w:rsidR="00AC3037" w:rsidRPr="00060455" w:rsidRDefault="00AC3037" w:rsidP="00AC3037">
            <w:pPr>
              <w:spacing w:after="0"/>
              <w:jc w:val="left"/>
              <w:rPr>
                <w:rFonts w:asciiTheme="majorHAnsi" w:hAnsiTheme="majorHAnsi" w:cstheme="majorHAnsi"/>
                <w:lang w:val="pt-PT"/>
              </w:rPr>
            </w:pPr>
          </w:p>
        </w:tc>
        <w:tc>
          <w:tcPr>
            <w:tcW w:w="512" w:type="pct"/>
            <w:tcBorders>
              <w:top w:val="single" w:sz="8" w:space="0" w:color="FFFFFF"/>
              <w:left w:val="single" w:sz="8" w:space="0" w:color="FFFFFF"/>
              <w:bottom w:val="single" w:sz="24" w:space="0" w:color="FFFFFF"/>
              <w:right w:val="single" w:sz="8" w:space="0" w:color="FFFFFF"/>
            </w:tcBorders>
            <w:shd w:val="clear" w:color="auto" w:fill="EFF6F6"/>
            <w:tcMar>
              <w:top w:w="15" w:type="dxa"/>
              <w:left w:w="108" w:type="dxa"/>
              <w:bottom w:w="0" w:type="dxa"/>
              <w:right w:w="108" w:type="dxa"/>
            </w:tcMar>
          </w:tcPr>
          <w:p w14:paraId="26C017D4" w14:textId="77777777" w:rsidR="00AC3037" w:rsidRPr="00060455" w:rsidRDefault="00AC3037" w:rsidP="00AC3037">
            <w:pPr>
              <w:spacing w:after="0"/>
              <w:jc w:val="left"/>
              <w:rPr>
                <w:rFonts w:asciiTheme="majorHAnsi" w:hAnsiTheme="majorHAnsi" w:cstheme="majorHAnsi"/>
                <w:lang w:val="pt-PT"/>
              </w:rPr>
            </w:pPr>
          </w:p>
        </w:tc>
        <w:tc>
          <w:tcPr>
            <w:tcW w:w="744" w:type="pct"/>
            <w:tcBorders>
              <w:top w:val="single" w:sz="8" w:space="0" w:color="FFFFFF"/>
              <w:left w:val="single" w:sz="8" w:space="0" w:color="FFFFFF"/>
              <w:bottom w:val="single" w:sz="24" w:space="0" w:color="FFFFFF"/>
              <w:right w:val="single" w:sz="24" w:space="0" w:color="FFFFFF"/>
            </w:tcBorders>
            <w:shd w:val="clear" w:color="auto" w:fill="DDEDEC"/>
            <w:tcMar>
              <w:top w:w="15" w:type="dxa"/>
              <w:left w:w="108" w:type="dxa"/>
              <w:bottom w:w="0" w:type="dxa"/>
              <w:right w:w="108" w:type="dxa"/>
            </w:tcMar>
          </w:tcPr>
          <w:p w14:paraId="325EF177" w14:textId="77777777" w:rsidR="00AC3037" w:rsidRPr="00060455" w:rsidRDefault="00AC3037" w:rsidP="00AC3037">
            <w:pPr>
              <w:spacing w:after="0"/>
              <w:jc w:val="left"/>
              <w:rPr>
                <w:rFonts w:asciiTheme="majorHAnsi" w:hAnsiTheme="majorHAnsi" w:cstheme="majorHAnsi"/>
                <w:lang w:val="pt-PT"/>
              </w:rPr>
            </w:pPr>
          </w:p>
        </w:tc>
        <w:tc>
          <w:tcPr>
            <w:tcW w:w="1486" w:type="pct"/>
            <w:vMerge/>
            <w:tcBorders>
              <w:left w:val="single" w:sz="8" w:space="0" w:color="FFFFFF"/>
              <w:bottom w:val="single" w:sz="24" w:space="0" w:color="FFFFFF"/>
              <w:right w:val="single" w:sz="24" w:space="0" w:color="FFFFFF"/>
            </w:tcBorders>
            <w:shd w:val="clear" w:color="auto" w:fill="DDEDEC"/>
          </w:tcPr>
          <w:p w14:paraId="4D203231" w14:textId="77777777" w:rsidR="00AC3037" w:rsidRPr="00060455" w:rsidRDefault="00AC3037" w:rsidP="00AC3037">
            <w:pPr>
              <w:spacing w:after="0"/>
              <w:jc w:val="left"/>
              <w:rPr>
                <w:rFonts w:asciiTheme="majorHAnsi" w:hAnsiTheme="majorHAnsi" w:cstheme="majorHAnsi"/>
                <w:lang w:val="pt-PT"/>
              </w:rPr>
            </w:pPr>
          </w:p>
        </w:tc>
      </w:tr>
    </w:tbl>
    <w:p w14:paraId="18FA8279" w14:textId="3C282C39" w:rsidR="003D653A" w:rsidRPr="00060455" w:rsidRDefault="008F6615" w:rsidP="008F6615">
      <w:pPr>
        <w:tabs>
          <w:tab w:val="left" w:pos="5472"/>
        </w:tabs>
        <w:spacing w:after="0"/>
        <w:jc w:val="left"/>
        <w:rPr>
          <w:rFonts w:asciiTheme="majorHAnsi" w:hAnsiTheme="majorHAnsi" w:cstheme="majorHAnsi"/>
          <w:b/>
          <w:bCs/>
          <w:i/>
          <w:iCs/>
          <w:lang w:val="pt-PT"/>
        </w:rPr>
      </w:pPr>
      <w:r>
        <w:rPr>
          <w:rFonts w:asciiTheme="majorHAnsi" w:hAnsiTheme="majorHAnsi" w:cstheme="majorHAnsi"/>
          <w:b/>
          <w:bCs/>
          <w:i/>
          <w:iCs/>
          <w:lang w:val="pt-PT"/>
        </w:rPr>
        <w:tab/>
      </w:r>
    </w:p>
    <w:p w14:paraId="7B4AB3B6" w14:textId="77777777" w:rsidR="00FF4759" w:rsidRPr="00FF4759" w:rsidRDefault="00FF4759" w:rsidP="00FF4759">
      <w:pPr>
        <w:rPr>
          <w:color w:val="4472C4" w:themeColor="accent5"/>
          <w:lang w:val="en-US"/>
        </w:rPr>
      </w:pPr>
      <w:r w:rsidRPr="00FF4759">
        <w:rPr>
          <w:b/>
          <w:bCs/>
          <w:i/>
          <w:iCs/>
          <w:color w:val="4472C4" w:themeColor="accent5"/>
          <w:lang w:val="en-US"/>
        </w:rPr>
        <w:t>INTRO:  To what extent do you agree or disagree with the following statements?</w:t>
      </w:r>
    </w:p>
    <w:tbl>
      <w:tblPr>
        <w:tblW w:w="8354" w:type="dxa"/>
        <w:tblCellMar>
          <w:left w:w="0" w:type="dxa"/>
          <w:right w:w="0" w:type="dxa"/>
        </w:tblCellMar>
        <w:tblLook w:val="04A0" w:firstRow="1" w:lastRow="0" w:firstColumn="1" w:lastColumn="0" w:noHBand="0" w:noVBand="1"/>
      </w:tblPr>
      <w:tblGrid>
        <w:gridCol w:w="1780"/>
        <w:gridCol w:w="4164"/>
        <w:gridCol w:w="2410"/>
      </w:tblGrid>
      <w:tr w:rsidR="00FF4759" w:rsidRPr="00FF4759" w14:paraId="72A74339" w14:textId="77777777" w:rsidTr="00FB327F">
        <w:trPr>
          <w:trHeight w:val="349"/>
        </w:trPr>
        <w:tc>
          <w:tcPr>
            <w:tcW w:w="8354"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7BDD44D9" w14:textId="77777777" w:rsidR="00FF4759" w:rsidRPr="00FF4759" w:rsidRDefault="00FF4759" w:rsidP="00FB327F">
            <w:pPr>
              <w:rPr>
                <w:color w:val="4472C4" w:themeColor="accent5"/>
                <w:lang w:val="en-US"/>
              </w:rPr>
            </w:pPr>
            <w:r w:rsidRPr="00FF4759">
              <w:rPr>
                <w:b/>
                <w:bCs/>
                <w:color w:val="4472C4" w:themeColor="accent5"/>
                <w:lang w:val="en-US"/>
              </w:rPr>
              <w:t xml:space="preserve">Severity for self </w:t>
            </w:r>
            <w:r w:rsidRPr="00FF4759">
              <w:rPr>
                <w:bCs/>
                <w:i/>
                <w:color w:val="4472C4" w:themeColor="accent5"/>
              </w:rPr>
              <w:t>(don’t show this title to respondents)</w:t>
            </w:r>
          </w:p>
        </w:tc>
      </w:tr>
      <w:tr w:rsidR="00FF4759" w:rsidRPr="00FF4759" w14:paraId="7A381581" w14:textId="77777777" w:rsidTr="00FB327F">
        <w:tc>
          <w:tcPr>
            <w:tcW w:w="178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5CACE6E" w14:textId="77777777" w:rsidR="00FF4759" w:rsidRPr="00FF4759" w:rsidRDefault="00FF4759" w:rsidP="00FB327F">
            <w:pPr>
              <w:rPr>
                <w:color w:val="4472C4" w:themeColor="accent5"/>
                <w:lang w:val="en-US"/>
              </w:rPr>
            </w:pPr>
            <w:r w:rsidRPr="00FF4759">
              <w:rPr>
                <w:b/>
                <w:bCs/>
                <w:color w:val="4472C4" w:themeColor="accent5"/>
                <w:lang w:val="en-US"/>
              </w:rPr>
              <w:t>RA12</w:t>
            </w:r>
          </w:p>
        </w:tc>
        <w:tc>
          <w:tcPr>
            <w:tcW w:w="4164"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205E1B05" w14:textId="77777777" w:rsidR="00FF4759" w:rsidRPr="00FF4759" w:rsidRDefault="00FF4759" w:rsidP="00FB327F">
            <w:pPr>
              <w:rPr>
                <w:color w:val="4472C4" w:themeColor="accent5"/>
                <w:lang w:val="en-US"/>
              </w:rPr>
            </w:pPr>
            <w:r w:rsidRPr="00FF4759">
              <w:rPr>
                <w:color w:val="4472C4" w:themeColor="accent5"/>
                <w:lang w:val="en-US"/>
              </w:rPr>
              <w:t>Not acting when there is a high radon concentration in my house would be a severe threat to my health.</w:t>
            </w:r>
          </w:p>
        </w:tc>
        <w:tc>
          <w:tcPr>
            <w:tcW w:w="2410"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553F461D" w14:textId="77777777" w:rsidR="00FF4759" w:rsidRPr="00FF4759" w:rsidRDefault="00FF4759" w:rsidP="00FB327F">
            <w:pPr>
              <w:jc w:val="left"/>
              <w:rPr>
                <w:color w:val="4472C4" w:themeColor="accent5"/>
                <w:lang w:val="en-US"/>
              </w:rPr>
            </w:pPr>
            <w:r w:rsidRPr="00FF4759">
              <w:rPr>
                <w:color w:val="4472C4" w:themeColor="accent5"/>
                <w:lang w:val="en-US"/>
              </w:rPr>
              <w:t>1. Strongly Disagree</w:t>
            </w:r>
          </w:p>
          <w:p w14:paraId="7771A252" w14:textId="77777777" w:rsidR="00FF4759" w:rsidRPr="00FF4759" w:rsidRDefault="00FF4759" w:rsidP="00FB327F">
            <w:pPr>
              <w:jc w:val="left"/>
              <w:rPr>
                <w:color w:val="4472C4" w:themeColor="accent5"/>
                <w:lang w:val="en-US"/>
              </w:rPr>
            </w:pPr>
            <w:r w:rsidRPr="00FF4759">
              <w:rPr>
                <w:color w:val="4472C4" w:themeColor="accent5"/>
                <w:lang w:val="en-US"/>
              </w:rPr>
              <w:t>2. Disagree</w:t>
            </w:r>
          </w:p>
          <w:p w14:paraId="5D6D112F" w14:textId="77777777" w:rsidR="00FF4759" w:rsidRPr="00FF4759" w:rsidRDefault="00FF4759" w:rsidP="00FB327F">
            <w:pPr>
              <w:jc w:val="left"/>
              <w:rPr>
                <w:color w:val="4472C4" w:themeColor="accent5"/>
                <w:lang w:val="en-US"/>
              </w:rPr>
            </w:pPr>
            <w:r w:rsidRPr="00FF4759">
              <w:rPr>
                <w:color w:val="4472C4" w:themeColor="accent5"/>
                <w:lang w:val="en-US"/>
              </w:rPr>
              <w:lastRenderedPageBreak/>
              <w:t>3. Neither agree, nor disagree</w:t>
            </w:r>
          </w:p>
          <w:p w14:paraId="3C391968" w14:textId="77777777" w:rsidR="00FF4759" w:rsidRPr="00FF4759" w:rsidRDefault="00FF4759" w:rsidP="00FB327F">
            <w:pPr>
              <w:jc w:val="left"/>
              <w:rPr>
                <w:color w:val="4472C4" w:themeColor="accent5"/>
                <w:lang w:val="en-US"/>
              </w:rPr>
            </w:pPr>
            <w:r w:rsidRPr="00FF4759">
              <w:rPr>
                <w:color w:val="4472C4" w:themeColor="accent5"/>
                <w:lang w:val="en-US"/>
              </w:rPr>
              <w:t>4. Agree</w:t>
            </w:r>
          </w:p>
          <w:p w14:paraId="759082BE" w14:textId="77777777" w:rsidR="00FF4759" w:rsidRPr="00FF4759" w:rsidRDefault="00FF4759" w:rsidP="00FB327F">
            <w:pPr>
              <w:jc w:val="left"/>
              <w:rPr>
                <w:color w:val="4472C4" w:themeColor="accent5"/>
                <w:lang w:val="en-US"/>
              </w:rPr>
            </w:pPr>
            <w:r w:rsidRPr="00FF4759">
              <w:rPr>
                <w:color w:val="4472C4" w:themeColor="accent5"/>
                <w:lang w:val="en-US"/>
              </w:rPr>
              <w:t>5. Strongly Agree</w:t>
            </w:r>
          </w:p>
          <w:p w14:paraId="43F4BCAB" w14:textId="77777777" w:rsidR="00FF4759" w:rsidRPr="00FF4759" w:rsidRDefault="00FF4759" w:rsidP="00FB327F">
            <w:pPr>
              <w:jc w:val="left"/>
              <w:rPr>
                <w:color w:val="4472C4" w:themeColor="accent5"/>
                <w:lang w:val="en-US"/>
              </w:rPr>
            </w:pPr>
            <w:r w:rsidRPr="00FF4759">
              <w:rPr>
                <w:color w:val="4472C4" w:themeColor="accent5"/>
                <w:lang w:val="en-US"/>
              </w:rPr>
              <w:t>9. I don't know/NA</w:t>
            </w:r>
          </w:p>
          <w:p w14:paraId="1EF6B986" w14:textId="77777777" w:rsidR="00FF4759" w:rsidRPr="00FF4759" w:rsidRDefault="00FF4759" w:rsidP="00FB327F">
            <w:pPr>
              <w:jc w:val="left"/>
              <w:rPr>
                <w:color w:val="4472C4" w:themeColor="accent5"/>
                <w:lang w:val="en-US"/>
              </w:rPr>
            </w:pPr>
            <w:r w:rsidRPr="00FF4759">
              <w:rPr>
                <w:color w:val="4472C4" w:themeColor="accent5"/>
                <w:lang w:val="en-US"/>
              </w:rPr>
              <w:t> </w:t>
            </w:r>
          </w:p>
        </w:tc>
      </w:tr>
      <w:tr w:rsidR="00FF4759" w:rsidRPr="00FF4759" w14:paraId="405CE92B" w14:textId="77777777" w:rsidTr="00FB327F">
        <w:trPr>
          <w:trHeight w:val="1154"/>
        </w:trPr>
        <w:tc>
          <w:tcPr>
            <w:tcW w:w="17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49DEF2C" w14:textId="77777777" w:rsidR="00FF4759" w:rsidRPr="00FF4759" w:rsidRDefault="00FF4759" w:rsidP="00FB327F">
            <w:pPr>
              <w:rPr>
                <w:color w:val="4472C4" w:themeColor="accent5"/>
                <w:lang w:val="en-US"/>
              </w:rPr>
            </w:pPr>
            <w:r w:rsidRPr="00FF4759">
              <w:rPr>
                <w:b/>
                <w:bCs/>
                <w:color w:val="4472C4" w:themeColor="accent5"/>
                <w:lang w:val="en-US"/>
              </w:rPr>
              <w:lastRenderedPageBreak/>
              <w:t>RA12.1</w:t>
            </w:r>
          </w:p>
        </w:tc>
        <w:tc>
          <w:tcPr>
            <w:tcW w:w="4164"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49ED47D2" w14:textId="77777777" w:rsidR="00FF4759" w:rsidRPr="00FF4759" w:rsidRDefault="00FF4759" w:rsidP="00FB327F">
            <w:pPr>
              <w:rPr>
                <w:color w:val="4472C4" w:themeColor="accent5"/>
                <w:lang w:val="en-US"/>
              </w:rPr>
            </w:pPr>
            <w:r w:rsidRPr="00FF4759">
              <w:rPr>
                <w:color w:val="4472C4" w:themeColor="accent5"/>
                <w:lang w:val="en-US"/>
              </w:rPr>
              <w:t xml:space="preserve">Not undertaking any action against high radon concentration in my house would be life-threatening. </w:t>
            </w:r>
          </w:p>
        </w:tc>
        <w:tc>
          <w:tcPr>
            <w:tcW w:w="2410" w:type="dxa"/>
            <w:vMerge/>
            <w:tcBorders>
              <w:top w:val="single" w:sz="24" w:space="0" w:color="FFFFFF"/>
              <w:left w:val="single" w:sz="8" w:space="0" w:color="FFFFFF"/>
              <w:bottom w:val="single" w:sz="8" w:space="0" w:color="FFFFFF"/>
              <w:right w:val="single" w:sz="8" w:space="0" w:color="FFFFFF"/>
            </w:tcBorders>
            <w:vAlign w:val="center"/>
            <w:hideMark/>
          </w:tcPr>
          <w:p w14:paraId="2EE91F27" w14:textId="77777777" w:rsidR="00FF4759" w:rsidRPr="00FF4759" w:rsidRDefault="00FF4759" w:rsidP="00FB327F">
            <w:pPr>
              <w:rPr>
                <w:color w:val="4472C4" w:themeColor="accent5"/>
                <w:lang w:val="en-US"/>
              </w:rPr>
            </w:pPr>
          </w:p>
        </w:tc>
      </w:tr>
      <w:tr w:rsidR="00FF4759" w:rsidRPr="00FF4759" w14:paraId="36F4149A" w14:textId="77777777" w:rsidTr="00FB327F">
        <w:tc>
          <w:tcPr>
            <w:tcW w:w="5944"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769F3D5" w14:textId="77777777" w:rsidR="00FF4759" w:rsidRPr="00FF4759" w:rsidRDefault="00FF4759" w:rsidP="00FB327F">
            <w:pPr>
              <w:rPr>
                <w:color w:val="4472C4" w:themeColor="accent5"/>
                <w:lang w:val="en-US"/>
              </w:rPr>
            </w:pPr>
            <w:r w:rsidRPr="00FF4759">
              <w:rPr>
                <w:b/>
                <w:bCs/>
                <w:color w:val="4472C4" w:themeColor="accent5"/>
                <w:lang w:val="en-US"/>
              </w:rPr>
              <w:t xml:space="preserve">Severity for others </w:t>
            </w:r>
            <w:r w:rsidRPr="00FF4759">
              <w:rPr>
                <w:bCs/>
                <w:i/>
                <w:color w:val="4472C4" w:themeColor="accent5"/>
              </w:rPr>
              <w:t>(don’t show this title to respondents)</w:t>
            </w:r>
          </w:p>
        </w:tc>
        <w:tc>
          <w:tcPr>
            <w:tcW w:w="2410" w:type="dxa"/>
            <w:vMerge/>
            <w:tcBorders>
              <w:top w:val="single" w:sz="24" w:space="0" w:color="FFFFFF"/>
              <w:left w:val="single" w:sz="8" w:space="0" w:color="FFFFFF"/>
              <w:bottom w:val="single" w:sz="8" w:space="0" w:color="FFFFFF"/>
              <w:right w:val="single" w:sz="8" w:space="0" w:color="FFFFFF"/>
            </w:tcBorders>
            <w:vAlign w:val="center"/>
            <w:hideMark/>
          </w:tcPr>
          <w:p w14:paraId="46BC0AB8" w14:textId="77777777" w:rsidR="00FF4759" w:rsidRPr="00FF4759" w:rsidRDefault="00FF4759" w:rsidP="00FB327F">
            <w:pPr>
              <w:rPr>
                <w:color w:val="4472C4" w:themeColor="accent5"/>
                <w:lang w:val="en-US"/>
              </w:rPr>
            </w:pPr>
          </w:p>
        </w:tc>
      </w:tr>
      <w:tr w:rsidR="00FF4759" w:rsidRPr="00FF4759" w14:paraId="507F2AB8" w14:textId="77777777" w:rsidTr="00FB327F">
        <w:tc>
          <w:tcPr>
            <w:tcW w:w="17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CC73707" w14:textId="77777777" w:rsidR="00FF4759" w:rsidRPr="00FF4759" w:rsidRDefault="00FF4759" w:rsidP="00FB327F">
            <w:pPr>
              <w:rPr>
                <w:color w:val="4472C4" w:themeColor="accent5"/>
                <w:lang w:val="en-US"/>
              </w:rPr>
            </w:pPr>
            <w:r w:rsidRPr="00FF4759">
              <w:rPr>
                <w:b/>
                <w:bCs/>
                <w:color w:val="4472C4" w:themeColor="accent5"/>
                <w:lang w:val="en-US"/>
              </w:rPr>
              <w:t>RA12.2</w:t>
            </w:r>
          </w:p>
        </w:tc>
        <w:tc>
          <w:tcPr>
            <w:tcW w:w="4164"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1196F4A4" w14:textId="77777777" w:rsidR="00FF4759" w:rsidRPr="00FF4759" w:rsidRDefault="00FF4759" w:rsidP="00FB327F">
            <w:pPr>
              <w:rPr>
                <w:color w:val="4472C4" w:themeColor="accent5"/>
                <w:lang w:val="en-US"/>
              </w:rPr>
            </w:pPr>
            <w:r w:rsidRPr="00FF4759">
              <w:rPr>
                <w:color w:val="4472C4" w:themeColor="accent5"/>
                <w:lang w:val="en-US"/>
              </w:rPr>
              <w:t xml:space="preserve">If my </w:t>
            </w:r>
            <w:proofErr w:type="spellStart"/>
            <w:r w:rsidRPr="00FF4759">
              <w:rPr>
                <w:color w:val="4472C4" w:themeColor="accent5"/>
                <w:lang w:val="en-US"/>
              </w:rPr>
              <w:t>neighbours</w:t>
            </w:r>
            <w:proofErr w:type="spellEnd"/>
            <w:r w:rsidRPr="00FF4759">
              <w:rPr>
                <w:color w:val="4472C4" w:themeColor="accent5"/>
                <w:lang w:val="en-US"/>
              </w:rPr>
              <w:t xml:space="preserve"> </w:t>
            </w:r>
            <w:proofErr w:type="spellStart"/>
            <w:r w:rsidRPr="00FF4759">
              <w:rPr>
                <w:color w:val="4472C4" w:themeColor="accent5"/>
                <w:lang w:val="en-US"/>
              </w:rPr>
              <w:t>hadhigh</w:t>
            </w:r>
            <w:proofErr w:type="spellEnd"/>
            <w:r w:rsidRPr="00FF4759">
              <w:rPr>
                <w:color w:val="4472C4" w:themeColor="accent5"/>
                <w:lang w:val="en-US"/>
              </w:rPr>
              <w:t xml:space="preserve"> radon concentrations and don't remediate their health would be in severe danger.</w:t>
            </w:r>
          </w:p>
        </w:tc>
        <w:tc>
          <w:tcPr>
            <w:tcW w:w="2410" w:type="dxa"/>
            <w:vMerge/>
            <w:tcBorders>
              <w:top w:val="single" w:sz="24" w:space="0" w:color="FFFFFF"/>
              <w:left w:val="single" w:sz="8" w:space="0" w:color="FFFFFF"/>
              <w:bottom w:val="single" w:sz="8" w:space="0" w:color="FFFFFF"/>
              <w:right w:val="single" w:sz="8" w:space="0" w:color="FFFFFF"/>
            </w:tcBorders>
            <w:vAlign w:val="center"/>
            <w:hideMark/>
          </w:tcPr>
          <w:p w14:paraId="6733FD09" w14:textId="77777777" w:rsidR="00FF4759" w:rsidRPr="00FF4759" w:rsidRDefault="00FF4759" w:rsidP="00FB327F">
            <w:pPr>
              <w:rPr>
                <w:color w:val="4472C4" w:themeColor="accent5"/>
                <w:lang w:val="en-US"/>
              </w:rPr>
            </w:pPr>
          </w:p>
        </w:tc>
      </w:tr>
      <w:tr w:rsidR="00FF4759" w:rsidRPr="00FF4759" w14:paraId="3A6D9283" w14:textId="77777777" w:rsidTr="00FB327F">
        <w:tc>
          <w:tcPr>
            <w:tcW w:w="17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996B6A0" w14:textId="77777777" w:rsidR="00FF4759" w:rsidRPr="00FF4759" w:rsidRDefault="00FF4759" w:rsidP="00FB327F">
            <w:pPr>
              <w:rPr>
                <w:color w:val="4472C4" w:themeColor="accent5"/>
                <w:lang w:val="en-US"/>
              </w:rPr>
            </w:pPr>
            <w:r w:rsidRPr="00FF4759">
              <w:rPr>
                <w:b/>
                <w:bCs/>
                <w:color w:val="4472C4" w:themeColor="accent5"/>
                <w:lang w:val="en-US"/>
              </w:rPr>
              <w:t>RA12.3</w:t>
            </w:r>
          </w:p>
        </w:tc>
        <w:tc>
          <w:tcPr>
            <w:tcW w:w="4164"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65E8F389" w14:textId="77777777" w:rsidR="00FF4759" w:rsidRPr="00FF4759" w:rsidRDefault="00FF4759" w:rsidP="00FB327F">
            <w:pPr>
              <w:rPr>
                <w:color w:val="4472C4" w:themeColor="accent5"/>
                <w:lang w:val="en-US"/>
              </w:rPr>
            </w:pPr>
            <w:r w:rsidRPr="00FF4759">
              <w:rPr>
                <w:color w:val="4472C4" w:themeColor="accent5"/>
                <w:lang w:val="en-US"/>
              </w:rPr>
              <w:t xml:space="preserve">If people in my community address the radon risk  then they can avoid serious health issues due to radon. </w:t>
            </w:r>
          </w:p>
        </w:tc>
        <w:tc>
          <w:tcPr>
            <w:tcW w:w="2410" w:type="dxa"/>
            <w:vMerge/>
            <w:tcBorders>
              <w:top w:val="single" w:sz="24" w:space="0" w:color="FFFFFF"/>
              <w:left w:val="single" w:sz="8" w:space="0" w:color="FFFFFF"/>
              <w:bottom w:val="single" w:sz="8" w:space="0" w:color="FFFFFF"/>
              <w:right w:val="single" w:sz="8" w:space="0" w:color="FFFFFF"/>
            </w:tcBorders>
            <w:vAlign w:val="center"/>
            <w:hideMark/>
          </w:tcPr>
          <w:p w14:paraId="34D3BFB0" w14:textId="77777777" w:rsidR="00FF4759" w:rsidRPr="00FF4759" w:rsidRDefault="00FF4759" w:rsidP="00FB327F">
            <w:pPr>
              <w:rPr>
                <w:color w:val="4472C4" w:themeColor="accent5"/>
                <w:lang w:val="en-US"/>
              </w:rPr>
            </w:pPr>
          </w:p>
        </w:tc>
      </w:tr>
    </w:tbl>
    <w:p w14:paraId="6D7DE326" w14:textId="77777777" w:rsidR="00FF4759" w:rsidRPr="00FF4759" w:rsidRDefault="00FF4759" w:rsidP="00744328">
      <w:pPr>
        <w:spacing w:after="0"/>
        <w:jc w:val="left"/>
        <w:rPr>
          <w:rFonts w:asciiTheme="majorHAnsi" w:hAnsiTheme="majorHAnsi" w:cstheme="majorHAnsi"/>
          <w:bCs/>
          <w:iCs/>
        </w:rPr>
      </w:pPr>
    </w:p>
    <w:p w14:paraId="11801FA5" w14:textId="77777777" w:rsidR="00FF4759" w:rsidRPr="00FF4759" w:rsidRDefault="00FF4759" w:rsidP="00744328">
      <w:pPr>
        <w:spacing w:after="0"/>
        <w:jc w:val="left"/>
        <w:rPr>
          <w:rFonts w:asciiTheme="majorHAnsi" w:hAnsiTheme="majorHAnsi" w:cstheme="majorHAnsi"/>
          <w:bCs/>
          <w:iCs/>
          <w:lang w:val="en-US"/>
        </w:rPr>
      </w:pPr>
    </w:p>
    <w:p w14:paraId="2FFF0B5C" w14:textId="30085C0D" w:rsidR="002F017B" w:rsidRPr="00744328" w:rsidRDefault="002F017B" w:rsidP="00744328">
      <w:pPr>
        <w:spacing w:after="0"/>
        <w:jc w:val="left"/>
        <w:rPr>
          <w:rFonts w:asciiTheme="majorHAnsi" w:hAnsiTheme="majorHAnsi" w:cstheme="majorHAnsi"/>
          <w:lang w:val="pt-PT"/>
        </w:rPr>
      </w:pPr>
      <w:r w:rsidRPr="00AB0FA6">
        <w:rPr>
          <w:rFonts w:asciiTheme="majorHAnsi" w:hAnsiTheme="majorHAnsi" w:cstheme="majorHAnsi"/>
          <w:bCs/>
          <w:iCs/>
          <w:lang w:val="pt-PT"/>
        </w:rPr>
        <w:t>INTRO:</w:t>
      </w:r>
      <w:r w:rsidRPr="00744328">
        <w:rPr>
          <w:rFonts w:asciiTheme="majorHAnsi" w:hAnsiTheme="majorHAnsi" w:cstheme="majorHAnsi"/>
          <w:b/>
          <w:bCs/>
          <w:i/>
          <w:iCs/>
          <w:lang w:val="pt-PT"/>
        </w:rPr>
        <w:t xml:space="preserve"> </w:t>
      </w:r>
      <w:r w:rsidR="0091594F" w:rsidRPr="00744328">
        <w:rPr>
          <w:rFonts w:asciiTheme="majorHAnsi" w:hAnsiTheme="majorHAnsi" w:cstheme="majorHAnsi"/>
          <w:b/>
          <w:bCs/>
          <w:i/>
          <w:iCs/>
          <w:lang w:val="pt-PT"/>
        </w:rPr>
        <w:t>Até que ponto concorda ou discorda com as seguintes afirmações</w:t>
      </w:r>
      <w:r w:rsidRPr="00744328">
        <w:rPr>
          <w:rFonts w:asciiTheme="majorHAnsi" w:hAnsiTheme="majorHAnsi" w:cstheme="majorHAnsi"/>
          <w:b/>
          <w:bCs/>
          <w:i/>
          <w:iCs/>
          <w:lang w:val="pt-PT"/>
        </w:rPr>
        <w:t>?</w:t>
      </w:r>
    </w:p>
    <w:tbl>
      <w:tblPr>
        <w:tblW w:w="5000" w:type="pct"/>
        <w:tblCellMar>
          <w:left w:w="0" w:type="dxa"/>
          <w:right w:w="0" w:type="dxa"/>
        </w:tblCellMar>
        <w:tblLook w:val="04A0" w:firstRow="1" w:lastRow="0" w:firstColumn="1" w:lastColumn="0" w:noHBand="0" w:noVBand="1"/>
      </w:tblPr>
      <w:tblGrid>
        <w:gridCol w:w="847"/>
        <w:gridCol w:w="6232"/>
        <w:gridCol w:w="2647"/>
      </w:tblGrid>
      <w:tr w:rsidR="002F017B" w:rsidRPr="00FB327F" w14:paraId="16D91B93" w14:textId="77777777" w:rsidTr="003D653A">
        <w:trPr>
          <w:trHeight w:val="349"/>
        </w:trPr>
        <w:tc>
          <w:tcPr>
            <w:tcW w:w="5000" w:type="pct"/>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2CEA1A46" w14:textId="77777777" w:rsidR="004B486D" w:rsidRDefault="004B486D" w:rsidP="00744328">
            <w:pPr>
              <w:spacing w:after="0"/>
              <w:jc w:val="left"/>
              <w:rPr>
                <w:rFonts w:asciiTheme="majorHAnsi" w:hAnsiTheme="majorHAnsi" w:cstheme="majorHAnsi"/>
                <w:b/>
                <w:bCs/>
                <w:lang w:val="pt-PT"/>
              </w:rPr>
            </w:pPr>
            <w:proofErr w:type="spellStart"/>
            <w:r w:rsidRPr="004B486D">
              <w:rPr>
                <w:rFonts w:asciiTheme="majorHAnsi" w:hAnsiTheme="majorHAnsi" w:cstheme="majorHAnsi"/>
                <w:b/>
                <w:bCs/>
                <w:lang w:val="pt-PT"/>
              </w:rPr>
              <w:t>Severity</w:t>
            </w:r>
            <w:proofErr w:type="spellEnd"/>
            <w:r w:rsidRPr="004B486D">
              <w:rPr>
                <w:rFonts w:asciiTheme="majorHAnsi" w:hAnsiTheme="majorHAnsi" w:cstheme="majorHAnsi"/>
                <w:b/>
                <w:bCs/>
                <w:lang w:val="pt-PT"/>
              </w:rPr>
              <w:t xml:space="preserve"> for self </w:t>
            </w:r>
          </w:p>
          <w:p w14:paraId="66639F09" w14:textId="2BFEBDBB" w:rsidR="002F017B" w:rsidRPr="00744328" w:rsidRDefault="001857CD" w:rsidP="00744328">
            <w:pPr>
              <w:spacing w:after="0"/>
              <w:jc w:val="left"/>
              <w:rPr>
                <w:rFonts w:asciiTheme="majorHAnsi" w:hAnsiTheme="majorHAnsi" w:cstheme="majorHAnsi"/>
                <w:lang w:val="pt-PT"/>
              </w:rPr>
            </w:pPr>
            <w:r w:rsidRPr="00744328">
              <w:rPr>
                <w:rFonts w:asciiTheme="majorHAnsi" w:hAnsiTheme="majorHAnsi" w:cstheme="majorHAnsi"/>
                <w:bCs/>
                <w:i/>
                <w:lang w:val="pt-PT"/>
              </w:rPr>
              <w:t>(não mostrar o título aos participantes)</w:t>
            </w:r>
          </w:p>
        </w:tc>
      </w:tr>
      <w:tr w:rsidR="002F017B" w:rsidRPr="00FB327F" w14:paraId="3C1A842B" w14:textId="77777777" w:rsidTr="00DB3324">
        <w:tc>
          <w:tcPr>
            <w:tcW w:w="435" w:type="pct"/>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203A12F" w14:textId="77777777" w:rsidR="002F017B" w:rsidRPr="00744328" w:rsidRDefault="002F017B"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RA12</w:t>
            </w:r>
          </w:p>
        </w:tc>
        <w:tc>
          <w:tcPr>
            <w:tcW w:w="3203" w:type="pc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004B4632" w14:textId="586CE344" w:rsidR="002F017B" w:rsidRPr="00744328" w:rsidRDefault="00600CD0" w:rsidP="00AC3037">
            <w:pPr>
              <w:spacing w:after="0"/>
              <w:jc w:val="left"/>
              <w:rPr>
                <w:rFonts w:asciiTheme="majorHAnsi" w:hAnsiTheme="majorHAnsi" w:cstheme="majorHAnsi"/>
                <w:lang w:val="pt-PT"/>
              </w:rPr>
            </w:pPr>
            <w:r w:rsidRPr="00744328">
              <w:rPr>
                <w:rFonts w:asciiTheme="majorHAnsi" w:hAnsiTheme="majorHAnsi" w:cstheme="majorHAnsi"/>
                <w:lang w:val="pt-PT"/>
              </w:rPr>
              <w:t>Não atuar no caso de haver uma</w:t>
            </w:r>
            <w:r w:rsidR="00AC3037">
              <w:rPr>
                <w:rFonts w:asciiTheme="majorHAnsi" w:hAnsiTheme="majorHAnsi" w:cstheme="majorHAnsi"/>
                <w:lang w:val="pt-PT"/>
              </w:rPr>
              <w:t xml:space="preserve"> elevada concentração de radão em</w:t>
            </w:r>
            <w:r w:rsidRPr="00744328">
              <w:rPr>
                <w:rFonts w:asciiTheme="majorHAnsi" w:hAnsiTheme="majorHAnsi" w:cstheme="majorHAnsi"/>
                <w:lang w:val="pt-PT"/>
              </w:rPr>
              <w:t xml:space="preserve"> minha </w:t>
            </w:r>
            <w:r w:rsidR="00AC3037">
              <w:rPr>
                <w:rFonts w:asciiTheme="majorHAnsi" w:hAnsiTheme="majorHAnsi" w:cstheme="majorHAnsi"/>
                <w:lang w:val="pt-PT"/>
              </w:rPr>
              <w:t>casa</w:t>
            </w:r>
            <w:r w:rsidRPr="00744328">
              <w:rPr>
                <w:rFonts w:asciiTheme="majorHAnsi" w:hAnsiTheme="majorHAnsi" w:cstheme="majorHAnsi"/>
                <w:lang w:val="pt-PT"/>
              </w:rPr>
              <w:t xml:space="preserve"> seria uma ameaça grave para a minha saúde.</w:t>
            </w:r>
          </w:p>
        </w:tc>
        <w:tc>
          <w:tcPr>
            <w:tcW w:w="1361" w:type="pct"/>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03F8CA38" w14:textId="77777777" w:rsidR="00600CD0" w:rsidRPr="00744328" w:rsidRDefault="00600CD0" w:rsidP="00DB3324">
            <w:pPr>
              <w:spacing w:after="0"/>
              <w:jc w:val="left"/>
              <w:rPr>
                <w:rFonts w:asciiTheme="majorHAnsi" w:hAnsiTheme="majorHAnsi" w:cstheme="majorHAnsi"/>
                <w:lang w:val="nl-BE"/>
              </w:rPr>
            </w:pPr>
            <w:r w:rsidRPr="00744328">
              <w:rPr>
                <w:rFonts w:asciiTheme="majorHAnsi" w:hAnsiTheme="majorHAnsi" w:cstheme="majorHAnsi"/>
                <w:lang w:val="nl-BE"/>
              </w:rPr>
              <w:t>1. Discordo Fortemente</w:t>
            </w:r>
          </w:p>
          <w:p w14:paraId="7A7289DA" w14:textId="77777777" w:rsidR="00600CD0" w:rsidRPr="00744328" w:rsidRDefault="00600CD0" w:rsidP="00DB3324">
            <w:pPr>
              <w:spacing w:after="0"/>
              <w:jc w:val="left"/>
              <w:rPr>
                <w:rFonts w:asciiTheme="majorHAnsi" w:hAnsiTheme="majorHAnsi" w:cstheme="majorHAnsi"/>
                <w:lang w:val="nl-BE"/>
              </w:rPr>
            </w:pPr>
            <w:r w:rsidRPr="00744328">
              <w:rPr>
                <w:rFonts w:asciiTheme="majorHAnsi" w:hAnsiTheme="majorHAnsi" w:cstheme="majorHAnsi"/>
                <w:lang w:val="nl-BE"/>
              </w:rPr>
              <w:t>2. Discordo</w:t>
            </w:r>
          </w:p>
          <w:p w14:paraId="171F634A" w14:textId="77777777" w:rsidR="00600CD0" w:rsidRPr="00744328" w:rsidRDefault="00600CD0" w:rsidP="00DB3324">
            <w:pPr>
              <w:spacing w:after="0"/>
              <w:jc w:val="left"/>
              <w:rPr>
                <w:rFonts w:asciiTheme="majorHAnsi" w:hAnsiTheme="majorHAnsi" w:cstheme="majorHAnsi"/>
                <w:lang w:val="nl-BE"/>
              </w:rPr>
            </w:pPr>
            <w:r w:rsidRPr="00744328">
              <w:rPr>
                <w:rFonts w:asciiTheme="majorHAnsi" w:hAnsiTheme="majorHAnsi" w:cstheme="majorHAnsi"/>
                <w:lang w:val="nl-BE"/>
              </w:rPr>
              <w:t>3. Não concordo, nem discordo</w:t>
            </w:r>
          </w:p>
          <w:p w14:paraId="2A30C15C" w14:textId="77777777" w:rsidR="00600CD0" w:rsidRPr="00744328" w:rsidRDefault="00600CD0" w:rsidP="00DB3324">
            <w:pPr>
              <w:spacing w:after="0"/>
              <w:jc w:val="left"/>
              <w:rPr>
                <w:rFonts w:asciiTheme="majorHAnsi" w:hAnsiTheme="majorHAnsi" w:cstheme="majorHAnsi"/>
                <w:lang w:val="nl-BE"/>
              </w:rPr>
            </w:pPr>
            <w:r w:rsidRPr="00744328">
              <w:rPr>
                <w:rFonts w:asciiTheme="majorHAnsi" w:hAnsiTheme="majorHAnsi" w:cstheme="majorHAnsi"/>
                <w:lang w:val="nl-BE"/>
              </w:rPr>
              <w:t>4. Concordo</w:t>
            </w:r>
          </w:p>
          <w:p w14:paraId="2B76B818" w14:textId="77777777" w:rsidR="00600CD0" w:rsidRPr="00744328" w:rsidRDefault="00600CD0" w:rsidP="00DB3324">
            <w:pPr>
              <w:spacing w:after="0"/>
              <w:jc w:val="left"/>
              <w:rPr>
                <w:rFonts w:asciiTheme="majorHAnsi" w:hAnsiTheme="majorHAnsi" w:cstheme="majorHAnsi"/>
                <w:lang w:val="nl-BE"/>
              </w:rPr>
            </w:pPr>
            <w:r w:rsidRPr="00744328">
              <w:rPr>
                <w:rFonts w:asciiTheme="majorHAnsi" w:hAnsiTheme="majorHAnsi" w:cstheme="majorHAnsi"/>
                <w:lang w:val="nl-BE"/>
              </w:rPr>
              <w:t>5. Concordo Fortemente</w:t>
            </w:r>
          </w:p>
          <w:p w14:paraId="14E8A54F" w14:textId="0506C869" w:rsidR="002F017B" w:rsidRPr="00744328" w:rsidRDefault="00600CD0" w:rsidP="00DB3324">
            <w:pPr>
              <w:spacing w:after="0"/>
              <w:jc w:val="left"/>
              <w:rPr>
                <w:rFonts w:asciiTheme="majorHAnsi" w:hAnsiTheme="majorHAnsi" w:cstheme="majorHAnsi"/>
                <w:lang w:val="pt-PT"/>
              </w:rPr>
            </w:pPr>
            <w:r w:rsidRPr="00744328">
              <w:rPr>
                <w:rFonts w:asciiTheme="majorHAnsi" w:hAnsiTheme="majorHAnsi" w:cstheme="majorHAnsi"/>
                <w:lang w:val="nl-BE"/>
              </w:rPr>
              <w:t>9. Não sabe / Não responde</w:t>
            </w:r>
            <w:r w:rsidR="002F017B" w:rsidRPr="00744328">
              <w:rPr>
                <w:rFonts w:asciiTheme="majorHAnsi" w:hAnsiTheme="majorHAnsi" w:cstheme="majorHAnsi"/>
                <w:lang w:val="pt-PT"/>
              </w:rPr>
              <w:t> </w:t>
            </w:r>
          </w:p>
        </w:tc>
      </w:tr>
      <w:tr w:rsidR="002F017B" w:rsidRPr="00FB327F" w14:paraId="2906EDB8" w14:textId="77777777" w:rsidTr="00AC3037">
        <w:trPr>
          <w:trHeight w:val="614"/>
        </w:trPr>
        <w:tc>
          <w:tcPr>
            <w:tcW w:w="435"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04D2F80" w14:textId="19832535" w:rsidR="002F017B" w:rsidRPr="00744328" w:rsidRDefault="002F017B"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RA12.1</w:t>
            </w:r>
          </w:p>
        </w:tc>
        <w:tc>
          <w:tcPr>
            <w:tcW w:w="3203"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0C241F17" w14:textId="71099096" w:rsidR="002F017B" w:rsidRPr="00744328" w:rsidRDefault="00AA713D" w:rsidP="00744328">
            <w:pPr>
              <w:spacing w:after="0"/>
              <w:jc w:val="left"/>
              <w:rPr>
                <w:rFonts w:asciiTheme="majorHAnsi" w:hAnsiTheme="majorHAnsi" w:cstheme="majorHAnsi"/>
                <w:lang w:val="pt-PT"/>
              </w:rPr>
            </w:pPr>
            <w:r w:rsidRPr="00744328">
              <w:rPr>
                <w:rFonts w:asciiTheme="majorHAnsi" w:hAnsiTheme="majorHAnsi" w:cstheme="majorHAnsi"/>
                <w:lang w:val="pt-PT"/>
              </w:rPr>
              <w:t>Não tomar qualquer medida contra a elevada concentração de radão na minha casa seria uma ameaça à vida.</w:t>
            </w:r>
          </w:p>
        </w:tc>
        <w:tc>
          <w:tcPr>
            <w:tcW w:w="1361" w:type="pct"/>
            <w:vMerge/>
            <w:tcBorders>
              <w:top w:val="single" w:sz="24" w:space="0" w:color="FFFFFF"/>
              <w:left w:val="single" w:sz="8" w:space="0" w:color="FFFFFF"/>
              <w:bottom w:val="single" w:sz="8" w:space="0" w:color="FFFFFF"/>
              <w:right w:val="single" w:sz="8" w:space="0" w:color="FFFFFF"/>
            </w:tcBorders>
            <w:vAlign w:val="center"/>
            <w:hideMark/>
          </w:tcPr>
          <w:p w14:paraId="60C963CF" w14:textId="77777777" w:rsidR="002F017B" w:rsidRPr="00744328" w:rsidRDefault="002F017B" w:rsidP="00744328">
            <w:pPr>
              <w:spacing w:after="0"/>
              <w:jc w:val="left"/>
              <w:rPr>
                <w:rFonts w:asciiTheme="majorHAnsi" w:hAnsiTheme="majorHAnsi" w:cstheme="majorHAnsi"/>
                <w:lang w:val="pt-PT"/>
              </w:rPr>
            </w:pPr>
          </w:p>
        </w:tc>
      </w:tr>
      <w:tr w:rsidR="002F017B" w:rsidRPr="00FB327F" w14:paraId="6EF839DE" w14:textId="77777777" w:rsidTr="00AC3037">
        <w:tc>
          <w:tcPr>
            <w:tcW w:w="3639" w:type="pct"/>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4477608" w14:textId="7488171A" w:rsidR="004B486D" w:rsidRDefault="004B486D" w:rsidP="004B486D">
            <w:pPr>
              <w:spacing w:after="0"/>
              <w:jc w:val="left"/>
              <w:rPr>
                <w:rFonts w:asciiTheme="majorHAnsi" w:hAnsiTheme="majorHAnsi" w:cstheme="majorHAnsi"/>
                <w:b/>
                <w:bCs/>
                <w:lang w:val="pt-PT"/>
              </w:rPr>
            </w:pPr>
            <w:proofErr w:type="spellStart"/>
            <w:r w:rsidRPr="004B486D">
              <w:rPr>
                <w:rFonts w:asciiTheme="majorHAnsi" w:hAnsiTheme="majorHAnsi" w:cstheme="majorHAnsi"/>
                <w:b/>
                <w:bCs/>
                <w:lang w:val="pt-PT"/>
              </w:rPr>
              <w:t>Severity</w:t>
            </w:r>
            <w:proofErr w:type="spellEnd"/>
            <w:r w:rsidRPr="004B486D">
              <w:rPr>
                <w:rFonts w:asciiTheme="majorHAnsi" w:hAnsiTheme="majorHAnsi" w:cstheme="majorHAnsi"/>
                <w:b/>
                <w:bCs/>
                <w:lang w:val="pt-PT"/>
              </w:rPr>
              <w:t xml:space="preserve"> for </w:t>
            </w:r>
            <w:proofErr w:type="spellStart"/>
            <w:r>
              <w:rPr>
                <w:rFonts w:asciiTheme="majorHAnsi" w:hAnsiTheme="majorHAnsi" w:cstheme="majorHAnsi"/>
                <w:b/>
                <w:bCs/>
                <w:lang w:val="pt-PT"/>
              </w:rPr>
              <w:t>others</w:t>
            </w:r>
            <w:proofErr w:type="spellEnd"/>
          </w:p>
          <w:p w14:paraId="09DA6671" w14:textId="23EB2693" w:rsidR="002F017B" w:rsidRPr="00744328" w:rsidRDefault="001857CD" w:rsidP="004B486D">
            <w:pPr>
              <w:spacing w:after="0"/>
              <w:jc w:val="left"/>
              <w:rPr>
                <w:rFonts w:asciiTheme="majorHAnsi" w:hAnsiTheme="majorHAnsi" w:cstheme="majorHAnsi"/>
                <w:lang w:val="pt-PT"/>
              </w:rPr>
            </w:pPr>
            <w:r w:rsidRPr="00744328">
              <w:rPr>
                <w:rFonts w:asciiTheme="majorHAnsi" w:hAnsiTheme="majorHAnsi" w:cstheme="majorHAnsi"/>
                <w:bCs/>
                <w:i/>
                <w:lang w:val="pt-PT"/>
              </w:rPr>
              <w:t>(não mostrar o título aos participantes)</w:t>
            </w:r>
          </w:p>
        </w:tc>
        <w:tc>
          <w:tcPr>
            <w:tcW w:w="1361" w:type="pct"/>
            <w:vMerge/>
            <w:tcBorders>
              <w:top w:val="single" w:sz="24" w:space="0" w:color="FFFFFF"/>
              <w:left w:val="single" w:sz="8" w:space="0" w:color="FFFFFF"/>
              <w:bottom w:val="single" w:sz="8" w:space="0" w:color="FFFFFF"/>
              <w:right w:val="single" w:sz="8" w:space="0" w:color="FFFFFF"/>
            </w:tcBorders>
            <w:vAlign w:val="center"/>
            <w:hideMark/>
          </w:tcPr>
          <w:p w14:paraId="1A98B22D" w14:textId="77777777" w:rsidR="002F017B" w:rsidRPr="00744328" w:rsidRDefault="002F017B" w:rsidP="00744328">
            <w:pPr>
              <w:spacing w:after="0"/>
              <w:jc w:val="left"/>
              <w:rPr>
                <w:rFonts w:asciiTheme="majorHAnsi" w:hAnsiTheme="majorHAnsi" w:cstheme="majorHAnsi"/>
                <w:lang w:val="pt-PT"/>
              </w:rPr>
            </w:pPr>
          </w:p>
        </w:tc>
      </w:tr>
      <w:tr w:rsidR="002F017B" w:rsidRPr="00FB327F" w14:paraId="082CAFD2" w14:textId="77777777" w:rsidTr="00AC3037">
        <w:tc>
          <w:tcPr>
            <w:tcW w:w="435"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3D0EB77" w14:textId="77777777" w:rsidR="002F017B" w:rsidRPr="00744328" w:rsidRDefault="002F017B"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RA12.2</w:t>
            </w:r>
          </w:p>
        </w:tc>
        <w:tc>
          <w:tcPr>
            <w:tcW w:w="3203"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40E60AC6" w14:textId="1381566F" w:rsidR="002F017B" w:rsidRPr="00744328" w:rsidRDefault="00AA713D" w:rsidP="00AC3037">
            <w:pPr>
              <w:spacing w:after="0"/>
              <w:jc w:val="left"/>
              <w:rPr>
                <w:rFonts w:asciiTheme="majorHAnsi" w:hAnsiTheme="majorHAnsi" w:cstheme="majorHAnsi"/>
                <w:lang w:val="pt-PT"/>
              </w:rPr>
            </w:pPr>
            <w:r w:rsidRPr="00744328">
              <w:rPr>
                <w:rFonts w:asciiTheme="majorHAnsi" w:hAnsiTheme="majorHAnsi" w:cstheme="majorHAnsi"/>
                <w:lang w:val="pt-PT"/>
              </w:rPr>
              <w:t xml:space="preserve">Se os meus vizinhos tiverem concentrações elevadas de radão e não remediarem a sua </w:t>
            </w:r>
            <w:r w:rsidR="00AC3037">
              <w:rPr>
                <w:rFonts w:asciiTheme="majorHAnsi" w:hAnsiTheme="majorHAnsi" w:cstheme="majorHAnsi"/>
                <w:lang w:val="pt-PT"/>
              </w:rPr>
              <w:t>casa</w:t>
            </w:r>
            <w:r w:rsidRPr="00744328">
              <w:rPr>
                <w:rFonts w:asciiTheme="majorHAnsi" w:hAnsiTheme="majorHAnsi" w:cstheme="majorHAnsi"/>
                <w:lang w:val="pt-PT"/>
              </w:rPr>
              <w:t>, a sua saúde está em grave perigo.</w:t>
            </w:r>
          </w:p>
        </w:tc>
        <w:tc>
          <w:tcPr>
            <w:tcW w:w="1361" w:type="pct"/>
            <w:vMerge/>
            <w:tcBorders>
              <w:top w:val="single" w:sz="24" w:space="0" w:color="FFFFFF"/>
              <w:left w:val="single" w:sz="8" w:space="0" w:color="FFFFFF"/>
              <w:bottom w:val="single" w:sz="8" w:space="0" w:color="FFFFFF"/>
              <w:right w:val="single" w:sz="8" w:space="0" w:color="FFFFFF"/>
            </w:tcBorders>
            <w:vAlign w:val="center"/>
            <w:hideMark/>
          </w:tcPr>
          <w:p w14:paraId="54381FE6" w14:textId="77777777" w:rsidR="002F017B" w:rsidRPr="00744328" w:rsidRDefault="002F017B" w:rsidP="00744328">
            <w:pPr>
              <w:spacing w:after="0"/>
              <w:jc w:val="left"/>
              <w:rPr>
                <w:rFonts w:asciiTheme="majorHAnsi" w:hAnsiTheme="majorHAnsi" w:cstheme="majorHAnsi"/>
                <w:lang w:val="pt-PT"/>
              </w:rPr>
            </w:pPr>
          </w:p>
        </w:tc>
      </w:tr>
      <w:tr w:rsidR="002F017B" w:rsidRPr="00FB327F" w14:paraId="6D820134" w14:textId="77777777" w:rsidTr="00AC3037">
        <w:tc>
          <w:tcPr>
            <w:tcW w:w="435"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561C908" w14:textId="6B265402" w:rsidR="002F017B" w:rsidRPr="00744328" w:rsidRDefault="002F017B"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RA12.3</w:t>
            </w:r>
          </w:p>
        </w:tc>
        <w:tc>
          <w:tcPr>
            <w:tcW w:w="3203" w:type="pct"/>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036A0529" w14:textId="467BF125" w:rsidR="002F017B" w:rsidRPr="00744328" w:rsidRDefault="00AA713D" w:rsidP="00AC3037">
            <w:pPr>
              <w:spacing w:after="0"/>
              <w:jc w:val="left"/>
              <w:rPr>
                <w:rFonts w:asciiTheme="majorHAnsi" w:hAnsiTheme="majorHAnsi" w:cstheme="majorHAnsi"/>
                <w:lang w:val="pt-PT"/>
              </w:rPr>
            </w:pPr>
            <w:r w:rsidRPr="00744328">
              <w:rPr>
                <w:rFonts w:asciiTheme="majorHAnsi" w:hAnsiTheme="majorHAnsi" w:cstheme="majorHAnsi"/>
                <w:lang w:val="pt-PT"/>
              </w:rPr>
              <w:t xml:space="preserve">Se as pessoas na minha comunidade lidarem com o risco </w:t>
            </w:r>
            <w:r w:rsidR="00AC3037">
              <w:rPr>
                <w:rFonts w:asciiTheme="majorHAnsi" w:hAnsiTheme="majorHAnsi" w:cstheme="majorHAnsi"/>
                <w:lang w:val="pt-PT"/>
              </w:rPr>
              <w:t>associado a</w:t>
            </w:r>
            <w:r w:rsidRPr="00744328">
              <w:rPr>
                <w:rFonts w:asciiTheme="majorHAnsi" w:hAnsiTheme="majorHAnsi" w:cstheme="majorHAnsi"/>
                <w:lang w:val="pt-PT"/>
              </w:rPr>
              <w:t>o radão, podem evitar graves problemas de saúde devidos ao radão.</w:t>
            </w:r>
          </w:p>
        </w:tc>
        <w:tc>
          <w:tcPr>
            <w:tcW w:w="1361" w:type="pct"/>
            <w:vMerge/>
            <w:tcBorders>
              <w:top w:val="single" w:sz="24" w:space="0" w:color="FFFFFF"/>
              <w:left w:val="single" w:sz="8" w:space="0" w:color="FFFFFF"/>
              <w:bottom w:val="single" w:sz="8" w:space="0" w:color="FFFFFF"/>
              <w:right w:val="single" w:sz="8" w:space="0" w:color="FFFFFF"/>
            </w:tcBorders>
            <w:vAlign w:val="center"/>
            <w:hideMark/>
          </w:tcPr>
          <w:p w14:paraId="1554B3CA" w14:textId="77777777" w:rsidR="002F017B" w:rsidRPr="00744328" w:rsidRDefault="002F017B" w:rsidP="00744328">
            <w:pPr>
              <w:spacing w:after="0"/>
              <w:jc w:val="left"/>
              <w:rPr>
                <w:rFonts w:asciiTheme="majorHAnsi" w:hAnsiTheme="majorHAnsi" w:cstheme="majorHAnsi"/>
                <w:lang w:val="pt-PT"/>
              </w:rPr>
            </w:pPr>
          </w:p>
        </w:tc>
      </w:tr>
    </w:tbl>
    <w:p w14:paraId="5D6C2503" w14:textId="77777777" w:rsidR="003D653A" w:rsidRDefault="003D653A" w:rsidP="00744328">
      <w:pPr>
        <w:spacing w:after="0"/>
        <w:jc w:val="left"/>
        <w:rPr>
          <w:rFonts w:asciiTheme="majorHAnsi" w:hAnsiTheme="majorHAnsi" w:cstheme="majorHAnsi"/>
          <w:b/>
          <w:bCs/>
          <w:i/>
          <w:iCs/>
          <w:lang w:val="pt-PT"/>
        </w:rPr>
      </w:pPr>
    </w:p>
    <w:p w14:paraId="78119584" w14:textId="77777777" w:rsidR="00FF4759" w:rsidRPr="00FF4759" w:rsidRDefault="00FF4759" w:rsidP="00FF4759">
      <w:pPr>
        <w:rPr>
          <w:color w:val="4472C4" w:themeColor="accent5"/>
          <w:lang w:val="en-US"/>
        </w:rPr>
      </w:pPr>
      <w:r w:rsidRPr="00FF4759">
        <w:rPr>
          <w:b/>
          <w:bCs/>
          <w:i/>
          <w:iCs/>
          <w:color w:val="4472C4" w:themeColor="accent5"/>
          <w:lang w:val="en-US"/>
        </w:rPr>
        <w:t xml:space="preserve">INTRO:  Now we would like to know your opinion about the health threat due to radon and how likely it is that radon causes health problems. </w:t>
      </w:r>
    </w:p>
    <w:tbl>
      <w:tblPr>
        <w:tblW w:w="8779" w:type="dxa"/>
        <w:tblCellMar>
          <w:left w:w="0" w:type="dxa"/>
          <w:right w:w="0" w:type="dxa"/>
        </w:tblCellMar>
        <w:tblLook w:val="04A0" w:firstRow="1" w:lastRow="0" w:firstColumn="1" w:lastColumn="0" w:noHBand="0" w:noVBand="1"/>
      </w:tblPr>
      <w:tblGrid>
        <w:gridCol w:w="867"/>
        <w:gridCol w:w="5502"/>
        <w:gridCol w:w="2410"/>
      </w:tblGrid>
      <w:tr w:rsidR="00FF4759" w:rsidRPr="00FF4759" w14:paraId="3DCB48AD" w14:textId="77777777" w:rsidTr="00FB327F">
        <w:trPr>
          <w:trHeight w:val="349"/>
        </w:trPr>
        <w:tc>
          <w:tcPr>
            <w:tcW w:w="8779"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55A1DDEA" w14:textId="77777777" w:rsidR="00FF4759" w:rsidRPr="00FF4759" w:rsidRDefault="00FF4759" w:rsidP="00FB327F">
            <w:pPr>
              <w:rPr>
                <w:color w:val="4472C4" w:themeColor="accent5"/>
                <w:lang w:val="en-US"/>
              </w:rPr>
            </w:pPr>
            <w:r w:rsidRPr="00FF4759">
              <w:rPr>
                <w:b/>
                <w:bCs/>
                <w:color w:val="4472C4" w:themeColor="accent5"/>
                <w:lang w:val="en-US"/>
              </w:rPr>
              <w:t xml:space="preserve">Susceptibility for self </w:t>
            </w:r>
            <w:r w:rsidRPr="00FF4759">
              <w:rPr>
                <w:bCs/>
                <w:i/>
                <w:color w:val="4472C4" w:themeColor="accent5"/>
              </w:rPr>
              <w:t>(don’t show this title to respondents)</w:t>
            </w:r>
          </w:p>
        </w:tc>
      </w:tr>
      <w:tr w:rsidR="00FF4759" w:rsidRPr="00FF4759" w14:paraId="475FD270" w14:textId="77777777" w:rsidTr="00FB327F">
        <w:tc>
          <w:tcPr>
            <w:tcW w:w="867"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AAFF98D" w14:textId="77777777" w:rsidR="00FF4759" w:rsidRPr="00FF4759" w:rsidRDefault="00FF4759" w:rsidP="00FB327F">
            <w:pPr>
              <w:rPr>
                <w:color w:val="4472C4" w:themeColor="accent5"/>
                <w:lang w:val="en-US"/>
              </w:rPr>
            </w:pPr>
            <w:r w:rsidRPr="00FF4759">
              <w:rPr>
                <w:b/>
                <w:bCs/>
                <w:color w:val="4472C4" w:themeColor="accent5"/>
                <w:lang w:val="en-US"/>
              </w:rPr>
              <w:t>RA13</w:t>
            </w:r>
          </w:p>
        </w:tc>
        <w:tc>
          <w:tcPr>
            <w:tcW w:w="5502"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0C0574DC" w14:textId="77777777" w:rsidR="00FF4759" w:rsidRPr="00FF4759" w:rsidRDefault="00FF4759" w:rsidP="00FB327F">
            <w:pPr>
              <w:rPr>
                <w:color w:val="4472C4" w:themeColor="accent5"/>
                <w:lang w:val="en-US"/>
              </w:rPr>
            </w:pPr>
            <w:r w:rsidRPr="00FF4759">
              <w:rPr>
                <w:color w:val="4472C4" w:themeColor="accent5"/>
                <w:lang w:val="en-US"/>
              </w:rPr>
              <w:t>I believe that I can develop lung cancer due to radon if I don't tackle high concentrations in my home.</w:t>
            </w:r>
          </w:p>
        </w:tc>
        <w:tc>
          <w:tcPr>
            <w:tcW w:w="2410"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4860DF35" w14:textId="77777777" w:rsidR="00FF4759" w:rsidRPr="00FF4759" w:rsidRDefault="00FF4759" w:rsidP="00FB327F">
            <w:pPr>
              <w:jc w:val="left"/>
              <w:rPr>
                <w:color w:val="4472C4" w:themeColor="accent5"/>
                <w:lang w:val="en-US"/>
              </w:rPr>
            </w:pPr>
            <w:r w:rsidRPr="00FF4759">
              <w:rPr>
                <w:color w:val="4472C4" w:themeColor="accent5"/>
                <w:lang w:val="en-US"/>
              </w:rPr>
              <w:t>1) Very unlikely                                             2) unlikely                                              3) somewhat likely                                                     4) likely                                                          5) very likely                                          9) I don't know/NA</w:t>
            </w:r>
          </w:p>
        </w:tc>
      </w:tr>
      <w:tr w:rsidR="00FF4759" w:rsidRPr="00FF4759" w14:paraId="00E803B3" w14:textId="77777777" w:rsidTr="00FB327F">
        <w:trPr>
          <w:trHeight w:val="1154"/>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218F8E4" w14:textId="77777777" w:rsidR="00FF4759" w:rsidRPr="00FF4759" w:rsidRDefault="00FF4759" w:rsidP="00FB327F">
            <w:pPr>
              <w:rPr>
                <w:color w:val="4472C4" w:themeColor="accent5"/>
                <w:lang w:val="en-US"/>
              </w:rPr>
            </w:pPr>
            <w:r w:rsidRPr="00FF4759">
              <w:rPr>
                <w:b/>
                <w:bCs/>
                <w:color w:val="4472C4" w:themeColor="accent5"/>
                <w:lang w:val="en-US"/>
              </w:rPr>
              <w:t>RA14</w:t>
            </w:r>
          </w:p>
        </w:tc>
        <w:tc>
          <w:tcPr>
            <w:tcW w:w="550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53111360" w14:textId="77777777" w:rsidR="00FF4759" w:rsidRPr="00FF4759" w:rsidRDefault="00FF4759" w:rsidP="00FB327F">
            <w:pPr>
              <w:rPr>
                <w:color w:val="4472C4" w:themeColor="accent5"/>
                <w:lang w:val="en-US"/>
              </w:rPr>
            </w:pPr>
            <w:r w:rsidRPr="00FF4759">
              <w:rPr>
                <w:color w:val="4472C4" w:themeColor="accent5"/>
                <w:lang w:val="en-US"/>
              </w:rPr>
              <w:t xml:space="preserve">How likely do you think it is that you will get sick if you don't remediate high radon concentrations? </w:t>
            </w:r>
          </w:p>
        </w:tc>
        <w:tc>
          <w:tcPr>
            <w:tcW w:w="2410" w:type="dxa"/>
            <w:vMerge/>
            <w:tcBorders>
              <w:top w:val="single" w:sz="24" w:space="0" w:color="FFFFFF"/>
              <w:left w:val="single" w:sz="8" w:space="0" w:color="FFFFFF"/>
              <w:bottom w:val="single" w:sz="8" w:space="0" w:color="FFFFFF"/>
              <w:right w:val="single" w:sz="8" w:space="0" w:color="FFFFFF"/>
            </w:tcBorders>
            <w:vAlign w:val="center"/>
            <w:hideMark/>
          </w:tcPr>
          <w:p w14:paraId="51212DD4" w14:textId="77777777" w:rsidR="00FF4759" w:rsidRPr="00FF4759" w:rsidRDefault="00FF4759" w:rsidP="00FB327F">
            <w:pPr>
              <w:rPr>
                <w:color w:val="4472C4" w:themeColor="accent5"/>
                <w:lang w:val="en-US"/>
              </w:rPr>
            </w:pPr>
          </w:p>
        </w:tc>
      </w:tr>
      <w:tr w:rsidR="00FF4759" w:rsidRPr="00FF4759" w14:paraId="3C4B7E01" w14:textId="77777777" w:rsidTr="00FB327F">
        <w:trPr>
          <w:trHeight w:val="1154"/>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FE289CC" w14:textId="77777777" w:rsidR="00FF4759" w:rsidRPr="00FF4759" w:rsidRDefault="00FF4759" w:rsidP="00FB327F">
            <w:pPr>
              <w:rPr>
                <w:color w:val="4472C4" w:themeColor="accent5"/>
                <w:lang w:val="en-US"/>
              </w:rPr>
            </w:pPr>
            <w:r w:rsidRPr="00FF4759">
              <w:rPr>
                <w:b/>
                <w:bCs/>
                <w:color w:val="4472C4" w:themeColor="accent5"/>
                <w:lang w:val="en-US"/>
              </w:rPr>
              <w:t>RA14.1</w:t>
            </w:r>
          </w:p>
        </w:tc>
        <w:tc>
          <w:tcPr>
            <w:tcW w:w="550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10CD318D" w14:textId="77777777" w:rsidR="00FF4759" w:rsidRPr="00FF4759" w:rsidRDefault="00FF4759" w:rsidP="00FB327F">
            <w:pPr>
              <w:rPr>
                <w:color w:val="4472C4" w:themeColor="accent5"/>
                <w:lang w:val="en-US"/>
              </w:rPr>
            </w:pPr>
            <w:r w:rsidRPr="00FF4759">
              <w:rPr>
                <w:color w:val="4472C4" w:themeColor="accent5"/>
                <w:lang w:val="en-US"/>
              </w:rPr>
              <w:t>I will remain healthy although I don’t remediate high radon concentrations in my home.</w:t>
            </w:r>
          </w:p>
        </w:tc>
        <w:tc>
          <w:tcPr>
            <w:tcW w:w="2410" w:type="dxa"/>
            <w:vMerge/>
            <w:tcBorders>
              <w:top w:val="single" w:sz="24" w:space="0" w:color="FFFFFF"/>
              <w:left w:val="single" w:sz="8" w:space="0" w:color="FFFFFF"/>
              <w:bottom w:val="single" w:sz="8" w:space="0" w:color="FFFFFF"/>
              <w:right w:val="single" w:sz="8" w:space="0" w:color="FFFFFF"/>
            </w:tcBorders>
            <w:vAlign w:val="center"/>
            <w:hideMark/>
          </w:tcPr>
          <w:p w14:paraId="2AF2B661" w14:textId="77777777" w:rsidR="00FF4759" w:rsidRPr="00FF4759" w:rsidRDefault="00FF4759" w:rsidP="00FB327F">
            <w:pPr>
              <w:rPr>
                <w:color w:val="4472C4" w:themeColor="accent5"/>
                <w:lang w:val="en-US"/>
              </w:rPr>
            </w:pPr>
          </w:p>
        </w:tc>
      </w:tr>
      <w:tr w:rsidR="00FF4759" w:rsidRPr="00FF4759" w14:paraId="4CC188AD" w14:textId="77777777" w:rsidTr="00FB327F">
        <w:tc>
          <w:tcPr>
            <w:tcW w:w="6369"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72DD33E" w14:textId="77777777" w:rsidR="00FF4759" w:rsidRPr="00FF4759" w:rsidRDefault="00FF4759" w:rsidP="00FB327F">
            <w:pPr>
              <w:rPr>
                <w:color w:val="4472C4" w:themeColor="accent5"/>
                <w:lang w:val="en-US"/>
              </w:rPr>
            </w:pPr>
            <w:r w:rsidRPr="00FF4759">
              <w:rPr>
                <w:b/>
                <w:bCs/>
                <w:color w:val="4472C4" w:themeColor="accent5"/>
                <w:lang w:val="en-US"/>
              </w:rPr>
              <w:lastRenderedPageBreak/>
              <w:t xml:space="preserve">Susceptibility for others </w:t>
            </w:r>
            <w:r w:rsidRPr="00FF4759">
              <w:rPr>
                <w:bCs/>
                <w:i/>
                <w:color w:val="4472C4" w:themeColor="accent5"/>
              </w:rPr>
              <w:t>(don’t show this title to respondents)</w:t>
            </w:r>
          </w:p>
        </w:tc>
        <w:tc>
          <w:tcPr>
            <w:tcW w:w="2410" w:type="dxa"/>
            <w:vMerge/>
            <w:tcBorders>
              <w:top w:val="single" w:sz="24" w:space="0" w:color="FFFFFF"/>
              <w:left w:val="single" w:sz="8" w:space="0" w:color="FFFFFF"/>
              <w:bottom w:val="single" w:sz="8" w:space="0" w:color="FFFFFF"/>
              <w:right w:val="single" w:sz="8" w:space="0" w:color="FFFFFF"/>
            </w:tcBorders>
            <w:vAlign w:val="center"/>
            <w:hideMark/>
          </w:tcPr>
          <w:p w14:paraId="740DB40F" w14:textId="77777777" w:rsidR="00FF4759" w:rsidRPr="00FF4759" w:rsidRDefault="00FF4759" w:rsidP="00FB327F">
            <w:pPr>
              <w:rPr>
                <w:color w:val="4472C4" w:themeColor="accent5"/>
                <w:lang w:val="en-US"/>
              </w:rPr>
            </w:pPr>
          </w:p>
        </w:tc>
      </w:tr>
      <w:tr w:rsidR="00FF4759" w:rsidRPr="00FF4759" w14:paraId="54C08E67" w14:textId="77777777" w:rsidTr="00FB327F">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7A53DF9" w14:textId="77777777" w:rsidR="00FF4759" w:rsidRPr="00FF4759" w:rsidRDefault="00FF4759" w:rsidP="00FB327F">
            <w:pPr>
              <w:rPr>
                <w:color w:val="4472C4" w:themeColor="accent5"/>
                <w:lang w:val="en-US"/>
              </w:rPr>
            </w:pPr>
            <w:r w:rsidRPr="00FF4759">
              <w:rPr>
                <w:b/>
                <w:bCs/>
                <w:color w:val="4472C4" w:themeColor="accent5"/>
                <w:lang w:val="en-US"/>
              </w:rPr>
              <w:t>RA15</w:t>
            </w:r>
          </w:p>
        </w:tc>
        <w:tc>
          <w:tcPr>
            <w:tcW w:w="550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59474D3A" w14:textId="77777777" w:rsidR="00FF4759" w:rsidRPr="00FF4759" w:rsidRDefault="00FF4759" w:rsidP="00FB327F">
            <w:pPr>
              <w:rPr>
                <w:color w:val="4472C4" w:themeColor="accent5"/>
                <w:lang w:val="en-US"/>
              </w:rPr>
            </w:pPr>
            <w:r w:rsidRPr="00FF4759">
              <w:rPr>
                <w:color w:val="4472C4" w:themeColor="accent5"/>
                <w:lang w:val="en-US"/>
              </w:rPr>
              <w:t xml:space="preserve">How likely do you think people in your </w:t>
            </w:r>
            <w:proofErr w:type="spellStart"/>
            <w:r w:rsidRPr="00FF4759">
              <w:rPr>
                <w:color w:val="4472C4" w:themeColor="accent5"/>
                <w:lang w:val="en-US"/>
              </w:rPr>
              <w:t>neighbourhood</w:t>
            </w:r>
            <w:proofErr w:type="spellEnd"/>
            <w:r w:rsidRPr="00FF4759">
              <w:rPr>
                <w:color w:val="4472C4" w:themeColor="accent5"/>
                <w:lang w:val="en-US"/>
              </w:rPr>
              <w:t xml:space="preserve"> will get sick if they don't remediate high radon concentrations?</w:t>
            </w:r>
          </w:p>
        </w:tc>
        <w:tc>
          <w:tcPr>
            <w:tcW w:w="2410" w:type="dxa"/>
            <w:vMerge/>
            <w:tcBorders>
              <w:top w:val="single" w:sz="24" w:space="0" w:color="FFFFFF"/>
              <w:left w:val="single" w:sz="8" w:space="0" w:color="FFFFFF"/>
              <w:bottom w:val="single" w:sz="8" w:space="0" w:color="FFFFFF"/>
              <w:right w:val="single" w:sz="8" w:space="0" w:color="FFFFFF"/>
            </w:tcBorders>
            <w:vAlign w:val="center"/>
            <w:hideMark/>
          </w:tcPr>
          <w:p w14:paraId="1F6A86C2" w14:textId="77777777" w:rsidR="00FF4759" w:rsidRPr="00FF4759" w:rsidRDefault="00FF4759" w:rsidP="00FB327F">
            <w:pPr>
              <w:rPr>
                <w:color w:val="4472C4" w:themeColor="accent5"/>
                <w:lang w:val="en-US"/>
              </w:rPr>
            </w:pPr>
          </w:p>
        </w:tc>
      </w:tr>
    </w:tbl>
    <w:p w14:paraId="57C33D40" w14:textId="77777777" w:rsidR="00FF4759" w:rsidRPr="00FF4759" w:rsidRDefault="00FF4759" w:rsidP="00744328">
      <w:pPr>
        <w:spacing w:after="0"/>
        <w:jc w:val="left"/>
        <w:rPr>
          <w:rFonts w:asciiTheme="majorHAnsi" w:hAnsiTheme="majorHAnsi" w:cstheme="majorHAnsi"/>
          <w:b/>
          <w:bCs/>
          <w:i/>
          <w:iCs/>
          <w:lang w:val="en-US"/>
        </w:rPr>
      </w:pPr>
    </w:p>
    <w:p w14:paraId="2F752A44" w14:textId="73B4D8EE" w:rsidR="002F017B" w:rsidRPr="00744328" w:rsidRDefault="00AB0FA6" w:rsidP="00744328">
      <w:pPr>
        <w:spacing w:after="0"/>
        <w:jc w:val="left"/>
        <w:rPr>
          <w:rFonts w:asciiTheme="majorHAnsi" w:hAnsiTheme="majorHAnsi" w:cstheme="majorHAnsi"/>
          <w:lang w:val="pt-PT"/>
        </w:rPr>
      </w:pPr>
      <w:r w:rsidRPr="00AB0FA6">
        <w:rPr>
          <w:rFonts w:asciiTheme="majorHAnsi" w:hAnsiTheme="majorHAnsi" w:cstheme="majorHAnsi"/>
          <w:bCs/>
          <w:iCs/>
          <w:lang w:val="pt-PT"/>
        </w:rPr>
        <w:t>INTRO:</w:t>
      </w:r>
      <w:r w:rsidRPr="00744328">
        <w:rPr>
          <w:rFonts w:asciiTheme="majorHAnsi" w:hAnsiTheme="majorHAnsi" w:cstheme="majorHAnsi"/>
          <w:b/>
          <w:bCs/>
          <w:i/>
          <w:iCs/>
          <w:lang w:val="pt-PT"/>
        </w:rPr>
        <w:t xml:space="preserve"> </w:t>
      </w:r>
      <w:r w:rsidR="00AA713D" w:rsidRPr="00744328">
        <w:rPr>
          <w:rFonts w:asciiTheme="majorHAnsi" w:hAnsiTheme="majorHAnsi" w:cstheme="majorHAnsi"/>
          <w:b/>
          <w:bCs/>
          <w:i/>
          <w:iCs/>
          <w:lang w:val="pt-PT"/>
        </w:rPr>
        <w:t xml:space="preserve">Agora gostaríamos de saber a sua opinião sobre o risco para a saúde </w:t>
      </w:r>
      <w:r w:rsidR="00AC3037">
        <w:rPr>
          <w:rFonts w:asciiTheme="majorHAnsi" w:hAnsiTheme="majorHAnsi" w:cstheme="majorHAnsi"/>
          <w:b/>
          <w:bCs/>
          <w:i/>
          <w:iCs/>
          <w:lang w:val="pt-PT"/>
        </w:rPr>
        <w:t>associad</w:t>
      </w:r>
      <w:r w:rsidR="00AA713D" w:rsidRPr="00744328">
        <w:rPr>
          <w:rFonts w:asciiTheme="majorHAnsi" w:hAnsiTheme="majorHAnsi" w:cstheme="majorHAnsi"/>
          <w:b/>
          <w:bCs/>
          <w:i/>
          <w:iCs/>
          <w:lang w:val="pt-PT"/>
        </w:rPr>
        <w:t xml:space="preserve">o ao radão e </w:t>
      </w:r>
      <w:r w:rsidR="002427D3">
        <w:rPr>
          <w:rFonts w:asciiTheme="majorHAnsi" w:hAnsiTheme="majorHAnsi" w:cstheme="majorHAnsi"/>
          <w:b/>
          <w:bCs/>
          <w:i/>
          <w:iCs/>
          <w:lang w:val="pt-PT"/>
        </w:rPr>
        <w:t>qual a probabilidade de o</w:t>
      </w:r>
      <w:r w:rsidR="00AA713D" w:rsidRPr="00744328">
        <w:rPr>
          <w:rFonts w:asciiTheme="majorHAnsi" w:hAnsiTheme="majorHAnsi" w:cstheme="majorHAnsi"/>
          <w:b/>
          <w:bCs/>
          <w:i/>
          <w:iCs/>
          <w:lang w:val="pt-PT"/>
        </w:rPr>
        <w:t xml:space="preserve"> radão caus</w:t>
      </w:r>
      <w:r w:rsidR="002427D3">
        <w:rPr>
          <w:rFonts w:asciiTheme="majorHAnsi" w:hAnsiTheme="majorHAnsi" w:cstheme="majorHAnsi"/>
          <w:b/>
          <w:bCs/>
          <w:i/>
          <w:iCs/>
          <w:lang w:val="pt-PT"/>
        </w:rPr>
        <w:t>ar</w:t>
      </w:r>
      <w:r w:rsidR="00AA713D" w:rsidRPr="00744328">
        <w:rPr>
          <w:rFonts w:asciiTheme="majorHAnsi" w:hAnsiTheme="majorHAnsi" w:cstheme="majorHAnsi"/>
          <w:b/>
          <w:bCs/>
          <w:i/>
          <w:iCs/>
          <w:lang w:val="pt-PT"/>
        </w:rPr>
        <w:t xml:space="preserve"> problemas de saúde. </w:t>
      </w:r>
    </w:p>
    <w:tbl>
      <w:tblPr>
        <w:tblW w:w="4928" w:type="pct"/>
        <w:tblCellMar>
          <w:left w:w="0" w:type="dxa"/>
          <w:right w:w="0" w:type="dxa"/>
        </w:tblCellMar>
        <w:tblLook w:val="04A0" w:firstRow="1" w:lastRow="0" w:firstColumn="1" w:lastColumn="0" w:noHBand="0" w:noVBand="1"/>
      </w:tblPr>
      <w:tblGrid>
        <w:gridCol w:w="847"/>
        <w:gridCol w:w="6657"/>
        <w:gridCol w:w="2082"/>
      </w:tblGrid>
      <w:tr w:rsidR="002F017B" w:rsidRPr="00FB327F" w14:paraId="774CBE8B" w14:textId="77777777" w:rsidTr="00AA28F6">
        <w:trPr>
          <w:trHeight w:val="349"/>
        </w:trPr>
        <w:tc>
          <w:tcPr>
            <w:tcW w:w="5000" w:type="pct"/>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0B91E40F" w14:textId="77777777" w:rsidR="004B486D" w:rsidRDefault="004B486D" w:rsidP="00744328">
            <w:pPr>
              <w:spacing w:after="0"/>
              <w:jc w:val="left"/>
              <w:rPr>
                <w:rFonts w:asciiTheme="majorHAnsi" w:hAnsiTheme="majorHAnsi" w:cstheme="majorHAnsi"/>
                <w:b/>
                <w:bCs/>
                <w:lang w:val="pt-PT"/>
              </w:rPr>
            </w:pPr>
            <w:proofErr w:type="spellStart"/>
            <w:r w:rsidRPr="004B486D">
              <w:rPr>
                <w:rFonts w:asciiTheme="majorHAnsi" w:hAnsiTheme="majorHAnsi" w:cstheme="majorHAnsi"/>
                <w:b/>
                <w:bCs/>
                <w:lang w:val="pt-PT"/>
              </w:rPr>
              <w:t>Susceptibility</w:t>
            </w:r>
            <w:proofErr w:type="spellEnd"/>
            <w:r w:rsidRPr="004B486D">
              <w:rPr>
                <w:rFonts w:asciiTheme="majorHAnsi" w:hAnsiTheme="majorHAnsi" w:cstheme="majorHAnsi"/>
                <w:b/>
                <w:bCs/>
                <w:lang w:val="pt-PT"/>
              </w:rPr>
              <w:t xml:space="preserve"> for self </w:t>
            </w:r>
          </w:p>
          <w:p w14:paraId="3CE34EA4" w14:textId="76E6D8E8" w:rsidR="002F017B" w:rsidRPr="00744328" w:rsidRDefault="001857CD" w:rsidP="00744328">
            <w:pPr>
              <w:spacing w:after="0"/>
              <w:jc w:val="left"/>
              <w:rPr>
                <w:rFonts w:asciiTheme="majorHAnsi" w:hAnsiTheme="majorHAnsi" w:cstheme="majorHAnsi"/>
                <w:lang w:val="pt-PT"/>
              </w:rPr>
            </w:pPr>
            <w:r w:rsidRPr="00744328">
              <w:rPr>
                <w:rFonts w:asciiTheme="majorHAnsi" w:hAnsiTheme="majorHAnsi" w:cstheme="majorHAnsi"/>
                <w:bCs/>
                <w:i/>
                <w:lang w:val="pt-PT"/>
              </w:rPr>
              <w:t>(não mostrar o título aos participantes)</w:t>
            </w:r>
          </w:p>
        </w:tc>
      </w:tr>
      <w:tr w:rsidR="002F017B" w:rsidRPr="00FB327F" w14:paraId="52EFA0F5" w14:textId="77777777" w:rsidTr="00DB3324">
        <w:trPr>
          <w:trHeight w:val="493"/>
        </w:trPr>
        <w:tc>
          <w:tcPr>
            <w:tcW w:w="442" w:type="pct"/>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636D9F3" w14:textId="77777777" w:rsidR="002F017B" w:rsidRPr="00744328" w:rsidRDefault="002F017B"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RA13</w:t>
            </w:r>
          </w:p>
        </w:tc>
        <w:tc>
          <w:tcPr>
            <w:tcW w:w="3472" w:type="pc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11541812" w14:textId="0963FC0B" w:rsidR="002F017B" w:rsidRPr="00744328" w:rsidRDefault="00AA28F6" w:rsidP="00AA28F6">
            <w:pPr>
              <w:spacing w:after="0"/>
              <w:jc w:val="left"/>
              <w:rPr>
                <w:rFonts w:asciiTheme="majorHAnsi" w:hAnsiTheme="majorHAnsi" w:cstheme="majorHAnsi"/>
                <w:lang w:val="pt-PT"/>
              </w:rPr>
            </w:pPr>
            <w:r>
              <w:rPr>
                <w:rFonts w:asciiTheme="majorHAnsi" w:hAnsiTheme="majorHAnsi" w:cstheme="majorHAnsi"/>
                <w:lang w:val="pt-PT"/>
              </w:rPr>
              <w:t>P</w:t>
            </w:r>
            <w:r w:rsidR="00AA713D" w:rsidRPr="00744328">
              <w:rPr>
                <w:rFonts w:asciiTheme="majorHAnsi" w:hAnsiTheme="majorHAnsi" w:cstheme="majorHAnsi"/>
                <w:lang w:val="pt-PT"/>
              </w:rPr>
              <w:t xml:space="preserve">osso desenvolver cancro do pulmão devido ao radão se não </w:t>
            </w:r>
            <w:r>
              <w:rPr>
                <w:rFonts w:asciiTheme="majorHAnsi" w:hAnsiTheme="majorHAnsi" w:cstheme="majorHAnsi"/>
                <w:lang w:val="pt-PT"/>
              </w:rPr>
              <w:t>resolver</w:t>
            </w:r>
            <w:r w:rsidR="00AA713D" w:rsidRPr="00744328">
              <w:rPr>
                <w:rFonts w:asciiTheme="majorHAnsi" w:hAnsiTheme="majorHAnsi" w:cstheme="majorHAnsi"/>
                <w:lang w:val="pt-PT"/>
              </w:rPr>
              <w:t xml:space="preserve"> as concentrações elevadas de radão </w:t>
            </w:r>
            <w:r>
              <w:rPr>
                <w:rFonts w:asciiTheme="majorHAnsi" w:hAnsiTheme="majorHAnsi" w:cstheme="majorHAnsi"/>
                <w:lang w:val="pt-PT"/>
              </w:rPr>
              <w:t>em</w:t>
            </w:r>
            <w:r w:rsidR="00AA713D" w:rsidRPr="00744328">
              <w:rPr>
                <w:rFonts w:asciiTheme="majorHAnsi" w:hAnsiTheme="majorHAnsi" w:cstheme="majorHAnsi"/>
                <w:lang w:val="pt-PT"/>
              </w:rPr>
              <w:t xml:space="preserve"> minha </w:t>
            </w:r>
            <w:r>
              <w:rPr>
                <w:rFonts w:asciiTheme="majorHAnsi" w:hAnsiTheme="majorHAnsi" w:cstheme="majorHAnsi"/>
                <w:lang w:val="pt-PT"/>
              </w:rPr>
              <w:t>casa</w:t>
            </w:r>
            <w:r w:rsidR="00AA713D" w:rsidRPr="00744328">
              <w:rPr>
                <w:rFonts w:asciiTheme="majorHAnsi" w:hAnsiTheme="majorHAnsi" w:cstheme="majorHAnsi"/>
                <w:lang w:val="pt-PT"/>
              </w:rPr>
              <w:t>.</w:t>
            </w:r>
          </w:p>
        </w:tc>
        <w:tc>
          <w:tcPr>
            <w:tcW w:w="1086" w:type="pct"/>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3F22753" w14:textId="77777777" w:rsidR="00195852" w:rsidRPr="00744328" w:rsidRDefault="00195852" w:rsidP="00DB3324">
            <w:pPr>
              <w:spacing w:after="0"/>
              <w:jc w:val="left"/>
              <w:rPr>
                <w:rFonts w:asciiTheme="majorHAnsi" w:hAnsiTheme="majorHAnsi" w:cstheme="majorHAnsi"/>
                <w:lang w:val="pt-PT"/>
              </w:rPr>
            </w:pPr>
            <w:r w:rsidRPr="00744328">
              <w:rPr>
                <w:rFonts w:asciiTheme="majorHAnsi" w:hAnsiTheme="majorHAnsi" w:cstheme="majorHAnsi"/>
                <w:lang w:val="pt-PT"/>
              </w:rPr>
              <w:t>1.</w:t>
            </w:r>
            <w:r w:rsidR="002F017B" w:rsidRPr="00744328">
              <w:rPr>
                <w:rFonts w:asciiTheme="majorHAnsi" w:hAnsiTheme="majorHAnsi" w:cstheme="majorHAnsi"/>
                <w:lang w:val="pt-PT"/>
              </w:rPr>
              <w:t xml:space="preserve"> </w:t>
            </w:r>
            <w:r w:rsidRPr="00744328">
              <w:rPr>
                <w:rFonts w:asciiTheme="majorHAnsi" w:hAnsiTheme="majorHAnsi" w:cstheme="majorHAnsi"/>
                <w:lang w:val="pt-PT"/>
              </w:rPr>
              <w:t xml:space="preserve">Muito </w:t>
            </w:r>
            <w:r w:rsidRPr="00744328">
              <w:rPr>
                <w:rFonts w:asciiTheme="majorHAnsi" w:hAnsiTheme="majorHAnsi" w:cstheme="majorHAnsi"/>
                <w:lang w:val="nl-BE"/>
              </w:rPr>
              <w:t>improvável</w:t>
            </w:r>
            <w:r w:rsidR="002F017B" w:rsidRPr="00744328">
              <w:rPr>
                <w:rFonts w:asciiTheme="majorHAnsi" w:hAnsiTheme="majorHAnsi" w:cstheme="majorHAnsi"/>
                <w:lang w:val="pt-PT"/>
              </w:rPr>
              <w:t xml:space="preserve">    </w:t>
            </w:r>
          </w:p>
          <w:p w14:paraId="61924DB6" w14:textId="77777777" w:rsidR="00195852" w:rsidRPr="00744328" w:rsidRDefault="002F017B" w:rsidP="00DB3324">
            <w:pPr>
              <w:spacing w:after="0"/>
              <w:jc w:val="left"/>
              <w:rPr>
                <w:rFonts w:asciiTheme="majorHAnsi" w:hAnsiTheme="majorHAnsi" w:cstheme="majorHAnsi"/>
                <w:lang w:val="pt-PT"/>
              </w:rPr>
            </w:pPr>
            <w:r w:rsidRPr="00744328">
              <w:rPr>
                <w:rFonts w:asciiTheme="majorHAnsi" w:hAnsiTheme="majorHAnsi" w:cstheme="majorHAnsi"/>
                <w:lang w:val="pt-PT"/>
              </w:rPr>
              <w:t>2</w:t>
            </w:r>
            <w:r w:rsidR="00195852" w:rsidRPr="00744328">
              <w:rPr>
                <w:rFonts w:asciiTheme="majorHAnsi" w:hAnsiTheme="majorHAnsi" w:cstheme="majorHAnsi"/>
                <w:lang w:val="pt-PT"/>
              </w:rPr>
              <w:t>.</w:t>
            </w:r>
            <w:r w:rsidRPr="00744328">
              <w:rPr>
                <w:rFonts w:asciiTheme="majorHAnsi" w:hAnsiTheme="majorHAnsi" w:cstheme="majorHAnsi"/>
                <w:lang w:val="pt-PT"/>
              </w:rPr>
              <w:t xml:space="preserve"> </w:t>
            </w:r>
            <w:r w:rsidR="00195852" w:rsidRPr="00744328">
              <w:rPr>
                <w:rFonts w:asciiTheme="majorHAnsi" w:hAnsiTheme="majorHAnsi" w:cstheme="majorHAnsi"/>
                <w:lang w:val="pt-PT"/>
              </w:rPr>
              <w:t>Improvável</w:t>
            </w:r>
            <w:r w:rsidRPr="00744328">
              <w:rPr>
                <w:rFonts w:asciiTheme="majorHAnsi" w:hAnsiTheme="majorHAnsi" w:cstheme="majorHAnsi"/>
                <w:lang w:val="pt-PT"/>
              </w:rPr>
              <w:t xml:space="preserve">              </w:t>
            </w:r>
          </w:p>
          <w:p w14:paraId="7FB4598F" w14:textId="77777777" w:rsidR="00195852" w:rsidRPr="00744328" w:rsidRDefault="002F017B" w:rsidP="00DB3324">
            <w:pPr>
              <w:spacing w:after="0"/>
              <w:jc w:val="left"/>
              <w:rPr>
                <w:rFonts w:asciiTheme="majorHAnsi" w:hAnsiTheme="majorHAnsi" w:cstheme="majorHAnsi"/>
                <w:lang w:val="pt-PT"/>
              </w:rPr>
            </w:pPr>
            <w:r w:rsidRPr="00744328">
              <w:rPr>
                <w:rFonts w:asciiTheme="majorHAnsi" w:hAnsiTheme="majorHAnsi" w:cstheme="majorHAnsi"/>
                <w:lang w:val="pt-PT"/>
              </w:rPr>
              <w:t>3</w:t>
            </w:r>
            <w:r w:rsidR="00195852" w:rsidRPr="00744328">
              <w:rPr>
                <w:rFonts w:asciiTheme="majorHAnsi" w:hAnsiTheme="majorHAnsi" w:cstheme="majorHAnsi"/>
                <w:lang w:val="pt-PT"/>
              </w:rPr>
              <w:t>.</w:t>
            </w:r>
            <w:r w:rsidRPr="00744328">
              <w:rPr>
                <w:rFonts w:asciiTheme="majorHAnsi" w:hAnsiTheme="majorHAnsi" w:cstheme="majorHAnsi"/>
                <w:lang w:val="pt-PT"/>
              </w:rPr>
              <w:t xml:space="preserve"> </w:t>
            </w:r>
            <w:r w:rsidR="00195852" w:rsidRPr="00744328">
              <w:rPr>
                <w:rFonts w:asciiTheme="majorHAnsi" w:hAnsiTheme="majorHAnsi" w:cstheme="majorHAnsi"/>
                <w:lang w:val="pt-PT"/>
              </w:rPr>
              <w:t xml:space="preserve">Pouco provável </w:t>
            </w:r>
          </w:p>
          <w:p w14:paraId="60EFFB46" w14:textId="651990CD" w:rsidR="00195852" w:rsidRPr="00744328" w:rsidRDefault="002F017B" w:rsidP="00DB3324">
            <w:pPr>
              <w:spacing w:after="0"/>
              <w:jc w:val="left"/>
              <w:rPr>
                <w:rFonts w:asciiTheme="majorHAnsi" w:hAnsiTheme="majorHAnsi" w:cstheme="majorHAnsi"/>
                <w:lang w:val="pt-PT"/>
              </w:rPr>
            </w:pPr>
            <w:r w:rsidRPr="00744328">
              <w:rPr>
                <w:rFonts w:asciiTheme="majorHAnsi" w:hAnsiTheme="majorHAnsi" w:cstheme="majorHAnsi"/>
                <w:lang w:val="pt-PT"/>
              </w:rPr>
              <w:t>4</w:t>
            </w:r>
            <w:r w:rsidR="00195852" w:rsidRPr="00744328">
              <w:rPr>
                <w:rFonts w:asciiTheme="majorHAnsi" w:hAnsiTheme="majorHAnsi" w:cstheme="majorHAnsi"/>
                <w:lang w:val="pt-PT"/>
              </w:rPr>
              <w:t>.</w:t>
            </w:r>
            <w:r w:rsidRPr="00744328">
              <w:rPr>
                <w:rFonts w:asciiTheme="majorHAnsi" w:hAnsiTheme="majorHAnsi" w:cstheme="majorHAnsi"/>
                <w:lang w:val="pt-PT"/>
              </w:rPr>
              <w:t xml:space="preserve"> </w:t>
            </w:r>
            <w:r w:rsidR="00195852" w:rsidRPr="00744328">
              <w:rPr>
                <w:rFonts w:asciiTheme="majorHAnsi" w:hAnsiTheme="majorHAnsi" w:cstheme="majorHAnsi"/>
                <w:lang w:val="pt-PT"/>
              </w:rPr>
              <w:t>Provável</w:t>
            </w:r>
            <w:r w:rsidRPr="00744328">
              <w:rPr>
                <w:rFonts w:asciiTheme="majorHAnsi" w:hAnsiTheme="majorHAnsi" w:cstheme="majorHAnsi"/>
                <w:lang w:val="pt-PT"/>
              </w:rPr>
              <w:t xml:space="preserve">     </w:t>
            </w:r>
          </w:p>
          <w:p w14:paraId="1E17E5EC" w14:textId="77777777" w:rsidR="00195852" w:rsidRPr="00744328" w:rsidRDefault="002F017B" w:rsidP="00DB3324">
            <w:pPr>
              <w:spacing w:after="0"/>
              <w:jc w:val="left"/>
              <w:rPr>
                <w:rFonts w:asciiTheme="majorHAnsi" w:hAnsiTheme="majorHAnsi" w:cstheme="majorHAnsi"/>
                <w:lang w:val="pt-PT"/>
              </w:rPr>
            </w:pPr>
            <w:r w:rsidRPr="00744328">
              <w:rPr>
                <w:rFonts w:asciiTheme="majorHAnsi" w:hAnsiTheme="majorHAnsi" w:cstheme="majorHAnsi"/>
                <w:lang w:val="pt-PT"/>
              </w:rPr>
              <w:t>5</w:t>
            </w:r>
            <w:r w:rsidR="00195852" w:rsidRPr="00744328">
              <w:rPr>
                <w:rFonts w:asciiTheme="majorHAnsi" w:hAnsiTheme="majorHAnsi" w:cstheme="majorHAnsi"/>
                <w:lang w:val="pt-PT"/>
              </w:rPr>
              <w:t>.</w:t>
            </w:r>
            <w:r w:rsidRPr="00744328">
              <w:rPr>
                <w:rFonts w:asciiTheme="majorHAnsi" w:hAnsiTheme="majorHAnsi" w:cstheme="majorHAnsi"/>
                <w:lang w:val="pt-PT"/>
              </w:rPr>
              <w:t xml:space="preserve"> </w:t>
            </w:r>
            <w:r w:rsidR="00195852" w:rsidRPr="00744328">
              <w:rPr>
                <w:rFonts w:asciiTheme="majorHAnsi" w:hAnsiTheme="majorHAnsi" w:cstheme="majorHAnsi"/>
                <w:lang w:val="pt-PT"/>
              </w:rPr>
              <w:t>Muito provável</w:t>
            </w:r>
          </w:p>
          <w:p w14:paraId="622C2761" w14:textId="41E7151F" w:rsidR="002F017B" w:rsidRPr="00744328" w:rsidRDefault="00195852" w:rsidP="00DB3324">
            <w:pPr>
              <w:spacing w:after="0"/>
              <w:jc w:val="left"/>
              <w:rPr>
                <w:rFonts w:asciiTheme="majorHAnsi" w:hAnsiTheme="majorHAnsi" w:cstheme="majorHAnsi"/>
                <w:lang w:val="pt-PT"/>
              </w:rPr>
            </w:pPr>
            <w:r w:rsidRPr="00744328">
              <w:rPr>
                <w:rFonts w:asciiTheme="majorHAnsi" w:hAnsiTheme="majorHAnsi" w:cstheme="majorHAnsi"/>
                <w:lang w:val="nl-BE"/>
              </w:rPr>
              <w:t>9. Não sabe / Não responde</w:t>
            </w:r>
            <w:r w:rsidRPr="00744328">
              <w:rPr>
                <w:rFonts w:asciiTheme="majorHAnsi" w:hAnsiTheme="majorHAnsi" w:cstheme="majorHAnsi"/>
                <w:lang w:val="pt-PT"/>
              </w:rPr>
              <w:t> </w:t>
            </w:r>
          </w:p>
        </w:tc>
      </w:tr>
      <w:tr w:rsidR="002F017B" w:rsidRPr="00FB327F" w14:paraId="6AE55A03" w14:textId="77777777" w:rsidTr="00AA28F6">
        <w:trPr>
          <w:trHeight w:val="674"/>
        </w:trPr>
        <w:tc>
          <w:tcPr>
            <w:tcW w:w="442"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DFEC659" w14:textId="77777777" w:rsidR="002F017B" w:rsidRPr="00744328" w:rsidRDefault="002F017B"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RA14</w:t>
            </w:r>
          </w:p>
        </w:tc>
        <w:tc>
          <w:tcPr>
            <w:tcW w:w="3472"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420C1B06" w14:textId="32181859" w:rsidR="002F017B" w:rsidRPr="00744328" w:rsidRDefault="00AA713D" w:rsidP="00744328">
            <w:pPr>
              <w:spacing w:after="0"/>
              <w:jc w:val="left"/>
              <w:rPr>
                <w:rFonts w:asciiTheme="majorHAnsi" w:hAnsiTheme="majorHAnsi" w:cstheme="majorHAnsi"/>
                <w:lang w:val="pt-PT"/>
              </w:rPr>
            </w:pPr>
            <w:r w:rsidRPr="00744328">
              <w:rPr>
                <w:rFonts w:asciiTheme="majorHAnsi" w:hAnsiTheme="majorHAnsi" w:cstheme="majorHAnsi"/>
                <w:lang w:val="pt-PT"/>
              </w:rPr>
              <w:t>Qual é a probabilidade de ficar doente se não remediar concentrações elevadas de radão na minha habitação?</w:t>
            </w:r>
          </w:p>
        </w:tc>
        <w:tc>
          <w:tcPr>
            <w:tcW w:w="1086" w:type="pct"/>
            <w:vMerge/>
            <w:tcBorders>
              <w:top w:val="single" w:sz="24" w:space="0" w:color="FFFFFF"/>
              <w:left w:val="single" w:sz="8" w:space="0" w:color="FFFFFF"/>
              <w:bottom w:val="single" w:sz="8" w:space="0" w:color="FFFFFF"/>
              <w:right w:val="single" w:sz="8" w:space="0" w:color="FFFFFF"/>
            </w:tcBorders>
            <w:vAlign w:val="center"/>
            <w:hideMark/>
          </w:tcPr>
          <w:p w14:paraId="65759516" w14:textId="77777777" w:rsidR="002F017B" w:rsidRPr="00744328" w:rsidRDefault="002F017B" w:rsidP="00744328">
            <w:pPr>
              <w:spacing w:after="0"/>
              <w:jc w:val="left"/>
              <w:rPr>
                <w:rFonts w:asciiTheme="majorHAnsi" w:hAnsiTheme="majorHAnsi" w:cstheme="majorHAnsi"/>
                <w:lang w:val="pt-PT"/>
              </w:rPr>
            </w:pPr>
          </w:p>
        </w:tc>
      </w:tr>
      <w:tr w:rsidR="002F017B" w:rsidRPr="00FB327F" w14:paraId="5F89E7B5" w14:textId="77777777" w:rsidTr="00AA28F6">
        <w:trPr>
          <w:trHeight w:val="192"/>
        </w:trPr>
        <w:tc>
          <w:tcPr>
            <w:tcW w:w="442"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BBB09F1" w14:textId="77777777" w:rsidR="002F017B" w:rsidRPr="00744328" w:rsidRDefault="002F017B"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RA14.1</w:t>
            </w:r>
          </w:p>
        </w:tc>
        <w:tc>
          <w:tcPr>
            <w:tcW w:w="3472" w:type="pct"/>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51794F45" w14:textId="096F11B3" w:rsidR="002F017B" w:rsidRPr="00744328" w:rsidRDefault="00195852" w:rsidP="00744328">
            <w:pPr>
              <w:spacing w:after="0"/>
              <w:jc w:val="left"/>
              <w:rPr>
                <w:rFonts w:asciiTheme="majorHAnsi" w:hAnsiTheme="majorHAnsi" w:cstheme="majorHAnsi"/>
                <w:lang w:val="pt-PT"/>
              </w:rPr>
            </w:pPr>
            <w:r w:rsidRPr="00744328">
              <w:rPr>
                <w:rFonts w:asciiTheme="majorHAnsi" w:hAnsiTheme="majorHAnsi" w:cstheme="majorHAnsi"/>
                <w:lang w:val="pt-PT"/>
              </w:rPr>
              <w:t>Manter-me-ei saudável mesmo que não corrija as concentrações elevadas de radão na minha habitação.</w:t>
            </w:r>
          </w:p>
        </w:tc>
        <w:tc>
          <w:tcPr>
            <w:tcW w:w="1086" w:type="pct"/>
            <w:vMerge/>
            <w:tcBorders>
              <w:top w:val="single" w:sz="24" w:space="0" w:color="FFFFFF"/>
              <w:left w:val="single" w:sz="8" w:space="0" w:color="FFFFFF"/>
              <w:bottom w:val="single" w:sz="8" w:space="0" w:color="FFFFFF"/>
              <w:right w:val="single" w:sz="8" w:space="0" w:color="FFFFFF"/>
            </w:tcBorders>
            <w:vAlign w:val="center"/>
            <w:hideMark/>
          </w:tcPr>
          <w:p w14:paraId="35E2F97C" w14:textId="77777777" w:rsidR="002F017B" w:rsidRPr="00744328" w:rsidRDefault="002F017B" w:rsidP="00744328">
            <w:pPr>
              <w:spacing w:after="0"/>
              <w:jc w:val="left"/>
              <w:rPr>
                <w:rFonts w:asciiTheme="majorHAnsi" w:hAnsiTheme="majorHAnsi" w:cstheme="majorHAnsi"/>
                <w:lang w:val="pt-PT"/>
              </w:rPr>
            </w:pPr>
          </w:p>
        </w:tc>
      </w:tr>
      <w:tr w:rsidR="002F017B" w:rsidRPr="00FB327F" w14:paraId="0E350161" w14:textId="77777777" w:rsidTr="00AA28F6">
        <w:tc>
          <w:tcPr>
            <w:tcW w:w="3914" w:type="pct"/>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F83898D" w14:textId="4440914E" w:rsidR="004B486D" w:rsidRDefault="004B486D" w:rsidP="004B486D">
            <w:pPr>
              <w:spacing w:after="0"/>
              <w:jc w:val="left"/>
              <w:rPr>
                <w:rFonts w:asciiTheme="majorHAnsi" w:hAnsiTheme="majorHAnsi" w:cstheme="majorHAnsi"/>
                <w:b/>
                <w:bCs/>
                <w:lang w:val="pt-PT"/>
              </w:rPr>
            </w:pPr>
            <w:proofErr w:type="spellStart"/>
            <w:r w:rsidRPr="004B486D">
              <w:rPr>
                <w:rFonts w:asciiTheme="majorHAnsi" w:hAnsiTheme="majorHAnsi" w:cstheme="majorHAnsi"/>
                <w:b/>
                <w:bCs/>
                <w:lang w:val="pt-PT"/>
              </w:rPr>
              <w:t>Susceptibility</w:t>
            </w:r>
            <w:proofErr w:type="spellEnd"/>
            <w:r w:rsidRPr="004B486D">
              <w:rPr>
                <w:rFonts w:asciiTheme="majorHAnsi" w:hAnsiTheme="majorHAnsi" w:cstheme="majorHAnsi"/>
                <w:b/>
                <w:bCs/>
                <w:lang w:val="pt-PT"/>
              </w:rPr>
              <w:t xml:space="preserve"> for </w:t>
            </w:r>
            <w:proofErr w:type="spellStart"/>
            <w:r>
              <w:rPr>
                <w:rFonts w:asciiTheme="majorHAnsi" w:hAnsiTheme="majorHAnsi" w:cstheme="majorHAnsi"/>
                <w:b/>
                <w:bCs/>
                <w:lang w:val="pt-PT"/>
              </w:rPr>
              <w:t>others</w:t>
            </w:r>
            <w:proofErr w:type="spellEnd"/>
          </w:p>
          <w:p w14:paraId="488AE68A" w14:textId="7C13482E" w:rsidR="002F017B" w:rsidRPr="00744328" w:rsidRDefault="001857CD" w:rsidP="004B486D">
            <w:pPr>
              <w:spacing w:after="0"/>
              <w:jc w:val="left"/>
              <w:rPr>
                <w:rFonts w:asciiTheme="majorHAnsi" w:hAnsiTheme="majorHAnsi" w:cstheme="majorHAnsi"/>
                <w:lang w:val="pt-PT"/>
              </w:rPr>
            </w:pPr>
            <w:r w:rsidRPr="00744328">
              <w:rPr>
                <w:rFonts w:asciiTheme="majorHAnsi" w:hAnsiTheme="majorHAnsi" w:cstheme="majorHAnsi"/>
                <w:bCs/>
                <w:i/>
                <w:lang w:val="pt-PT"/>
              </w:rPr>
              <w:t>(não mostrar o título aos participantes)</w:t>
            </w:r>
          </w:p>
        </w:tc>
        <w:tc>
          <w:tcPr>
            <w:tcW w:w="1086" w:type="pct"/>
            <w:vMerge/>
            <w:tcBorders>
              <w:top w:val="single" w:sz="24" w:space="0" w:color="FFFFFF"/>
              <w:left w:val="single" w:sz="8" w:space="0" w:color="FFFFFF"/>
              <w:bottom w:val="single" w:sz="8" w:space="0" w:color="FFFFFF"/>
              <w:right w:val="single" w:sz="8" w:space="0" w:color="FFFFFF"/>
            </w:tcBorders>
            <w:vAlign w:val="center"/>
            <w:hideMark/>
          </w:tcPr>
          <w:p w14:paraId="13BB2988" w14:textId="77777777" w:rsidR="002F017B" w:rsidRPr="00744328" w:rsidRDefault="002F017B" w:rsidP="00744328">
            <w:pPr>
              <w:spacing w:after="0"/>
              <w:jc w:val="left"/>
              <w:rPr>
                <w:rFonts w:asciiTheme="majorHAnsi" w:hAnsiTheme="majorHAnsi" w:cstheme="majorHAnsi"/>
                <w:lang w:val="pt-PT"/>
              </w:rPr>
            </w:pPr>
          </w:p>
        </w:tc>
      </w:tr>
      <w:tr w:rsidR="002F017B" w:rsidRPr="00FB327F" w14:paraId="7E325F1A" w14:textId="77777777" w:rsidTr="00AA28F6">
        <w:trPr>
          <w:trHeight w:val="196"/>
        </w:trPr>
        <w:tc>
          <w:tcPr>
            <w:tcW w:w="442"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28297D8" w14:textId="77777777" w:rsidR="002F017B" w:rsidRPr="00744328" w:rsidRDefault="002F017B"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RA15</w:t>
            </w:r>
          </w:p>
        </w:tc>
        <w:tc>
          <w:tcPr>
            <w:tcW w:w="3472" w:type="pct"/>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0707F664" w14:textId="2B863BE7" w:rsidR="002F017B" w:rsidRPr="00744328" w:rsidRDefault="00195852" w:rsidP="00744328">
            <w:pPr>
              <w:spacing w:after="0"/>
              <w:jc w:val="left"/>
              <w:rPr>
                <w:rFonts w:asciiTheme="majorHAnsi" w:hAnsiTheme="majorHAnsi" w:cstheme="majorHAnsi"/>
                <w:lang w:val="pt-PT"/>
              </w:rPr>
            </w:pPr>
            <w:r w:rsidRPr="00744328">
              <w:rPr>
                <w:rFonts w:asciiTheme="majorHAnsi" w:hAnsiTheme="majorHAnsi" w:cstheme="majorHAnsi"/>
                <w:lang w:val="pt-PT"/>
              </w:rPr>
              <w:t>Qual a probabilidade de as pessoas da sua vizinhança adoecerem se não corrigirem as concentrações elevadas de radão nas suas habitações?</w:t>
            </w:r>
          </w:p>
        </w:tc>
        <w:tc>
          <w:tcPr>
            <w:tcW w:w="1086" w:type="pct"/>
            <w:vMerge/>
            <w:tcBorders>
              <w:top w:val="single" w:sz="24" w:space="0" w:color="FFFFFF"/>
              <w:left w:val="single" w:sz="8" w:space="0" w:color="FFFFFF"/>
              <w:bottom w:val="single" w:sz="8" w:space="0" w:color="FFFFFF"/>
              <w:right w:val="single" w:sz="8" w:space="0" w:color="FFFFFF"/>
            </w:tcBorders>
            <w:vAlign w:val="center"/>
            <w:hideMark/>
          </w:tcPr>
          <w:p w14:paraId="5784014A" w14:textId="77777777" w:rsidR="002F017B" w:rsidRPr="00744328" w:rsidRDefault="002F017B" w:rsidP="00744328">
            <w:pPr>
              <w:spacing w:after="0"/>
              <w:jc w:val="left"/>
              <w:rPr>
                <w:rFonts w:asciiTheme="majorHAnsi" w:hAnsiTheme="majorHAnsi" w:cstheme="majorHAnsi"/>
                <w:lang w:val="pt-PT"/>
              </w:rPr>
            </w:pPr>
          </w:p>
        </w:tc>
      </w:tr>
    </w:tbl>
    <w:p w14:paraId="6D7765DF" w14:textId="77777777" w:rsidR="002D4371" w:rsidRDefault="002D4371" w:rsidP="00744328">
      <w:pPr>
        <w:spacing w:after="0"/>
        <w:jc w:val="left"/>
        <w:rPr>
          <w:rFonts w:asciiTheme="majorHAnsi" w:hAnsiTheme="majorHAnsi" w:cstheme="majorHAnsi"/>
          <w:lang w:val="pt-PT"/>
        </w:rPr>
      </w:pPr>
    </w:p>
    <w:p w14:paraId="624622A6" w14:textId="77777777" w:rsidR="00FF4759" w:rsidRPr="00FF4759" w:rsidRDefault="00FF4759" w:rsidP="00FF4759">
      <w:pPr>
        <w:rPr>
          <w:color w:val="4472C4" w:themeColor="accent5"/>
          <w:lang w:val="en-US"/>
        </w:rPr>
      </w:pPr>
      <w:r w:rsidRPr="00FF4759">
        <w:rPr>
          <w:b/>
          <w:bCs/>
          <w:i/>
          <w:iCs/>
          <w:color w:val="4472C4" w:themeColor="accent5"/>
          <w:lang w:val="en-US"/>
        </w:rPr>
        <w:t>INTRO: To what extent do you agree or disagree with the following statements about remediation of the home due to radon?</w:t>
      </w:r>
    </w:p>
    <w:tbl>
      <w:tblPr>
        <w:tblW w:w="8779" w:type="dxa"/>
        <w:tblCellMar>
          <w:left w:w="0" w:type="dxa"/>
          <w:right w:w="0" w:type="dxa"/>
        </w:tblCellMar>
        <w:tblLook w:val="04A0" w:firstRow="1" w:lastRow="0" w:firstColumn="1" w:lastColumn="0" w:noHBand="0" w:noVBand="1"/>
      </w:tblPr>
      <w:tblGrid>
        <w:gridCol w:w="867"/>
        <w:gridCol w:w="5644"/>
        <w:gridCol w:w="2268"/>
      </w:tblGrid>
      <w:tr w:rsidR="00FF4759" w:rsidRPr="00FF4759" w14:paraId="62761F9E" w14:textId="77777777" w:rsidTr="00FB327F">
        <w:trPr>
          <w:trHeight w:val="379"/>
        </w:trPr>
        <w:tc>
          <w:tcPr>
            <w:tcW w:w="8779"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37AC278D" w14:textId="77777777" w:rsidR="00FF4759" w:rsidRPr="00FF4759" w:rsidRDefault="00FF4759" w:rsidP="00FB327F">
            <w:pPr>
              <w:rPr>
                <w:color w:val="4472C4" w:themeColor="accent5"/>
                <w:lang w:val="en-US"/>
              </w:rPr>
            </w:pPr>
            <w:r w:rsidRPr="00FF4759">
              <w:rPr>
                <w:b/>
                <w:bCs/>
                <w:color w:val="4472C4" w:themeColor="accent5"/>
                <w:lang w:val="en-US"/>
              </w:rPr>
              <w:t xml:space="preserve">Response Efficacy Remediation </w:t>
            </w:r>
            <w:r w:rsidRPr="00FF4759">
              <w:rPr>
                <w:bCs/>
                <w:i/>
                <w:color w:val="4472C4" w:themeColor="accent5"/>
              </w:rPr>
              <w:t>(don’t show this title to respondents)</w:t>
            </w:r>
          </w:p>
        </w:tc>
      </w:tr>
      <w:tr w:rsidR="00FF4759" w:rsidRPr="00FF4759" w14:paraId="200704A8" w14:textId="77777777" w:rsidTr="00FB327F">
        <w:trPr>
          <w:trHeight w:val="829"/>
        </w:trPr>
        <w:tc>
          <w:tcPr>
            <w:tcW w:w="867"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8A7D09B" w14:textId="77777777" w:rsidR="00FF4759" w:rsidRPr="00FF4759" w:rsidRDefault="00FF4759" w:rsidP="00FB327F">
            <w:pPr>
              <w:rPr>
                <w:color w:val="4472C4" w:themeColor="accent5"/>
                <w:lang w:val="en-US"/>
              </w:rPr>
            </w:pPr>
            <w:r w:rsidRPr="00FF4759">
              <w:rPr>
                <w:b/>
                <w:bCs/>
                <w:color w:val="4472C4" w:themeColor="accent5"/>
                <w:lang w:val="en-US"/>
              </w:rPr>
              <w:t>RA17</w:t>
            </w:r>
          </w:p>
        </w:tc>
        <w:tc>
          <w:tcPr>
            <w:tcW w:w="5644"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08FAACD8" w14:textId="77777777" w:rsidR="00FF4759" w:rsidRPr="00FF4759" w:rsidRDefault="00FF4759" w:rsidP="00FB327F">
            <w:pPr>
              <w:jc w:val="left"/>
              <w:rPr>
                <w:color w:val="4472C4" w:themeColor="accent5"/>
                <w:lang w:val="en-US"/>
              </w:rPr>
            </w:pPr>
            <w:r w:rsidRPr="00FF4759">
              <w:rPr>
                <w:color w:val="4472C4" w:themeColor="accent5"/>
                <w:lang w:val="en-US"/>
              </w:rPr>
              <w:t>Home remediation, if needed, offers effective protection against radon hazards.</w:t>
            </w:r>
          </w:p>
        </w:tc>
        <w:tc>
          <w:tcPr>
            <w:tcW w:w="2268"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13C5887A" w14:textId="77777777" w:rsidR="00FF4759" w:rsidRPr="00FF4759" w:rsidRDefault="00FF4759" w:rsidP="00FB327F">
            <w:pPr>
              <w:jc w:val="left"/>
              <w:rPr>
                <w:color w:val="4472C4" w:themeColor="accent5"/>
                <w:lang w:val="en-US"/>
              </w:rPr>
            </w:pPr>
            <w:r w:rsidRPr="00FF4759">
              <w:rPr>
                <w:color w:val="4472C4" w:themeColor="accent5"/>
                <w:lang w:val="en-US"/>
              </w:rPr>
              <w:t>1. Strongly Disagree</w:t>
            </w:r>
          </w:p>
          <w:p w14:paraId="1C117807" w14:textId="77777777" w:rsidR="00FF4759" w:rsidRPr="00FF4759" w:rsidRDefault="00FF4759" w:rsidP="00FB327F">
            <w:pPr>
              <w:jc w:val="left"/>
              <w:rPr>
                <w:color w:val="4472C4" w:themeColor="accent5"/>
                <w:lang w:val="en-US"/>
              </w:rPr>
            </w:pPr>
            <w:r w:rsidRPr="00FF4759">
              <w:rPr>
                <w:color w:val="4472C4" w:themeColor="accent5"/>
                <w:lang w:val="en-US"/>
              </w:rPr>
              <w:t>2. Disagree</w:t>
            </w:r>
          </w:p>
          <w:p w14:paraId="653677DC" w14:textId="77777777" w:rsidR="00FF4759" w:rsidRPr="00FF4759" w:rsidRDefault="00FF4759" w:rsidP="00FB327F">
            <w:pPr>
              <w:jc w:val="left"/>
              <w:rPr>
                <w:color w:val="4472C4" w:themeColor="accent5"/>
                <w:lang w:val="en-US"/>
              </w:rPr>
            </w:pPr>
            <w:r w:rsidRPr="00FF4759">
              <w:rPr>
                <w:color w:val="4472C4" w:themeColor="accent5"/>
                <w:lang w:val="en-US"/>
              </w:rPr>
              <w:t>3. Neither agree, nor disagree</w:t>
            </w:r>
          </w:p>
          <w:p w14:paraId="75A13286" w14:textId="77777777" w:rsidR="00FF4759" w:rsidRPr="00FF4759" w:rsidRDefault="00FF4759" w:rsidP="00FB327F">
            <w:pPr>
              <w:jc w:val="left"/>
              <w:rPr>
                <w:color w:val="4472C4" w:themeColor="accent5"/>
                <w:lang w:val="en-US"/>
              </w:rPr>
            </w:pPr>
            <w:r w:rsidRPr="00FF4759">
              <w:rPr>
                <w:color w:val="4472C4" w:themeColor="accent5"/>
                <w:lang w:val="en-US"/>
              </w:rPr>
              <w:t>4. Agree</w:t>
            </w:r>
          </w:p>
          <w:p w14:paraId="441C2555" w14:textId="77777777" w:rsidR="00FF4759" w:rsidRPr="00FF4759" w:rsidRDefault="00FF4759" w:rsidP="00FB327F">
            <w:pPr>
              <w:jc w:val="left"/>
              <w:rPr>
                <w:color w:val="4472C4" w:themeColor="accent5"/>
                <w:lang w:val="en-US"/>
              </w:rPr>
            </w:pPr>
            <w:r w:rsidRPr="00FF4759">
              <w:rPr>
                <w:color w:val="4472C4" w:themeColor="accent5"/>
                <w:lang w:val="en-US"/>
              </w:rPr>
              <w:t>5. Strongly Agree</w:t>
            </w:r>
          </w:p>
          <w:p w14:paraId="06D10207" w14:textId="77777777" w:rsidR="00FF4759" w:rsidRPr="00FF4759" w:rsidRDefault="00FF4759" w:rsidP="00FB327F">
            <w:pPr>
              <w:jc w:val="left"/>
              <w:rPr>
                <w:color w:val="4472C4" w:themeColor="accent5"/>
                <w:lang w:val="en-US"/>
              </w:rPr>
            </w:pPr>
            <w:r w:rsidRPr="00FF4759">
              <w:rPr>
                <w:color w:val="4472C4" w:themeColor="accent5"/>
                <w:lang w:val="en-US"/>
              </w:rPr>
              <w:t>9. I don't know/NA</w:t>
            </w:r>
          </w:p>
          <w:p w14:paraId="1B477959" w14:textId="77777777" w:rsidR="00FF4759" w:rsidRPr="00FF4759" w:rsidRDefault="00FF4759" w:rsidP="00FB327F">
            <w:pPr>
              <w:jc w:val="left"/>
              <w:rPr>
                <w:color w:val="4472C4" w:themeColor="accent5"/>
                <w:lang w:val="en-US"/>
              </w:rPr>
            </w:pPr>
            <w:r w:rsidRPr="00FF4759">
              <w:rPr>
                <w:color w:val="4472C4" w:themeColor="accent5"/>
              </w:rPr>
              <w:t> </w:t>
            </w:r>
          </w:p>
        </w:tc>
      </w:tr>
      <w:tr w:rsidR="00FF4759" w:rsidRPr="00FF4759" w14:paraId="44F13D7A" w14:textId="77777777" w:rsidTr="00FB327F">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84A52C9" w14:textId="77777777" w:rsidR="00FF4759" w:rsidRPr="00FF4759" w:rsidRDefault="00FF4759" w:rsidP="00FB327F">
            <w:pPr>
              <w:rPr>
                <w:color w:val="4472C4" w:themeColor="accent5"/>
                <w:lang w:val="en-US"/>
              </w:rPr>
            </w:pPr>
            <w:r w:rsidRPr="00FF4759">
              <w:rPr>
                <w:b/>
                <w:bCs/>
                <w:color w:val="4472C4" w:themeColor="accent5"/>
                <w:lang w:val="en-US"/>
              </w:rPr>
              <w:t>RA18.1</w:t>
            </w:r>
          </w:p>
        </w:tc>
        <w:tc>
          <w:tcPr>
            <w:tcW w:w="5644"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6656B3DF" w14:textId="77777777" w:rsidR="00FF4759" w:rsidRPr="00FF4759" w:rsidRDefault="00FF4759" w:rsidP="00FB327F">
            <w:pPr>
              <w:rPr>
                <w:color w:val="4472C4" w:themeColor="accent5"/>
                <w:lang w:val="en-US"/>
              </w:rPr>
            </w:pPr>
            <w:r w:rsidRPr="00FF4759">
              <w:rPr>
                <w:color w:val="4472C4" w:themeColor="accent5"/>
                <w:lang w:val="en-US"/>
              </w:rPr>
              <w:t>Home remediation, if needed, will fail to protect from high radon concentrations.</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273F5D76" w14:textId="77777777" w:rsidR="00FF4759" w:rsidRPr="00FF4759" w:rsidRDefault="00FF4759" w:rsidP="00FB327F">
            <w:pPr>
              <w:rPr>
                <w:color w:val="4472C4" w:themeColor="accent5"/>
                <w:lang w:val="en-US"/>
              </w:rPr>
            </w:pPr>
          </w:p>
        </w:tc>
      </w:tr>
      <w:tr w:rsidR="00FF4759" w:rsidRPr="00FF4759" w14:paraId="0CB790B6" w14:textId="77777777" w:rsidTr="00FB327F">
        <w:trPr>
          <w:trHeight w:val="1327"/>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5D04157" w14:textId="77777777" w:rsidR="00FF4759" w:rsidRPr="00FF4759" w:rsidRDefault="00FF4759" w:rsidP="00FB327F">
            <w:pPr>
              <w:rPr>
                <w:color w:val="4472C4" w:themeColor="accent5"/>
                <w:lang w:val="en-US"/>
              </w:rPr>
            </w:pPr>
            <w:r w:rsidRPr="00FF4759">
              <w:rPr>
                <w:b/>
                <w:bCs/>
                <w:color w:val="4472C4" w:themeColor="accent5"/>
                <w:lang w:val="en-US"/>
              </w:rPr>
              <w:t>RA19</w:t>
            </w:r>
          </w:p>
        </w:tc>
        <w:tc>
          <w:tcPr>
            <w:tcW w:w="5644"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5167A682" w14:textId="77777777" w:rsidR="00FF4759" w:rsidRPr="00FF4759" w:rsidRDefault="00FF4759" w:rsidP="00FB327F">
            <w:pPr>
              <w:rPr>
                <w:color w:val="4472C4" w:themeColor="accent5"/>
                <w:lang w:val="en-US"/>
              </w:rPr>
            </w:pPr>
            <w:r w:rsidRPr="00FF4759">
              <w:rPr>
                <w:color w:val="4472C4" w:themeColor="accent5"/>
                <w:lang w:val="en-US"/>
              </w:rPr>
              <w:t>A special installation would eliminate the radon hazard if needed.</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106BA577" w14:textId="77777777" w:rsidR="00FF4759" w:rsidRPr="00FF4759" w:rsidRDefault="00FF4759" w:rsidP="00FB327F">
            <w:pPr>
              <w:rPr>
                <w:color w:val="4472C4" w:themeColor="accent5"/>
                <w:lang w:val="en-US"/>
              </w:rPr>
            </w:pPr>
          </w:p>
        </w:tc>
      </w:tr>
      <w:tr w:rsidR="00FF4759" w:rsidRPr="00FF4759" w14:paraId="5018C4C0" w14:textId="77777777" w:rsidTr="00FB327F">
        <w:trPr>
          <w:trHeight w:val="2065"/>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9375EB8" w14:textId="77777777" w:rsidR="00FF4759" w:rsidRPr="00FF4759" w:rsidRDefault="00FF4759" w:rsidP="00FB327F">
            <w:pPr>
              <w:rPr>
                <w:color w:val="4472C4" w:themeColor="accent5"/>
                <w:lang w:val="en-US"/>
              </w:rPr>
            </w:pPr>
            <w:r w:rsidRPr="00FF4759">
              <w:rPr>
                <w:b/>
                <w:bCs/>
                <w:color w:val="4472C4" w:themeColor="accent5"/>
                <w:lang w:val="en-US"/>
              </w:rPr>
              <w:t>RA19.1</w:t>
            </w:r>
          </w:p>
        </w:tc>
        <w:tc>
          <w:tcPr>
            <w:tcW w:w="5644"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5C39B96B" w14:textId="77777777" w:rsidR="00FF4759" w:rsidRPr="00FF4759" w:rsidRDefault="00FF4759" w:rsidP="00FB327F">
            <w:pPr>
              <w:rPr>
                <w:color w:val="4472C4" w:themeColor="accent5"/>
                <w:lang w:val="en-US"/>
              </w:rPr>
            </w:pPr>
            <w:r w:rsidRPr="00FF4759">
              <w:rPr>
                <w:color w:val="4472C4" w:themeColor="accent5"/>
                <w:lang w:val="en-US"/>
              </w:rPr>
              <w:t>A special installation can NOT reduce radon to a safe level in homes that have a radon problem.</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2D8B3263" w14:textId="77777777" w:rsidR="00FF4759" w:rsidRPr="00FF4759" w:rsidRDefault="00FF4759" w:rsidP="00FB327F">
            <w:pPr>
              <w:rPr>
                <w:color w:val="4472C4" w:themeColor="accent5"/>
                <w:lang w:val="en-US"/>
              </w:rPr>
            </w:pPr>
          </w:p>
        </w:tc>
      </w:tr>
    </w:tbl>
    <w:p w14:paraId="4BFB12A8" w14:textId="77777777" w:rsidR="00FF4759" w:rsidRPr="00FF4759" w:rsidRDefault="00FF4759" w:rsidP="00744328">
      <w:pPr>
        <w:spacing w:after="0"/>
        <w:jc w:val="left"/>
        <w:rPr>
          <w:rFonts w:asciiTheme="majorHAnsi" w:hAnsiTheme="majorHAnsi" w:cstheme="majorHAnsi"/>
          <w:lang w:val="en-US"/>
        </w:rPr>
      </w:pPr>
    </w:p>
    <w:p w14:paraId="188C1EEA" w14:textId="472F16F4" w:rsidR="002F017B" w:rsidRPr="00744328" w:rsidRDefault="00AB0FA6" w:rsidP="00744328">
      <w:pPr>
        <w:spacing w:after="0"/>
        <w:jc w:val="left"/>
        <w:rPr>
          <w:rFonts w:asciiTheme="majorHAnsi" w:hAnsiTheme="majorHAnsi" w:cstheme="majorHAnsi"/>
          <w:lang w:val="pt-PT"/>
        </w:rPr>
      </w:pPr>
      <w:r w:rsidRPr="00AB0FA6">
        <w:rPr>
          <w:rFonts w:asciiTheme="majorHAnsi" w:hAnsiTheme="majorHAnsi" w:cstheme="majorHAnsi"/>
          <w:bCs/>
          <w:iCs/>
          <w:lang w:val="pt-PT"/>
        </w:rPr>
        <w:t>INTRO:</w:t>
      </w:r>
      <w:r w:rsidRPr="00744328">
        <w:rPr>
          <w:rFonts w:asciiTheme="majorHAnsi" w:hAnsiTheme="majorHAnsi" w:cstheme="majorHAnsi"/>
          <w:b/>
          <w:bCs/>
          <w:i/>
          <w:iCs/>
          <w:lang w:val="pt-PT"/>
        </w:rPr>
        <w:t xml:space="preserve"> </w:t>
      </w:r>
      <w:r w:rsidR="00195852" w:rsidRPr="00744328">
        <w:rPr>
          <w:rFonts w:asciiTheme="majorHAnsi" w:hAnsiTheme="majorHAnsi" w:cstheme="majorHAnsi"/>
          <w:b/>
          <w:bCs/>
          <w:i/>
          <w:iCs/>
          <w:lang w:val="pt-PT"/>
        </w:rPr>
        <w:t>Até que ponto concorda ou discorda com as seguintes afirmações sobre a remediação da sua habitação em relação ao radão?</w:t>
      </w:r>
    </w:p>
    <w:tbl>
      <w:tblPr>
        <w:tblW w:w="5000" w:type="pct"/>
        <w:tblCellMar>
          <w:left w:w="0" w:type="dxa"/>
          <w:right w:w="0" w:type="dxa"/>
        </w:tblCellMar>
        <w:tblLook w:val="04A0" w:firstRow="1" w:lastRow="0" w:firstColumn="1" w:lastColumn="0" w:noHBand="0" w:noVBand="1"/>
      </w:tblPr>
      <w:tblGrid>
        <w:gridCol w:w="961"/>
        <w:gridCol w:w="6252"/>
        <w:gridCol w:w="2513"/>
      </w:tblGrid>
      <w:tr w:rsidR="002F017B" w:rsidRPr="00FB327F" w14:paraId="2E9E12FE" w14:textId="77777777" w:rsidTr="003D653A">
        <w:trPr>
          <w:trHeight w:val="379"/>
        </w:trPr>
        <w:tc>
          <w:tcPr>
            <w:tcW w:w="5000" w:type="pct"/>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7625D2DE" w14:textId="77777777" w:rsidR="004B486D" w:rsidRDefault="004B486D" w:rsidP="00744328">
            <w:pPr>
              <w:spacing w:after="0"/>
              <w:jc w:val="left"/>
              <w:rPr>
                <w:rFonts w:asciiTheme="majorHAnsi" w:hAnsiTheme="majorHAnsi" w:cstheme="majorHAnsi"/>
                <w:b/>
                <w:bCs/>
                <w:lang w:val="pt-PT"/>
              </w:rPr>
            </w:pPr>
            <w:r w:rsidRPr="004B486D">
              <w:rPr>
                <w:rFonts w:asciiTheme="majorHAnsi" w:hAnsiTheme="majorHAnsi" w:cstheme="majorHAnsi"/>
                <w:b/>
                <w:bCs/>
                <w:lang w:val="pt-PT"/>
              </w:rPr>
              <w:lastRenderedPageBreak/>
              <w:t xml:space="preserve">Response </w:t>
            </w:r>
            <w:proofErr w:type="spellStart"/>
            <w:r w:rsidRPr="004B486D">
              <w:rPr>
                <w:rFonts w:asciiTheme="majorHAnsi" w:hAnsiTheme="majorHAnsi" w:cstheme="majorHAnsi"/>
                <w:b/>
                <w:bCs/>
                <w:lang w:val="pt-PT"/>
              </w:rPr>
              <w:t>Efficacy</w:t>
            </w:r>
            <w:proofErr w:type="spellEnd"/>
            <w:r w:rsidRPr="004B486D">
              <w:rPr>
                <w:rFonts w:asciiTheme="majorHAnsi" w:hAnsiTheme="majorHAnsi" w:cstheme="majorHAnsi"/>
                <w:b/>
                <w:bCs/>
                <w:lang w:val="pt-PT"/>
              </w:rPr>
              <w:t xml:space="preserve"> </w:t>
            </w:r>
            <w:proofErr w:type="spellStart"/>
            <w:r w:rsidRPr="004B486D">
              <w:rPr>
                <w:rFonts w:asciiTheme="majorHAnsi" w:hAnsiTheme="majorHAnsi" w:cstheme="majorHAnsi"/>
                <w:b/>
                <w:bCs/>
                <w:lang w:val="pt-PT"/>
              </w:rPr>
              <w:t>Remediation</w:t>
            </w:r>
            <w:proofErr w:type="spellEnd"/>
            <w:r w:rsidRPr="004B486D">
              <w:rPr>
                <w:rFonts w:asciiTheme="majorHAnsi" w:hAnsiTheme="majorHAnsi" w:cstheme="majorHAnsi"/>
                <w:b/>
                <w:bCs/>
                <w:lang w:val="pt-PT"/>
              </w:rPr>
              <w:t xml:space="preserve"> </w:t>
            </w:r>
          </w:p>
          <w:p w14:paraId="528AB712" w14:textId="24177800" w:rsidR="002F017B" w:rsidRPr="00744328" w:rsidRDefault="001857CD" w:rsidP="00744328">
            <w:pPr>
              <w:spacing w:after="0"/>
              <w:jc w:val="left"/>
              <w:rPr>
                <w:rFonts w:asciiTheme="majorHAnsi" w:hAnsiTheme="majorHAnsi" w:cstheme="majorHAnsi"/>
                <w:lang w:val="pt-PT"/>
              </w:rPr>
            </w:pPr>
            <w:r w:rsidRPr="00744328">
              <w:rPr>
                <w:rFonts w:asciiTheme="majorHAnsi" w:hAnsiTheme="majorHAnsi" w:cstheme="majorHAnsi"/>
                <w:bCs/>
                <w:i/>
                <w:lang w:val="pt-PT"/>
              </w:rPr>
              <w:t>(não mostrar o título aos participantes)</w:t>
            </w:r>
          </w:p>
        </w:tc>
      </w:tr>
      <w:tr w:rsidR="002F017B" w:rsidRPr="00FB327F" w14:paraId="0DCCCEF2" w14:textId="77777777" w:rsidTr="00AA28F6">
        <w:trPr>
          <w:trHeight w:val="26"/>
        </w:trPr>
        <w:tc>
          <w:tcPr>
            <w:tcW w:w="494" w:type="pct"/>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14B71DE" w14:textId="77777777" w:rsidR="002F017B" w:rsidRPr="00744328" w:rsidRDefault="002F017B"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RA17</w:t>
            </w:r>
          </w:p>
        </w:tc>
        <w:tc>
          <w:tcPr>
            <w:tcW w:w="3214" w:type="pct"/>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465C1216" w14:textId="54CA7FE7" w:rsidR="002F017B" w:rsidRPr="00744328" w:rsidRDefault="00195852" w:rsidP="00AA28F6">
            <w:pPr>
              <w:spacing w:after="0"/>
              <w:jc w:val="left"/>
              <w:rPr>
                <w:rFonts w:asciiTheme="majorHAnsi" w:hAnsiTheme="majorHAnsi" w:cstheme="majorHAnsi"/>
                <w:lang w:val="pt-PT"/>
              </w:rPr>
            </w:pPr>
            <w:r w:rsidRPr="00744328">
              <w:rPr>
                <w:rFonts w:asciiTheme="majorHAnsi" w:hAnsiTheme="majorHAnsi" w:cstheme="majorHAnsi"/>
                <w:lang w:val="pt-PT"/>
              </w:rPr>
              <w:t xml:space="preserve">A remediação da habitação, se necessária, oferece proteção eficaz contra os riscos </w:t>
            </w:r>
            <w:r w:rsidR="00AA28F6">
              <w:rPr>
                <w:rFonts w:asciiTheme="majorHAnsi" w:hAnsiTheme="majorHAnsi" w:cstheme="majorHAnsi"/>
                <w:lang w:val="pt-PT"/>
              </w:rPr>
              <w:t>associados a</w:t>
            </w:r>
            <w:r w:rsidRPr="00744328">
              <w:rPr>
                <w:rFonts w:asciiTheme="majorHAnsi" w:hAnsiTheme="majorHAnsi" w:cstheme="majorHAnsi"/>
                <w:lang w:val="pt-PT"/>
              </w:rPr>
              <w:t>o radão.</w:t>
            </w:r>
          </w:p>
        </w:tc>
        <w:tc>
          <w:tcPr>
            <w:tcW w:w="1292" w:type="pct"/>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DBEC15B" w14:textId="77777777" w:rsidR="00195852" w:rsidRPr="00744328" w:rsidRDefault="00195852" w:rsidP="00744328">
            <w:pPr>
              <w:spacing w:after="0"/>
              <w:jc w:val="left"/>
              <w:rPr>
                <w:rFonts w:asciiTheme="majorHAnsi" w:hAnsiTheme="majorHAnsi" w:cstheme="majorHAnsi"/>
                <w:lang w:val="nl-BE"/>
              </w:rPr>
            </w:pPr>
            <w:r w:rsidRPr="00744328">
              <w:rPr>
                <w:rFonts w:asciiTheme="majorHAnsi" w:hAnsiTheme="majorHAnsi" w:cstheme="majorHAnsi"/>
                <w:lang w:val="nl-BE"/>
              </w:rPr>
              <w:t>1. Discordo Fortemente</w:t>
            </w:r>
          </w:p>
          <w:p w14:paraId="5A0C98D9" w14:textId="77777777" w:rsidR="00195852" w:rsidRPr="00744328" w:rsidRDefault="00195852" w:rsidP="00744328">
            <w:pPr>
              <w:spacing w:after="0"/>
              <w:jc w:val="left"/>
              <w:rPr>
                <w:rFonts w:asciiTheme="majorHAnsi" w:hAnsiTheme="majorHAnsi" w:cstheme="majorHAnsi"/>
                <w:lang w:val="nl-BE"/>
              </w:rPr>
            </w:pPr>
            <w:r w:rsidRPr="00744328">
              <w:rPr>
                <w:rFonts w:asciiTheme="majorHAnsi" w:hAnsiTheme="majorHAnsi" w:cstheme="majorHAnsi"/>
                <w:lang w:val="nl-BE"/>
              </w:rPr>
              <w:t>2. Discordo</w:t>
            </w:r>
          </w:p>
          <w:p w14:paraId="3050A00A" w14:textId="77777777" w:rsidR="00195852" w:rsidRPr="00744328" w:rsidRDefault="00195852" w:rsidP="00744328">
            <w:pPr>
              <w:spacing w:after="0"/>
              <w:jc w:val="left"/>
              <w:rPr>
                <w:rFonts w:asciiTheme="majorHAnsi" w:hAnsiTheme="majorHAnsi" w:cstheme="majorHAnsi"/>
                <w:lang w:val="nl-BE"/>
              </w:rPr>
            </w:pPr>
            <w:r w:rsidRPr="00744328">
              <w:rPr>
                <w:rFonts w:asciiTheme="majorHAnsi" w:hAnsiTheme="majorHAnsi" w:cstheme="majorHAnsi"/>
                <w:lang w:val="nl-BE"/>
              </w:rPr>
              <w:t>3. Não concordo, nem discordo</w:t>
            </w:r>
          </w:p>
          <w:p w14:paraId="201865FE" w14:textId="77777777" w:rsidR="00195852" w:rsidRPr="00744328" w:rsidRDefault="00195852" w:rsidP="00744328">
            <w:pPr>
              <w:spacing w:after="0"/>
              <w:jc w:val="left"/>
              <w:rPr>
                <w:rFonts w:asciiTheme="majorHAnsi" w:hAnsiTheme="majorHAnsi" w:cstheme="majorHAnsi"/>
                <w:lang w:val="nl-BE"/>
              </w:rPr>
            </w:pPr>
            <w:r w:rsidRPr="00744328">
              <w:rPr>
                <w:rFonts w:asciiTheme="majorHAnsi" w:hAnsiTheme="majorHAnsi" w:cstheme="majorHAnsi"/>
                <w:lang w:val="nl-BE"/>
              </w:rPr>
              <w:t>4. Concordo</w:t>
            </w:r>
          </w:p>
          <w:p w14:paraId="630D8A40" w14:textId="77777777" w:rsidR="00195852" w:rsidRPr="00744328" w:rsidRDefault="00195852" w:rsidP="00744328">
            <w:pPr>
              <w:spacing w:after="0"/>
              <w:jc w:val="left"/>
              <w:rPr>
                <w:rFonts w:asciiTheme="majorHAnsi" w:hAnsiTheme="majorHAnsi" w:cstheme="majorHAnsi"/>
                <w:lang w:val="nl-BE"/>
              </w:rPr>
            </w:pPr>
            <w:r w:rsidRPr="00744328">
              <w:rPr>
                <w:rFonts w:asciiTheme="majorHAnsi" w:hAnsiTheme="majorHAnsi" w:cstheme="majorHAnsi"/>
                <w:lang w:val="nl-BE"/>
              </w:rPr>
              <w:t>5. Concordo Fortemente</w:t>
            </w:r>
          </w:p>
          <w:p w14:paraId="3A5FF1D2" w14:textId="197DB64F" w:rsidR="002F017B" w:rsidRPr="00744328" w:rsidRDefault="00195852" w:rsidP="00744328">
            <w:pPr>
              <w:spacing w:after="0"/>
              <w:jc w:val="left"/>
              <w:rPr>
                <w:rFonts w:asciiTheme="majorHAnsi" w:hAnsiTheme="majorHAnsi" w:cstheme="majorHAnsi"/>
                <w:lang w:val="pt-PT"/>
              </w:rPr>
            </w:pPr>
            <w:r w:rsidRPr="00744328">
              <w:rPr>
                <w:rFonts w:asciiTheme="majorHAnsi" w:hAnsiTheme="majorHAnsi" w:cstheme="majorHAnsi"/>
                <w:lang w:val="nl-BE"/>
              </w:rPr>
              <w:t>9. Não sabe / Não responde</w:t>
            </w:r>
            <w:r w:rsidRPr="00744328">
              <w:rPr>
                <w:rFonts w:asciiTheme="majorHAnsi" w:hAnsiTheme="majorHAnsi" w:cstheme="majorHAnsi"/>
                <w:lang w:val="pt-PT"/>
              </w:rPr>
              <w:t> </w:t>
            </w:r>
            <w:r w:rsidR="002F017B" w:rsidRPr="00744328">
              <w:rPr>
                <w:rFonts w:asciiTheme="majorHAnsi" w:hAnsiTheme="majorHAnsi" w:cstheme="majorHAnsi"/>
                <w:lang w:val="pt-PT"/>
              </w:rPr>
              <w:t> </w:t>
            </w:r>
          </w:p>
        </w:tc>
      </w:tr>
      <w:tr w:rsidR="002F017B" w:rsidRPr="00FB327F" w14:paraId="474707F0" w14:textId="77777777" w:rsidTr="003D653A">
        <w:tc>
          <w:tcPr>
            <w:tcW w:w="494"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52BE299" w14:textId="0CB59B55" w:rsidR="002F017B" w:rsidRPr="00744328" w:rsidRDefault="002F017B"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RA18.1</w:t>
            </w:r>
          </w:p>
        </w:tc>
        <w:tc>
          <w:tcPr>
            <w:tcW w:w="3214"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7FA0C266" w14:textId="62C40B3B" w:rsidR="002F017B" w:rsidRPr="00744328" w:rsidRDefault="00195852"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A remediação da habitação, se necessária, </w:t>
            </w:r>
            <w:r w:rsidR="000C4DD9" w:rsidRPr="00744328">
              <w:rPr>
                <w:rFonts w:asciiTheme="majorHAnsi" w:hAnsiTheme="majorHAnsi" w:cstheme="majorHAnsi"/>
                <w:lang w:val="pt-PT"/>
              </w:rPr>
              <w:t>não consegue proteger de concentrações elevadas de radão.</w:t>
            </w:r>
          </w:p>
        </w:tc>
        <w:tc>
          <w:tcPr>
            <w:tcW w:w="1292" w:type="pct"/>
            <w:vMerge/>
            <w:tcBorders>
              <w:top w:val="single" w:sz="24" w:space="0" w:color="FFFFFF"/>
              <w:left w:val="single" w:sz="8" w:space="0" w:color="FFFFFF"/>
              <w:bottom w:val="single" w:sz="8" w:space="0" w:color="FFFFFF"/>
              <w:right w:val="single" w:sz="8" w:space="0" w:color="FFFFFF"/>
            </w:tcBorders>
            <w:vAlign w:val="center"/>
            <w:hideMark/>
          </w:tcPr>
          <w:p w14:paraId="554EB372" w14:textId="77777777" w:rsidR="002F017B" w:rsidRPr="00744328" w:rsidRDefault="002F017B" w:rsidP="00744328">
            <w:pPr>
              <w:spacing w:after="0"/>
              <w:jc w:val="left"/>
              <w:rPr>
                <w:rFonts w:asciiTheme="majorHAnsi" w:hAnsiTheme="majorHAnsi" w:cstheme="majorHAnsi"/>
                <w:lang w:val="pt-PT"/>
              </w:rPr>
            </w:pPr>
          </w:p>
        </w:tc>
      </w:tr>
      <w:tr w:rsidR="002F017B" w:rsidRPr="00FB327F" w14:paraId="7B3E0BD8" w14:textId="77777777" w:rsidTr="00AA28F6">
        <w:trPr>
          <w:trHeight w:val="20"/>
        </w:trPr>
        <w:tc>
          <w:tcPr>
            <w:tcW w:w="494"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B084EC5" w14:textId="6B02DB53" w:rsidR="002F017B" w:rsidRPr="00744328" w:rsidRDefault="002F017B"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RA19</w:t>
            </w:r>
          </w:p>
        </w:tc>
        <w:tc>
          <w:tcPr>
            <w:tcW w:w="3214" w:type="pct"/>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58C2811B" w14:textId="5A3A7D00" w:rsidR="002F017B" w:rsidRPr="00744328" w:rsidRDefault="000C4DD9" w:rsidP="00744328">
            <w:pPr>
              <w:spacing w:after="0"/>
              <w:jc w:val="left"/>
              <w:rPr>
                <w:rFonts w:asciiTheme="majorHAnsi" w:hAnsiTheme="majorHAnsi" w:cstheme="majorHAnsi"/>
                <w:lang w:val="pt-PT"/>
              </w:rPr>
            </w:pPr>
            <w:r w:rsidRPr="00744328">
              <w:rPr>
                <w:rFonts w:asciiTheme="majorHAnsi" w:hAnsiTheme="majorHAnsi" w:cstheme="majorHAnsi"/>
                <w:lang w:val="pt-PT"/>
              </w:rPr>
              <w:t>Uma instalação</w:t>
            </w:r>
            <w:r w:rsidR="00AA28F6">
              <w:rPr>
                <w:rFonts w:asciiTheme="majorHAnsi" w:hAnsiTheme="majorHAnsi" w:cstheme="majorHAnsi"/>
                <w:lang w:val="pt-PT"/>
              </w:rPr>
              <w:t xml:space="preserve"> especial eliminaria os riscos associados a</w:t>
            </w:r>
            <w:r w:rsidRPr="00744328">
              <w:rPr>
                <w:rFonts w:asciiTheme="majorHAnsi" w:hAnsiTheme="majorHAnsi" w:cstheme="majorHAnsi"/>
                <w:lang w:val="pt-PT"/>
              </w:rPr>
              <w:t>o radão, se necessário.</w:t>
            </w:r>
          </w:p>
        </w:tc>
        <w:tc>
          <w:tcPr>
            <w:tcW w:w="1292" w:type="pct"/>
            <w:vMerge/>
            <w:tcBorders>
              <w:top w:val="single" w:sz="24" w:space="0" w:color="FFFFFF"/>
              <w:left w:val="single" w:sz="8" w:space="0" w:color="FFFFFF"/>
              <w:bottom w:val="single" w:sz="8" w:space="0" w:color="FFFFFF"/>
              <w:right w:val="single" w:sz="8" w:space="0" w:color="FFFFFF"/>
            </w:tcBorders>
            <w:vAlign w:val="center"/>
            <w:hideMark/>
          </w:tcPr>
          <w:p w14:paraId="38DFC2B9" w14:textId="77777777" w:rsidR="002F017B" w:rsidRPr="00744328" w:rsidRDefault="002F017B" w:rsidP="00744328">
            <w:pPr>
              <w:spacing w:after="0"/>
              <w:jc w:val="left"/>
              <w:rPr>
                <w:rFonts w:asciiTheme="majorHAnsi" w:hAnsiTheme="majorHAnsi" w:cstheme="majorHAnsi"/>
                <w:lang w:val="pt-PT"/>
              </w:rPr>
            </w:pPr>
          </w:p>
        </w:tc>
      </w:tr>
      <w:tr w:rsidR="002F017B" w:rsidRPr="00FB327F" w14:paraId="6F3C2785" w14:textId="77777777" w:rsidTr="00AA28F6">
        <w:trPr>
          <w:trHeight w:val="20"/>
        </w:trPr>
        <w:tc>
          <w:tcPr>
            <w:tcW w:w="494"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659591A" w14:textId="77777777" w:rsidR="002F017B" w:rsidRPr="00744328" w:rsidRDefault="002F017B"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RA19.1</w:t>
            </w:r>
          </w:p>
        </w:tc>
        <w:tc>
          <w:tcPr>
            <w:tcW w:w="3214"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7CBC0931" w14:textId="05C47ADC" w:rsidR="002F017B" w:rsidRPr="00744328" w:rsidRDefault="000C4DD9" w:rsidP="00744328">
            <w:pPr>
              <w:spacing w:after="0"/>
              <w:jc w:val="left"/>
              <w:rPr>
                <w:rFonts w:asciiTheme="majorHAnsi" w:hAnsiTheme="majorHAnsi" w:cstheme="majorHAnsi"/>
                <w:lang w:val="pt-PT"/>
              </w:rPr>
            </w:pPr>
            <w:r w:rsidRPr="00744328">
              <w:rPr>
                <w:rFonts w:asciiTheme="majorHAnsi" w:hAnsiTheme="majorHAnsi" w:cstheme="majorHAnsi"/>
                <w:lang w:val="pt-PT"/>
              </w:rPr>
              <w:t>Uma instalação especial NÃO consegue reduzir o radão para um nível seguro nas habitações que têm um problema de radão.</w:t>
            </w:r>
          </w:p>
        </w:tc>
        <w:tc>
          <w:tcPr>
            <w:tcW w:w="1292" w:type="pct"/>
            <w:vMerge/>
            <w:tcBorders>
              <w:top w:val="single" w:sz="24" w:space="0" w:color="FFFFFF"/>
              <w:left w:val="single" w:sz="8" w:space="0" w:color="FFFFFF"/>
              <w:bottom w:val="single" w:sz="8" w:space="0" w:color="FFFFFF"/>
              <w:right w:val="single" w:sz="8" w:space="0" w:color="FFFFFF"/>
            </w:tcBorders>
            <w:vAlign w:val="center"/>
            <w:hideMark/>
          </w:tcPr>
          <w:p w14:paraId="54B99955" w14:textId="77777777" w:rsidR="002F017B" w:rsidRPr="00744328" w:rsidRDefault="002F017B" w:rsidP="00744328">
            <w:pPr>
              <w:spacing w:after="0"/>
              <w:jc w:val="left"/>
              <w:rPr>
                <w:rFonts w:asciiTheme="majorHAnsi" w:hAnsiTheme="majorHAnsi" w:cstheme="majorHAnsi"/>
                <w:lang w:val="pt-PT"/>
              </w:rPr>
            </w:pPr>
          </w:p>
        </w:tc>
      </w:tr>
    </w:tbl>
    <w:p w14:paraId="71C50AC1" w14:textId="77777777" w:rsidR="002F017B" w:rsidRDefault="002F017B" w:rsidP="00744328">
      <w:pPr>
        <w:spacing w:after="0"/>
        <w:jc w:val="left"/>
        <w:rPr>
          <w:rFonts w:asciiTheme="majorHAnsi" w:hAnsiTheme="majorHAnsi" w:cstheme="majorHAnsi"/>
          <w:lang w:val="pt-PT"/>
        </w:rPr>
      </w:pPr>
    </w:p>
    <w:p w14:paraId="0134A5ED" w14:textId="77777777" w:rsidR="00FF4759" w:rsidRPr="00FF4759" w:rsidRDefault="00FF4759" w:rsidP="00FF4759">
      <w:pPr>
        <w:rPr>
          <w:color w:val="4472C4" w:themeColor="accent5"/>
          <w:lang w:val="en-US"/>
        </w:rPr>
      </w:pPr>
      <w:r w:rsidRPr="00FF4759">
        <w:rPr>
          <w:b/>
          <w:bCs/>
          <w:i/>
          <w:iCs/>
          <w:color w:val="4472C4" w:themeColor="accent5"/>
          <w:lang w:val="en-US"/>
        </w:rPr>
        <w:t>INTRO: To what extent do you agree or disagree with the following statements?</w:t>
      </w:r>
    </w:p>
    <w:tbl>
      <w:tblPr>
        <w:tblW w:w="8779" w:type="dxa"/>
        <w:tblCellMar>
          <w:left w:w="0" w:type="dxa"/>
          <w:right w:w="0" w:type="dxa"/>
        </w:tblCellMar>
        <w:tblLook w:val="04A0" w:firstRow="1" w:lastRow="0" w:firstColumn="1" w:lastColumn="0" w:noHBand="0" w:noVBand="1"/>
      </w:tblPr>
      <w:tblGrid>
        <w:gridCol w:w="1145"/>
        <w:gridCol w:w="5366"/>
        <w:gridCol w:w="2268"/>
      </w:tblGrid>
      <w:tr w:rsidR="00FF4759" w:rsidRPr="00FF4759" w14:paraId="0CACFB76" w14:textId="77777777" w:rsidTr="00FB327F">
        <w:trPr>
          <w:trHeight w:val="544"/>
        </w:trPr>
        <w:tc>
          <w:tcPr>
            <w:tcW w:w="8779"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5BCE1949" w14:textId="77777777" w:rsidR="00FF4759" w:rsidRPr="00FF4759" w:rsidRDefault="00FF4759" w:rsidP="00FB327F">
            <w:pPr>
              <w:rPr>
                <w:color w:val="4472C4" w:themeColor="accent5"/>
                <w:lang w:val="en-US"/>
              </w:rPr>
            </w:pPr>
            <w:r w:rsidRPr="00FF4759">
              <w:rPr>
                <w:b/>
                <w:bCs/>
                <w:color w:val="4472C4" w:themeColor="accent5"/>
                <w:lang w:val="en-US"/>
              </w:rPr>
              <w:t xml:space="preserve">Response Efficacy Testing </w:t>
            </w:r>
            <w:r w:rsidRPr="00FF4759">
              <w:rPr>
                <w:bCs/>
                <w:i/>
                <w:color w:val="4472C4" w:themeColor="accent5"/>
              </w:rPr>
              <w:t>(don’t show this title to respondents)</w:t>
            </w:r>
          </w:p>
        </w:tc>
      </w:tr>
      <w:tr w:rsidR="00FF4759" w:rsidRPr="00FF4759" w14:paraId="72058059" w14:textId="77777777" w:rsidTr="00FB327F">
        <w:trPr>
          <w:trHeight w:val="812"/>
        </w:trPr>
        <w:tc>
          <w:tcPr>
            <w:tcW w:w="1145"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337990F" w14:textId="77777777" w:rsidR="00FF4759" w:rsidRPr="00FF4759" w:rsidRDefault="00FF4759" w:rsidP="00FB327F">
            <w:pPr>
              <w:rPr>
                <w:color w:val="4472C4" w:themeColor="accent5"/>
                <w:lang w:val="en-US"/>
              </w:rPr>
            </w:pPr>
            <w:r w:rsidRPr="00FF4759">
              <w:rPr>
                <w:b/>
                <w:bCs/>
                <w:color w:val="4472C4" w:themeColor="accent5"/>
                <w:lang w:val="en-US"/>
              </w:rPr>
              <w:t>RA21</w:t>
            </w:r>
          </w:p>
        </w:tc>
        <w:tc>
          <w:tcPr>
            <w:tcW w:w="5366"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66F7C151" w14:textId="77777777" w:rsidR="00FF4759" w:rsidRPr="00FF4759" w:rsidRDefault="00FF4759" w:rsidP="00FB327F">
            <w:pPr>
              <w:rPr>
                <w:color w:val="4472C4" w:themeColor="accent5"/>
                <w:lang w:val="en-US"/>
              </w:rPr>
            </w:pPr>
            <w:r w:rsidRPr="00FF4759">
              <w:rPr>
                <w:color w:val="4472C4" w:themeColor="accent5"/>
                <w:lang w:val="en-US"/>
              </w:rPr>
              <w:t>I am confident that I would be able to test the indoor radon concentrations in my home if I wanted to.</w:t>
            </w:r>
          </w:p>
        </w:tc>
        <w:tc>
          <w:tcPr>
            <w:tcW w:w="2268"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49C03DB5" w14:textId="77777777" w:rsidR="00FF4759" w:rsidRPr="00FF4759" w:rsidRDefault="00FF4759" w:rsidP="00FB327F">
            <w:pPr>
              <w:rPr>
                <w:color w:val="4472C4" w:themeColor="accent5"/>
                <w:lang w:val="en-US"/>
              </w:rPr>
            </w:pPr>
            <w:r w:rsidRPr="00FF4759">
              <w:rPr>
                <w:color w:val="4472C4" w:themeColor="accent5"/>
                <w:lang w:val="en-US"/>
              </w:rPr>
              <w:t> </w:t>
            </w:r>
          </w:p>
          <w:p w14:paraId="6F0C1734" w14:textId="77777777" w:rsidR="00FF4759" w:rsidRPr="00FF4759" w:rsidRDefault="00FF4759" w:rsidP="00FB327F">
            <w:pPr>
              <w:jc w:val="left"/>
              <w:rPr>
                <w:color w:val="4472C4" w:themeColor="accent5"/>
                <w:lang w:val="en-US"/>
              </w:rPr>
            </w:pPr>
            <w:r w:rsidRPr="00FF4759">
              <w:rPr>
                <w:color w:val="4472C4" w:themeColor="accent5"/>
                <w:lang w:val="en-US"/>
              </w:rPr>
              <w:t>1. Strongly Disagree</w:t>
            </w:r>
          </w:p>
          <w:p w14:paraId="3DE3068C" w14:textId="77777777" w:rsidR="00FF4759" w:rsidRPr="00FF4759" w:rsidRDefault="00FF4759" w:rsidP="00FB327F">
            <w:pPr>
              <w:jc w:val="left"/>
              <w:rPr>
                <w:color w:val="4472C4" w:themeColor="accent5"/>
                <w:lang w:val="en-US"/>
              </w:rPr>
            </w:pPr>
            <w:r w:rsidRPr="00FF4759">
              <w:rPr>
                <w:color w:val="4472C4" w:themeColor="accent5"/>
                <w:lang w:val="en-US"/>
              </w:rPr>
              <w:t>2. Disagree</w:t>
            </w:r>
          </w:p>
          <w:p w14:paraId="497F0EFD" w14:textId="77777777" w:rsidR="00FF4759" w:rsidRPr="00FF4759" w:rsidRDefault="00FF4759" w:rsidP="00FB327F">
            <w:pPr>
              <w:jc w:val="left"/>
              <w:rPr>
                <w:color w:val="4472C4" w:themeColor="accent5"/>
                <w:lang w:val="en-US"/>
              </w:rPr>
            </w:pPr>
            <w:r w:rsidRPr="00FF4759">
              <w:rPr>
                <w:color w:val="4472C4" w:themeColor="accent5"/>
                <w:lang w:val="en-US"/>
              </w:rPr>
              <w:t>3. Neither agree, nor disagree</w:t>
            </w:r>
          </w:p>
          <w:p w14:paraId="2A6EC97E" w14:textId="77777777" w:rsidR="00FF4759" w:rsidRPr="00FF4759" w:rsidRDefault="00FF4759" w:rsidP="00FB327F">
            <w:pPr>
              <w:jc w:val="left"/>
              <w:rPr>
                <w:color w:val="4472C4" w:themeColor="accent5"/>
                <w:lang w:val="en-US"/>
              </w:rPr>
            </w:pPr>
            <w:r w:rsidRPr="00FF4759">
              <w:rPr>
                <w:color w:val="4472C4" w:themeColor="accent5"/>
                <w:lang w:val="en-US"/>
              </w:rPr>
              <w:t>4. Agree</w:t>
            </w:r>
          </w:p>
          <w:p w14:paraId="7734A87C" w14:textId="77777777" w:rsidR="00FF4759" w:rsidRPr="00FF4759" w:rsidRDefault="00FF4759" w:rsidP="00FB327F">
            <w:pPr>
              <w:jc w:val="left"/>
              <w:rPr>
                <w:color w:val="4472C4" w:themeColor="accent5"/>
                <w:lang w:val="en-US"/>
              </w:rPr>
            </w:pPr>
            <w:r w:rsidRPr="00FF4759">
              <w:rPr>
                <w:color w:val="4472C4" w:themeColor="accent5"/>
                <w:lang w:val="en-US"/>
              </w:rPr>
              <w:t>5. Strongly Agree</w:t>
            </w:r>
          </w:p>
          <w:p w14:paraId="3A30825A" w14:textId="77777777" w:rsidR="00FF4759" w:rsidRPr="00FF4759" w:rsidRDefault="00FF4759" w:rsidP="00FB327F">
            <w:pPr>
              <w:jc w:val="left"/>
              <w:rPr>
                <w:color w:val="4472C4" w:themeColor="accent5"/>
                <w:lang w:val="en-US"/>
              </w:rPr>
            </w:pPr>
            <w:r w:rsidRPr="00FF4759">
              <w:rPr>
                <w:color w:val="4472C4" w:themeColor="accent5"/>
                <w:lang w:val="en-US"/>
              </w:rPr>
              <w:t>9. I don't know/NA</w:t>
            </w:r>
            <w:r w:rsidRPr="00FF4759">
              <w:rPr>
                <w:color w:val="4472C4" w:themeColor="accent5"/>
              </w:rPr>
              <w:t> </w:t>
            </w:r>
          </w:p>
        </w:tc>
      </w:tr>
      <w:tr w:rsidR="00FF4759" w:rsidRPr="00FF4759" w14:paraId="2DC12A39" w14:textId="77777777" w:rsidTr="00FB327F">
        <w:trPr>
          <w:trHeight w:val="628"/>
        </w:trPr>
        <w:tc>
          <w:tcPr>
            <w:tcW w:w="6511"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819C560" w14:textId="77777777" w:rsidR="00FF4759" w:rsidRPr="00FF4759" w:rsidRDefault="00FF4759" w:rsidP="00FB327F">
            <w:pPr>
              <w:rPr>
                <w:color w:val="4472C4" w:themeColor="accent5"/>
                <w:lang w:val="en-US"/>
              </w:rPr>
            </w:pPr>
            <w:r w:rsidRPr="00FF4759">
              <w:rPr>
                <w:b/>
                <w:bCs/>
                <w:color w:val="4472C4" w:themeColor="accent5"/>
                <w:lang w:val="en-US"/>
              </w:rPr>
              <w:t xml:space="preserve">Self-efficacy Remediation </w:t>
            </w:r>
            <w:r w:rsidRPr="00FF4759">
              <w:rPr>
                <w:bCs/>
                <w:i/>
                <w:color w:val="4472C4" w:themeColor="accent5"/>
              </w:rPr>
              <w:t>(don’t show this title to respondents)</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6FB5D534" w14:textId="77777777" w:rsidR="00FF4759" w:rsidRPr="00FF4759" w:rsidRDefault="00FF4759" w:rsidP="00FB327F">
            <w:pPr>
              <w:rPr>
                <w:color w:val="4472C4" w:themeColor="accent5"/>
                <w:lang w:val="en-US"/>
              </w:rPr>
            </w:pPr>
          </w:p>
        </w:tc>
      </w:tr>
      <w:tr w:rsidR="00FF4759" w:rsidRPr="00FF4759" w14:paraId="63AA8E8C" w14:textId="77777777" w:rsidTr="00FB327F">
        <w:trPr>
          <w:trHeight w:val="871"/>
        </w:trPr>
        <w:tc>
          <w:tcPr>
            <w:tcW w:w="114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67D89C6" w14:textId="77777777" w:rsidR="00FF4759" w:rsidRPr="00FF4759" w:rsidRDefault="00FF4759" w:rsidP="00FB327F">
            <w:pPr>
              <w:rPr>
                <w:color w:val="4472C4" w:themeColor="accent5"/>
                <w:lang w:val="en-US"/>
              </w:rPr>
            </w:pPr>
            <w:r w:rsidRPr="00FF4759">
              <w:rPr>
                <w:b/>
                <w:bCs/>
                <w:color w:val="4472C4" w:themeColor="accent5"/>
                <w:lang w:val="en-US"/>
              </w:rPr>
              <w:t>RA21.b</w:t>
            </w:r>
          </w:p>
        </w:tc>
        <w:tc>
          <w:tcPr>
            <w:tcW w:w="5366"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791B4C30" w14:textId="77777777" w:rsidR="00FF4759" w:rsidRPr="00FF4759" w:rsidRDefault="00FF4759" w:rsidP="00FB327F">
            <w:pPr>
              <w:rPr>
                <w:color w:val="4472C4" w:themeColor="accent5"/>
                <w:lang w:val="en-US"/>
              </w:rPr>
            </w:pPr>
            <w:r w:rsidRPr="00FF4759">
              <w:rPr>
                <w:color w:val="4472C4" w:themeColor="accent5"/>
                <w:lang w:val="en-US"/>
              </w:rPr>
              <w:t>I am NOT confident that I will be able to effectively remediate my home if I wanted to.</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2746D6C8" w14:textId="77777777" w:rsidR="00FF4759" w:rsidRPr="00FF4759" w:rsidRDefault="00FF4759" w:rsidP="00FB327F">
            <w:pPr>
              <w:rPr>
                <w:color w:val="4472C4" w:themeColor="accent5"/>
                <w:lang w:val="en-US"/>
              </w:rPr>
            </w:pPr>
          </w:p>
        </w:tc>
      </w:tr>
      <w:tr w:rsidR="00FF4759" w:rsidRPr="00FF4759" w14:paraId="29C17FCA" w14:textId="77777777" w:rsidTr="00FB327F">
        <w:trPr>
          <w:trHeight w:val="1356"/>
        </w:trPr>
        <w:tc>
          <w:tcPr>
            <w:tcW w:w="114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12B6D2C" w14:textId="77777777" w:rsidR="00FF4759" w:rsidRPr="00FF4759" w:rsidRDefault="00FF4759" w:rsidP="00FB327F">
            <w:pPr>
              <w:rPr>
                <w:color w:val="4472C4" w:themeColor="accent5"/>
                <w:lang w:val="en-US"/>
              </w:rPr>
            </w:pPr>
            <w:r w:rsidRPr="00FF4759">
              <w:rPr>
                <w:b/>
                <w:bCs/>
                <w:color w:val="4472C4" w:themeColor="accent5"/>
                <w:lang w:val="en-US"/>
              </w:rPr>
              <w:t>RA22</w:t>
            </w:r>
          </w:p>
        </w:tc>
        <w:tc>
          <w:tcPr>
            <w:tcW w:w="5366"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1A08026F" w14:textId="77777777" w:rsidR="00FF4759" w:rsidRPr="00FF4759" w:rsidRDefault="00FF4759" w:rsidP="00FB327F">
            <w:pPr>
              <w:rPr>
                <w:color w:val="4472C4" w:themeColor="accent5"/>
                <w:lang w:val="en-US"/>
              </w:rPr>
            </w:pPr>
            <w:r w:rsidRPr="00FF4759">
              <w:rPr>
                <w:color w:val="4472C4" w:themeColor="accent5"/>
                <w:lang w:val="en-US"/>
              </w:rPr>
              <w:t xml:space="preserve">I am confident I would be able to hire a contractor to decrease the indoor radon concentration if I wanted to. </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405220CF" w14:textId="77777777" w:rsidR="00FF4759" w:rsidRPr="00FF4759" w:rsidRDefault="00FF4759" w:rsidP="00FB327F">
            <w:pPr>
              <w:rPr>
                <w:color w:val="4472C4" w:themeColor="accent5"/>
                <w:lang w:val="en-US"/>
              </w:rPr>
            </w:pPr>
          </w:p>
        </w:tc>
      </w:tr>
      <w:tr w:rsidR="00FF4759" w:rsidRPr="00FF4759" w14:paraId="206DA8E6" w14:textId="77777777" w:rsidTr="00FB327F">
        <w:trPr>
          <w:trHeight w:val="912"/>
        </w:trPr>
        <w:tc>
          <w:tcPr>
            <w:tcW w:w="6511"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F503302" w14:textId="77777777" w:rsidR="00FF4759" w:rsidRPr="00FF4759" w:rsidRDefault="00FF4759" w:rsidP="00FB327F">
            <w:pPr>
              <w:jc w:val="left"/>
              <w:rPr>
                <w:color w:val="4472C4" w:themeColor="accent5"/>
                <w:lang w:val="en-US"/>
              </w:rPr>
            </w:pPr>
            <w:r w:rsidRPr="00FF4759">
              <w:rPr>
                <w:b/>
                <w:bCs/>
                <w:color w:val="4472C4" w:themeColor="accent5"/>
                <w:lang w:val="en-US"/>
              </w:rPr>
              <w:t xml:space="preserve">Self-efficacy Obtaining Information </w:t>
            </w:r>
            <w:r w:rsidRPr="00FF4759">
              <w:rPr>
                <w:bCs/>
                <w:i/>
                <w:color w:val="4472C4" w:themeColor="accent5"/>
              </w:rPr>
              <w:t>(don’t show this title to respondents)</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42C1D0A2" w14:textId="77777777" w:rsidR="00FF4759" w:rsidRPr="00FF4759" w:rsidRDefault="00FF4759" w:rsidP="00FB327F">
            <w:pPr>
              <w:rPr>
                <w:color w:val="4472C4" w:themeColor="accent5"/>
                <w:lang w:val="en-US"/>
              </w:rPr>
            </w:pPr>
          </w:p>
        </w:tc>
      </w:tr>
      <w:tr w:rsidR="00FF4759" w:rsidRPr="00FF4759" w14:paraId="114147D4" w14:textId="77777777" w:rsidTr="00FB327F">
        <w:trPr>
          <w:trHeight w:val="1356"/>
        </w:trPr>
        <w:tc>
          <w:tcPr>
            <w:tcW w:w="114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9F5556D" w14:textId="77777777" w:rsidR="00FF4759" w:rsidRPr="00FF4759" w:rsidRDefault="00FF4759" w:rsidP="00FB327F">
            <w:pPr>
              <w:rPr>
                <w:color w:val="4472C4" w:themeColor="accent5"/>
                <w:lang w:val="en-US"/>
              </w:rPr>
            </w:pPr>
            <w:r w:rsidRPr="00FF4759">
              <w:rPr>
                <w:b/>
                <w:bCs/>
                <w:color w:val="4472C4" w:themeColor="accent5"/>
                <w:lang w:val="en-US"/>
              </w:rPr>
              <w:t>RA33</w:t>
            </w:r>
          </w:p>
        </w:tc>
        <w:tc>
          <w:tcPr>
            <w:tcW w:w="5366"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43DAF038" w14:textId="77777777" w:rsidR="00FF4759" w:rsidRPr="00FF4759" w:rsidRDefault="00FF4759" w:rsidP="00FB327F">
            <w:pPr>
              <w:rPr>
                <w:color w:val="4472C4" w:themeColor="accent5"/>
                <w:lang w:val="en-US"/>
              </w:rPr>
            </w:pPr>
            <w:r w:rsidRPr="00FF4759">
              <w:rPr>
                <w:color w:val="4472C4" w:themeColor="accent5"/>
                <w:lang w:val="en-US"/>
              </w:rPr>
              <w:t>I am confident that in the case of high levels of radon in my home, I will find the information needed to protect myself.</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413E61F8" w14:textId="77777777" w:rsidR="00FF4759" w:rsidRPr="00FF4759" w:rsidRDefault="00FF4759" w:rsidP="00FB327F">
            <w:pPr>
              <w:rPr>
                <w:color w:val="4472C4" w:themeColor="accent5"/>
                <w:lang w:val="en-US"/>
              </w:rPr>
            </w:pPr>
          </w:p>
        </w:tc>
      </w:tr>
    </w:tbl>
    <w:p w14:paraId="79D5268B" w14:textId="77777777" w:rsidR="00FF4759" w:rsidRPr="00FF4759" w:rsidRDefault="00FF4759" w:rsidP="00744328">
      <w:pPr>
        <w:spacing w:after="0"/>
        <w:jc w:val="left"/>
        <w:rPr>
          <w:rFonts w:asciiTheme="majorHAnsi" w:hAnsiTheme="majorHAnsi" w:cstheme="majorHAnsi"/>
          <w:color w:val="4472C4" w:themeColor="accent5"/>
        </w:rPr>
      </w:pPr>
    </w:p>
    <w:p w14:paraId="2F3A8E9E" w14:textId="30760CF5" w:rsidR="002F017B" w:rsidRPr="00744328" w:rsidRDefault="00AB0FA6" w:rsidP="00744328">
      <w:pPr>
        <w:spacing w:after="0"/>
        <w:jc w:val="left"/>
        <w:rPr>
          <w:rFonts w:asciiTheme="majorHAnsi" w:hAnsiTheme="majorHAnsi" w:cstheme="majorHAnsi"/>
          <w:lang w:val="pt-PT"/>
        </w:rPr>
      </w:pPr>
      <w:r w:rsidRPr="00AB0FA6">
        <w:rPr>
          <w:rFonts w:asciiTheme="majorHAnsi" w:hAnsiTheme="majorHAnsi" w:cstheme="majorHAnsi"/>
          <w:bCs/>
          <w:iCs/>
          <w:lang w:val="pt-PT"/>
        </w:rPr>
        <w:t>INTRO:</w:t>
      </w:r>
      <w:r w:rsidRPr="00744328">
        <w:rPr>
          <w:rFonts w:asciiTheme="majorHAnsi" w:hAnsiTheme="majorHAnsi" w:cstheme="majorHAnsi"/>
          <w:b/>
          <w:bCs/>
          <w:i/>
          <w:iCs/>
          <w:lang w:val="pt-PT"/>
        </w:rPr>
        <w:t xml:space="preserve"> </w:t>
      </w:r>
      <w:r w:rsidR="000C4DD9" w:rsidRPr="00744328">
        <w:rPr>
          <w:rFonts w:asciiTheme="majorHAnsi" w:hAnsiTheme="majorHAnsi" w:cstheme="majorHAnsi"/>
          <w:b/>
          <w:bCs/>
          <w:i/>
          <w:iCs/>
          <w:lang w:val="pt-PT"/>
        </w:rPr>
        <w:t>Até que ponto concorda ou discorda com as seguintes afirmações?</w:t>
      </w:r>
    </w:p>
    <w:tbl>
      <w:tblPr>
        <w:tblW w:w="5000" w:type="pct"/>
        <w:tblCellMar>
          <w:left w:w="0" w:type="dxa"/>
          <w:right w:w="0" w:type="dxa"/>
        </w:tblCellMar>
        <w:tblLook w:val="04A0" w:firstRow="1" w:lastRow="0" w:firstColumn="1" w:lastColumn="0" w:noHBand="0" w:noVBand="1"/>
      </w:tblPr>
      <w:tblGrid>
        <w:gridCol w:w="1268"/>
        <w:gridCol w:w="5945"/>
        <w:gridCol w:w="2513"/>
      </w:tblGrid>
      <w:tr w:rsidR="002F017B" w:rsidRPr="00FB327F" w14:paraId="226B9EE8" w14:textId="77777777" w:rsidTr="003D653A">
        <w:trPr>
          <w:trHeight w:val="544"/>
        </w:trPr>
        <w:tc>
          <w:tcPr>
            <w:tcW w:w="5000" w:type="pct"/>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366C217D" w14:textId="77777777" w:rsidR="004B486D" w:rsidRDefault="004B486D" w:rsidP="00744328">
            <w:pPr>
              <w:spacing w:after="0"/>
              <w:jc w:val="left"/>
              <w:rPr>
                <w:rFonts w:asciiTheme="majorHAnsi" w:hAnsiTheme="majorHAnsi" w:cstheme="majorHAnsi"/>
                <w:b/>
                <w:bCs/>
                <w:lang w:val="pt-PT"/>
              </w:rPr>
            </w:pPr>
            <w:r w:rsidRPr="004B486D">
              <w:rPr>
                <w:rFonts w:asciiTheme="majorHAnsi" w:hAnsiTheme="majorHAnsi" w:cstheme="majorHAnsi"/>
                <w:b/>
                <w:bCs/>
                <w:lang w:val="pt-PT"/>
              </w:rPr>
              <w:t xml:space="preserve">Response </w:t>
            </w:r>
            <w:proofErr w:type="spellStart"/>
            <w:r w:rsidRPr="004B486D">
              <w:rPr>
                <w:rFonts w:asciiTheme="majorHAnsi" w:hAnsiTheme="majorHAnsi" w:cstheme="majorHAnsi"/>
                <w:b/>
                <w:bCs/>
                <w:lang w:val="pt-PT"/>
              </w:rPr>
              <w:t>Efficacy</w:t>
            </w:r>
            <w:proofErr w:type="spellEnd"/>
            <w:r w:rsidRPr="004B486D">
              <w:rPr>
                <w:rFonts w:asciiTheme="majorHAnsi" w:hAnsiTheme="majorHAnsi" w:cstheme="majorHAnsi"/>
                <w:b/>
                <w:bCs/>
                <w:lang w:val="pt-PT"/>
              </w:rPr>
              <w:t xml:space="preserve"> </w:t>
            </w:r>
            <w:proofErr w:type="spellStart"/>
            <w:r w:rsidRPr="004B486D">
              <w:rPr>
                <w:rFonts w:asciiTheme="majorHAnsi" w:hAnsiTheme="majorHAnsi" w:cstheme="majorHAnsi"/>
                <w:b/>
                <w:bCs/>
                <w:lang w:val="pt-PT"/>
              </w:rPr>
              <w:t>Testing</w:t>
            </w:r>
            <w:proofErr w:type="spellEnd"/>
            <w:r w:rsidRPr="004B486D">
              <w:rPr>
                <w:rFonts w:asciiTheme="majorHAnsi" w:hAnsiTheme="majorHAnsi" w:cstheme="majorHAnsi"/>
                <w:b/>
                <w:bCs/>
                <w:lang w:val="pt-PT"/>
              </w:rPr>
              <w:t xml:space="preserve"> </w:t>
            </w:r>
          </w:p>
          <w:p w14:paraId="747E0AA7" w14:textId="6D4D9086" w:rsidR="002F017B" w:rsidRPr="00744328" w:rsidRDefault="001857CD" w:rsidP="00744328">
            <w:pPr>
              <w:spacing w:after="0"/>
              <w:jc w:val="left"/>
              <w:rPr>
                <w:rFonts w:asciiTheme="majorHAnsi" w:hAnsiTheme="majorHAnsi" w:cstheme="majorHAnsi"/>
                <w:lang w:val="pt-PT"/>
              </w:rPr>
            </w:pPr>
            <w:r w:rsidRPr="00744328">
              <w:rPr>
                <w:rFonts w:asciiTheme="majorHAnsi" w:hAnsiTheme="majorHAnsi" w:cstheme="majorHAnsi"/>
                <w:bCs/>
                <w:i/>
                <w:lang w:val="pt-PT"/>
              </w:rPr>
              <w:t>(não mostrar o título aos participantes)</w:t>
            </w:r>
          </w:p>
        </w:tc>
      </w:tr>
      <w:tr w:rsidR="002F017B" w:rsidRPr="00FB327F" w14:paraId="4389966F" w14:textId="77777777" w:rsidTr="00AA28F6">
        <w:trPr>
          <w:trHeight w:val="20"/>
        </w:trPr>
        <w:tc>
          <w:tcPr>
            <w:tcW w:w="652" w:type="pct"/>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5BBF609" w14:textId="77777777" w:rsidR="002F017B" w:rsidRPr="00744328" w:rsidRDefault="002F017B"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RA21</w:t>
            </w:r>
          </w:p>
        </w:tc>
        <w:tc>
          <w:tcPr>
            <w:tcW w:w="3056" w:type="pct"/>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66DA833F" w14:textId="41F3BD7D" w:rsidR="002F017B" w:rsidRPr="00744328" w:rsidRDefault="000C4DD9" w:rsidP="00744328">
            <w:pPr>
              <w:spacing w:after="0"/>
              <w:jc w:val="left"/>
              <w:rPr>
                <w:rFonts w:asciiTheme="majorHAnsi" w:hAnsiTheme="majorHAnsi" w:cstheme="majorHAnsi"/>
                <w:lang w:val="pt-PT"/>
              </w:rPr>
            </w:pPr>
            <w:r w:rsidRPr="00744328">
              <w:rPr>
                <w:rFonts w:asciiTheme="majorHAnsi" w:hAnsiTheme="majorHAnsi" w:cstheme="majorHAnsi"/>
                <w:lang w:val="pt-PT"/>
              </w:rPr>
              <w:t>Estou confiante de que seria capaz de testar a concentração de radão no interior da minha habitação, se o desejasse.</w:t>
            </w:r>
          </w:p>
        </w:tc>
        <w:tc>
          <w:tcPr>
            <w:tcW w:w="1292" w:type="pct"/>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2013F541" w14:textId="01DAE18C" w:rsidR="000C4DD9" w:rsidRPr="00744328" w:rsidRDefault="000C4DD9" w:rsidP="00744328">
            <w:pPr>
              <w:spacing w:after="0"/>
              <w:jc w:val="left"/>
              <w:rPr>
                <w:rFonts w:asciiTheme="majorHAnsi" w:hAnsiTheme="majorHAnsi" w:cstheme="majorHAnsi"/>
                <w:lang w:val="nl-BE"/>
              </w:rPr>
            </w:pPr>
            <w:r w:rsidRPr="00744328">
              <w:rPr>
                <w:rFonts w:asciiTheme="majorHAnsi" w:hAnsiTheme="majorHAnsi" w:cstheme="majorHAnsi"/>
                <w:lang w:val="nl-BE"/>
              </w:rPr>
              <w:t>1. Discordo Fortemente</w:t>
            </w:r>
          </w:p>
          <w:p w14:paraId="38B47AA2" w14:textId="77777777" w:rsidR="000C4DD9" w:rsidRPr="00744328" w:rsidRDefault="000C4DD9" w:rsidP="00744328">
            <w:pPr>
              <w:spacing w:after="0"/>
              <w:jc w:val="left"/>
              <w:rPr>
                <w:rFonts w:asciiTheme="majorHAnsi" w:hAnsiTheme="majorHAnsi" w:cstheme="majorHAnsi"/>
                <w:lang w:val="nl-BE"/>
              </w:rPr>
            </w:pPr>
            <w:r w:rsidRPr="00744328">
              <w:rPr>
                <w:rFonts w:asciiTheme="majorHAnsi" w:hAnsiTheme="majorHAnsi" w:cstheme="majorHAnsi"/>
                <w:lang w:val="nl-BE"/>
              </w:rPr>
              <w:t>2. Discordo</w:t>
            </w:r>
          </w:p>
          <w:p w14:paraId="7ED15F48" w14:textId="77777777" w:rsidR="000C4DD9" w:rsidRPr="00744328" w:rsidRDefault="000C4DD9" w:rsidP="00744328">
            <w:pPr>
              <w:spacing w:after="0"/>
              <w:jc w:val="left"/>
              <w:rPr>
                <w:rFonts w:asciiTheme="majorHAnsi" w:hAnsiTheme="majorHAnsi" w:cstheme="majorHAnsi"/>
                <w:lang w:val="nl-BE"/>
              </w:rPr>
            </w:pPr>
            <w:r w:rsidRPr="00744328">
              <w:rPr>
                <w:rFonts w:asciiTheme="majorHAnsi" w:hAnsiTheme="majorHAnsi" w:cstheme="majorHAnsi"/>
                <w:lang w:val="nl-BE"/>
              </w:rPr>
              <w:t>3. Não concordo, nem discordo</w:t>
            </w:r>
          </w:p>
          <w:p w14:paraId="41414378" w14:textId="77777777" w:rsidR="000C4DD9" w:rsidRPr="00744328" w:rsidRDefault="000C4DD9" w:rsidP="00744328">
            <w:pPr>
              <w:spacing w:after="0"/>
              <w:jc w:val="left"/>
              <w:rPr>
                <w:rFonts w:asciiTheme="majorHAnsi" w:hAnsiTheme="majorHAnsi" w:cstheme="majorHAnsi"/>
                <w:lang w:val="nl-BE"/>
              </w:rPr>
            </w:pPr>
            <w:r w:rsidRPr="00744328">
              <w:rPr>
                <w:rFonts w:asciiTheme="majorHAnsi" w:hAnsiTheme="majorHAnsi" w:cstheme="majorHAnsi"/>
                <w:lang w:val="nl-BE"/>
              </w:rPr>
              <w:lastRenderedPageBreak/>
              <w:t>4. Concordo</w:t>
            </w:r>
          </w:p>
          <w:p w14:paraId="7FC6253C" w14:textId="77777777" w:rsidR="000C4DD9" w:rsidRPr="00744328" w:rsidRDefault="000C4DD9" w:rsidP="00744328">
            <w:pPr>
              <w:spacing w:after="0"/>
              <w:jc w:val="left"/>
              <w:rPr>
                <w:rFonts w:asciiTheme="majorHAnsi" w:hAnsiTheme="majorHAnsi" w:cstheme="majorHAnsi"/>
                <w:lang w:val="nl-BE"/>
              </w:rPr>
            </w:pPr>
            <w:r w:rsidRPr="00744328">
              <w:rPr>
                <w:rFonts w:asciiTheme="majorHAnsi" w:hAnsiTheme="majorHAnsi" w:cstheme="majorHAnsi"/>
                <w:lang w:val="nl-BE"/>
              </w:rPr>
              <w:t>5. Concordo Fortemente</w:t>
            </w:r>
          </w:p>
          <w:p w14:paraId="0851C1EF" w14:textId="6F8F7C69" w:rsidR="002F017B" w:rsidRPr="00744328" w:rsidRDefault="000C4DD9" w:rsidP="00744328">
            <w:pPr>
              <w:spacing w:after="0"/>
              <w:jc w:val="left"/>
              <w:rPr>
                <w:rFonts w:asciiTheme="majorHAnsi" w:hAnsiTheme="majorHAnsi" w:cstheme="majorHAnsi"/>
                <w:lang w:val="pt-PT"/>
              </w:rPr>
            </w:pPr>
            <w:r w:rsidRPr="00744328">
              <w:rPr>
                <w:rFonts w:asciiTheme="majorHAnsi" w:hAnsiTheme="majorHAnsi" w:cstheme="majorHAnsi"/>
                <w:lang w:val="nl-BE"/>
              </w:rPr>
              <w:t>9. Não sabe / Não responde</w:t>
            </w:r>
            <w:r w:rsidRPr="00744328">
              <w:rPr>
                <w:rFonts w:asciiTheme="majorHAnsi" w:hAnsiTheme="majorHAnsi" w:cstheme="majorHAnsi"/>
                <w:lang w:val="pt-PT"/>
              </w:rPr>
              <w:t>  </w:t>
            </w:r>
          </w:p>
        </w:tc>
      </w:tr>
      <w:tr w:rsidR="002F017B" w:rsidRPr="00FB327F" w14:paraId="5E1F1CB4" w14:textId="77777777" w:rsidTr="00AA28F6">
        <w:trPr>
          <w:trHeight w:val="20"/>
        </w:trPr>
        <w:tc>
          <w:tcPr>
            <w:tcW w:w="3708" w:type="pct"/>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0DB8BC8" w14:textId="77777777" w:rsidR="004B486D" w:rsidRDefault="004B486D" w:rsidP="00AA28F6">
            <w:pPr>
              <w:spacing w:after="0"/>
              <w:jc w:val="left"/>
              <w:rPr>
                <w:rFonts w:asciiTheme="majorHAnsi" w:hAnsiTheme="majorHAnsi" w:cstheme="majorHAnsi"/>
                <w:b/>
                <w:bCs/>
                <w:lang w:val="pt-PT"/>
              </w:rPr>
            </w:pPr>
            <w:r w:rsidRPr="004B486D">
              <w:rPr>
                <w:rFonts w:asciiTheme="majorHAnsi" w:hAnsiTheme="majorHAnsi" w:cstheme="majorHAnsi"/>
                <w:b/>
                <w:bCs/>
                <w:lang w:val="pt-PT"/>
              </w:rPr>
              <w:t>Self-</w:t>
            </w:r>
            <w:proofErr w:type="spellStart"/>
            <w:r w:rsidRPr="004B486D">
              <w:rPr>
                <w:rFonts w:asciiTheme="majorHAnsi" w:hAnsiTheme="majorHAnsi" w:cstheme="majorHAnsi"/>
                <w:b/>
                <w:bCs/>
                <w:lang w:val="pt-PT"/>
              </w:rPr>
              <w:t>efficacy</w:t>
            </w:r>
            <w:proofErr w:type="spellEnd"/>
            <w:r w:rsidRPr="004B486D">
              <w:rPr>
                <w:rFonts w:asciiTheme="majorHAnsi" w:hAnsiTheme="majorHAnsi" w:cstheme="majorHAnsi"/>
                <w:b/>
                <w:bCs/>
                <w:lang w:val="pt-PT"/>
              </w:rPr>
              <w:t xml:space="preserve"> </w:t>
            </w:r>
            <w:proofErr w:type="spellStart"/>
            <w:r w:rsidRPr="004B486D">
              <w:rPr>
                <w:rFonts w:asciiTheme="majorHAnsi" w:hAnsiTheme="majorHAnsi" w:cstheme="majorHAnsi"/>
                <w:b/>
                <w:bCs/>
                <w:lang w:val="pt-PT"/>
              </w:rPr>
              <w:t>Remediation</w:t>
            </w:r>
            <w:proofErr w:type="spellEnd"/>
            <w:r w:rsidRPr="004B486D">
              <w:rPr>
                <w:rFonts w:asciiTheme="majorHAnsi" w:hAnsiTheme="majorHAnsi" w:cstheme="majorHAnsi"/>
                <w:b/>
                <w:bCs/>
                <w:lang w:val="pt-PT"/>
              </w:rPr>
              <w:t xml:space="preserve"> </w:t>
            </w:r>
          </w:p>
          <w:p w14:paraId="105D0B66" w14:textId="718E57F0" w:rsidR="002F017B" w:rsidRPr="00744328" w:rsidRDefault="001857CD" w:rsidP="00AA28F6">
            <w:pPr>
              <w:spacing w:after="0"/>
              <w:jc w:val="left"/>
              <w:rPr>
                <w:rFonts w:asciiTheme="majorHAnsi" w:hAnsiTheme="majorHAnsi" w:cstheme="majorHAnsi"/>
                <w:lang w:val="pt-PT"/>
              </w:rPr>
            </w:pPr>
            <w:r w:rsidRPr="00744328">
              <w:rPr>
                <w:rFonts w:asciiTheme="majorHAnsi" w:hAnsiTheme="majorHAnsi" w:cstheme="majorHAnsi"/>
                <w:bCs/>
                <w:i/>
                <w:lang w:val="pt-PT"/>
              </w:rPr>
              <w:t>(não mostrar o título aos participantes)</w:t>
            </w:r>
          </w:p>
        </w:tc>
        <w:tc>
          <w:tcPr>
            <w:tcW w:w="1292" w:type="pct"/>
            <w:vMerge/>
            <w:tcBorders>
              <w:top w:val="single" w:sz="24" w:space="0" w:color="FFFFFF"/>
              <w:left w:val="single" w:sz="8" w:space="0" w:color="FFFFFF"/>
              <w:bottom w:val="single" w:sz="8" w:space="0" w:color="FFFFFF"/>
              <w:right w:val="single" w:sz="8" w:space="0" w:color="FFFFFF"/>
            </w:tcBorders>
            <w:vAlign w:val="center"/>
            <w:hideMark/>
          </w:tcPr>
          <w:p w14:paraId="5C8B112F" w14:textId="77777777" w:rsidR="002F017B" w:rsidRPr="00744328" w:rsidRDefault="002F017B" w:rsidP="00744328">
            <w:pPr>
              <w:spacing w:after="0"/>
              <w:jc w:val="left"/>
              <w:rPr>
                <w:rFonts w:asciiTheme="majorHAnsi" w:hAnsiTheme="majorHAnsi" w:cstheme="majorHAnsi"/>
                <w:lang w:val="pt-PT"/>
              </w:rPr>
            </w:pPr>
          </w:p>
        </w:tc>
      </w:tr>
      <w:tr w:rsidR="002F017B" w:rsidRPr="00FB327F" w14:paraId="54A039DF" w14:textId="77777777" w:rsidTr="00AA28F6">
        <w:trPr>
          <w:trHeight w:val="20"/>
        </w:trPr>
        <w:tc>
          <w:tcPr>
            <w:tcW w:w="652"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A9CFD0E" w14:textId="77777777" w:rsidR="002F017B" w:rsidRPr="00744328" w:rsidRDefault="002F017B" w:rsidP="00744328">
            <w:pPr>
              <w:spacing w:after="0"/>
              <w:jc w:val="left"/>
              <w:rPr>
                <w:rFonts w:asciiTheme="majorHAnsi" w:hAnsiTheme="majorHAnsi" w:cstheme="majorHAnsi"/>
                <w:lang w:val="en-US"/>
              </w:rPr>
            </w:pPr>
            <w:r w:rsidRPr="00744328">
              <w:rPr>
                <w:rFonts w:asciiTheme="majorHAnsi" w:hAnsiTheme="majorHAnsi" w:cstheme="majorHAnsi"/>
                <w:b/>
                <w:bCs/>
                <w:lang w:val="en-US"/>
              </w:rPr>
              <w:lastRenderedPageBreak/>
              <w:t>RA21.b</w:t>
            </w:r>
          </w:p>
        </w:tc>
        <w:tc>
          <w:tcPr>
            <w:tcW w:w="3056" w:type="pct"/>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23A4EFDC" w14:textId="18CF45A4" w:rsidR="002F017B" w:rsidRPr="00744328" w:rsidRDefault="000C4DD9" w:rsidP="00744328">
            <w:pPr>
              <w:spacing w:after="0"/>
              <w:jc w:val="left"/>
              <w:rPr>
                <w:rFonts w:asciiTheme="majorHAnsi" w:hAnsiTheme="majorHAnsi" w:cstheme="majorHAnsi"/>
                <w:lang w:val="pt-PT"/>
              </w:rPr>
            </w:pPr>
            <w:r w:rsidRPr="00744328">
              <w:rPr>
                <w:rFonts w:asciiTheme="majorHAnsi" w:hAnsiTheme="majorHAnsi" w:cstheme="majorHAnsi"/>
                <w:lang w:val="pt-PT"/>
              </w:rPr>
              <w:t>NÃO estou confiante de que serei capaz de remediar eficazmente a minha habitação, se o desejar.</w:t>
            </w:r>
          </w:p>
        </w:tc>
        <w:tc>
          <w:tcPr>
            <w:tcW w:w="1292" w:type="pct"/>
            <w:vMerge/>
            <w:tcBorders>
              <w:top w:val="single" w:sz="24" w:space="0" w:color="FFFFFF"/>
              <w:left w:val="single" w:sz="8" w:space="0" w:color="FFFFFF"/>
              <w:bottom w:val="single" w:sz="8" w:space="0" w:color="FFFFFF"/>
              <w:right w:val="single" w:sz="8" w:space="0" w:color="FFFFFF"/>
            </w:tcBorders>
            <w:vAlign w:val="center"/>
            <w:hideMark/>
          </w:tcPr>
          <w:p w14:paraId="0992825F" w14:textId="77777777" w:rsidR="002F017B" w:rsidRPr="00744328" w:rsidRDefault="002F017B" w:rsidP="00744328">
            <w:pPr>
              <w:spacing w:after="0"/>
              <w:jc w:val="left"/>
              <w:rPr>
                <w:rFonts w:asciiTheme="majorHAnsi" w:hAnsiTheme="majorHAnsi" w:cstheme="majorHAnsi"/>
                <w:lang w:val="pt-PT"/>
              </w:rPr>
            </w:pPr>
          </w:p>
        </w:tc>
      </w:tr>
      <w:tr w:rsidR="002F017B" w:rsidRPr="00FB327F" w14:paraId="1B4DBB7A" w14:textId="77777777" w:rsidTr="00AA28F6">
        <w:trPr>
          <w:trHeight w:val="559"/>
        </w:trPr>
        <w:tc>
          <w:tcPr>
            <w:tcW w:w="652"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1D9052B" w14:textId="77777777" w:rsidR="002F017B" w:rsidRPr="00744328" w:rsidRDefault="002F017B"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RA22</w:t>
            </w:r>
          </w:p>
        </w:tc>
        <w:tc>
          <w:tcPr>
            <w:tcW w:w="3056"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1DA7FE57" w14:textId="403714EE" w:rsidR="002F017B" w:rsidRPr="00744328" w:rsidRDefault="000C4DD9"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Estou confiante que poderia contratar </w:t>
            </w:r>
            <w:r w:rsidRPr="00CC6C66">
              <w:rPr>
                <w:rFonts w:asciiTheme="majorHAnsi" w:hAnsiTheme="majorHAnsi" w:cstheme="majorHAnsi"/>
                <w:lang w:val="pt-PT"/>
              </w:rPr>
              <w:t>um empreiteiro</w:t>
            </w:r>
            <w:r w:rsidRPr="00744328">
              <w:rPr>
                <w:rFonts w:asciiTheme="majorHAnsi" w:hAnsiTheme="majorHAnsi" w:cstheme="majorHAnsi"/>
                <w:lang w:val="pt-PT"/>
              </w:rPr>
              <w:t xml:space="preserve"> para diminuir os níveis de radão, se o desejasse.</w:t>
            </w:r>
          </w:p>
        </w:tc>
        <w:tc>
          <w:tcPr>
            <w:tcW w:w="1292" w:type="pct"/>
            <w:vMerge/>
            <w:tcBorders>
              <w:top w:val="single" w:sz="24" w:space="0" w:color="FFFFFF"/>
              <w:left w:val="single" w:sz="8" w:space="0" w:color="FFFFFF"/>
              <w:bottom w:val="single" w:sz="8" w:space="0" w:color="FFFFFF"/>
              <w:right w:val="single" w:sz="8" w:space="0" w:color="FFFFFF"/>
            </w:tcBorders>
            <w:vAlign w:val="center"/>
            <w:hideMark/>
          </w:tcPr>
          <w:p w14:paraId="50D52087" w14:textId="77777777" w:rsidR="002F017B" w:rsidRPr="00744328" w:rsidRDefault="002F017B" w:rsidP="00744328">
            <w:pPr>
              <w:spacing w:after="0"/>
              <w:jc w:val="left"/>
              <w:rPr>
                <w:rFonts w:asciiTheme="majorHAnsi" w:hAnsiTheme="majorHAnsi" w:cstheme="majorHAnsi"/>
                <w:lang w:val="pt-PT"/>
              </w:rPr>
            </w:pPr>
          </w:p>
        </w:tc>
      </w:tr>
      <w:tr w:rsidR="002F017B" w:rsidRPr="00FB327F" w14:paraId="6483E5DB" w14:textId="77777777" w:rsidTr="00AA28F6">
        <w:trPr>
          <w:trHeight w:val="20"/>
        </w:trPr>
        <w:tc>
          <w:tcPr>
            <w:tcW w:w="3708" w:type="pct"/>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9444F1A" w14:textId="77777777" w:rsidR="004B486D" w:rsidRDefault="004B486D" w:rsidP="00744328">
            <w:pPr>
              <w:spacing w:after="0"/>
              <w:jc w:val="left"/>
              <w:rPr>
                <w:rFonts w:asciiTheme="majorHAnsi" w:hAnsiTheme="majorHAnsi" w:cstheme="majorHAnsi"/>
                <w:b/>
                <w:bCs/>
                <w:lang w:val="pt-PT"/>
              </w:rPr>
            </w:pPr>
            <w:r w:rsidRPr="004B486D">
              <w:rPr>
                <w:rFonts w:asciiTheme="majorHAnsi" w:hAnsiTheme="majorHAnsi" w:cstheme="majorHAnsi"/>
                <w:b/>
                <w:bCs/>
                <w:lang w:val="pt-PT"/>
              </w:rPr>
              <w:t>Self-</w:t>
            </w:r>
            <w:proofErr w:type="spellStart"/>
            <w:r w:rsidRPr="004B486D">
              <w:rPr>
                <w:rFonts w:asciiTheme="majorHAnsi" w:hAnsiTheme="majorHAnsi" w:cstheme="majorHAnsi"/>
                <w:b/>
                <w:bCs/>
                <w:lang w:val="pt-PT"/>
              </w:rPr>
              <w:t>efficacy</w:t>
            </w:r>
            <w:proofErr w:type="spellEnd"/>
            <w:r w:rsidRPr="004B486D">
              <w:rPr>
                <w:rFonts w:asciiTheme="majorHAnsi" w:hAnsiTheme="majorHAnsi" w:cstheme="majorHAnsi"/>
                <w:b/>
                <w:bCs/>
                <w:lang w:val="pt-PT"/>
              </w:rPr>
              <w:t xml:space="preserve"> </w:t>
            </w:r>
            <w:proofErr w:type="spellStart"/>
            <w:r w:rsidRPr="004B486D">
              <w:rPr>
                <w:rFonts w:asciiTheme="majorHAnsi" w:hAnsiTheme="majorHAnsi" w:cstheme="majorHAnsi"/>
                <w:b/>
                <w:bCs/>
                <w:lang w:val="pt-PT"/>
              </w:rPr>
              <w:t>Obtaining</w:t>
            </w:r>
            <w:proofErr w:type="spellEnd"/>
            <w:r w:rsidRPr="004B486D">
              <w:rPr>
                <w:rFonts w:asciiTheme="majorHAnsi" w:hAnsiTheme="majorHAnsi" w:cstheme="majorHAnsi"/>
                <w:b/>
                <w:bCs/>
                <w:lang w:val="pt-PT"/>
              </w:rPr>
              <w:t xml:space="preserve"> </w:t>
            </w:r>
            <w:proofErr w:type="spellStart"/>
            <w:r w:rsidRPr="004B486D">
              <w:rPr>
                <w:rFonts w:asciiTheme="majorHAnsi" w:hAnsiTheme="majorHAnsi" w:cstheme="majorHAnsi"/>
                <w:b/>
                <w:bCs/>
                <w:lang w:val="pt-PT"/>
              </w:rPr>
              <w:t>Information</w:t>
            </w:r>
            <w:proofErr w:type="spellEnd"/>
            <w:r w:rsidRPr="004B486D">
              <w:rPr>
                <w:rFonts w:asciiTheme="majorHAnsi" w:hAnsiTheme="majorHAnsi" w:cstheme="majorHAnsi"/>
                <w:b/>
                <w:bCs/>
                <w:lang w:val="pt-PT"/>
              </w:rPr>
              <w:t xml:space="preserve"> </w:t>
            </w:r>
          </w:p>
          <w:p w14:paraId="101E0865" w14:textId="6C9B4EFE" w:rsidR="002F017B" w:rsidRPr="00744328" w:rsidRDefault="001857CD" w:rsidP="00744328">
            <w:pPr>
              <w:spacing w:after="0"/>
              <w:jc w:val="left"/>
              <w:rPr>
                <w:rFonts w:asciiTheme="majorHAnsi" w:hAnsiTheme="majorHAnsi" w:cstheme="majorHAnsi"/>
                <w:lang w:val="pt-PT"/>
              </w:rPr>
            </w:pPr>
            <w:r w:rsidRPr="00744328">
              <w:rPr>
                <w:rFonts w:asciiTheme="majorHAnsi" w:hAnsiTheme="majorHAnsi" w:cstheme="majorHAnsi"/>
                <w:bCs/>
                <w:i/>
                <w:lang w:val="pt-PT"/>
              </w:rPr>
              <w:t>(não mostrar o título aos participantes)</w:t>
            </w:r>
          </w:p>
        </w:tc>
        <w:tc>
          <w:tcPr>
            <w:tcW w:w="1292" w:type="pct"/>
            <w:vMerge/>
            <w:tcBorders>
              <w:top w:val="single" w:sz="24" w:space="0" w:color="FFFFFF"/>
              <w:left w:val="single" w:sz="8" w:space="0" w:color="FFFFFF"/>
              <w:bottom w:val="single" w:sz="8" w:space="0" w:color="FFFFFF"/>
              <w:right w:val="single" w:sz="8" w:space="0" w:color="FFFFFF"/>
            </w:tcBorders>
            <w:vAlign w:val="center"/>
            <w:hideMark/>
          </w:tcPr>
          <w:p w14:paraId="6B34D2B2" w14:textId="77777777" w:rsidR="002F017B" w:rsidRPr="00744328" w:rsidRDefault="002F017B" w:rsidP="00744328">
            <w:pPr>
              <w:spacing w:after="0"/>
              <w:jc w:val="left"/>
              <w:rPr>
                <w:rFonts w:asciiTheme="majorHAnsi" w:hAnsiTheme="majorHAnsi" w:cstheme="majorHAnsi"/>
                <w:lang w:val="pt-PT"/>
              </w:rPr>
            </w:pPr>
          </w:p>
        </w:tc>
      </w:tr>
      <w:tr w:rsidR="002F017B" w:rsidRPr="00FB327F" w14:paraId="02853342" w14:textId="77777777" w:rsidTr="00AA28F6">
        <w:trPr>
          <w:trHeight w:val="20"/>
        </w:trPr>
        <w:tc>
          <w:tcPr>
            <w:tcW w:w="652"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315F1AE" w14:textId="77777777" w:rsidR="002F017B" w:rsidRPr="00744328" w:rsidRDefault="002F017B"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RA33</w:t>
            </w:r>
          </w:p>
        </w:tc>
        <w:tc>
          <w:tcPr>
            <w:tcW w:w="3056"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6BE561FF" w14:textId="754AC261" w:rsidR="002F017B" w:rsidRPr="00744328" w:rsidRDefault="000C4DD9"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Estou confiante de que no caso de </w:t>
            </w:r>
            <w:r w:rsidR="00DB7831" w:rsidRPr="00744328">
              <w:rPr>
                <w:rFonts w:asciiTheme="majorHAnsi" w:hAnsiTheme="majorHAnsi" w:cstheme="majorHAnsi"/>
                <w:lang w:val="pt-PT"/>
              </w:rPr>
              <w:t xml:space="preserve">ter </w:t>
            </w:r>
            <w:r w:rsidRPr="00744328">
              <w:rPr>
                <w:rFonts w:asciiTheme="majorHAnsi" w:hAnsiTheme="majorHAnsi" w:cstheme="majorHAnsi"/>
                <w:lang w:val="pt-PT"/>
              </w:rPr>
              <w:t>níveis elevados de r</w:t>
            </w:r>
            <w:r w:rsidR="00DB7831" w:rsidRPr="00744328">
              <w:rPr>
                <w:rFonts w:asciiTheme="majorHAnsi" w:hAnsiTheme="majorHAnsi" w:cstheme="majorHAnsi"/>
                <w:lang w:val="pt-PT"/>
              </w:rPr>
              <w:t>adão</w:t>
            </w:r>
            <w:r w:rsidRPr="00744328">
              <w:rPr>
                <w:rFonts w:asciiTheme="majorHAnsi" w:hAnsiTheme="majorHAnsi" w:cstheme="majorHAnsi"/>
                <w:lang w:val="pt-PT"/>
              </w:rPr>
              <w:t xml:space="preserve"> na minha </w:t>
            </w:r>
            <w:r w:rsidR="00DB7831" w:rsidRPr="00744328">
              <w:rPr>
                <w:rFonts w:asciiTheme="majorHAnsi" w:hAnsiTheme="majorHAnsi" w:cstheme="majorHAnsi"/>
                <w:lang w:val="pt-PT"/>
              </w:rPr>
              <w:t>habitação</w:t>
            </w:r>
            <w:r w:rsidRPr="00744328">
              <w:rPr>
                <w:rFonts w:asciiTheme="majorHAnsi" w:hAnsiTheme="majorHAnsi" w:cstheme="majorHAnsi"/>
                <w:lang w:val="pt-PT"/>
              </w:rPr>
              <w:t xml:space="preserve">, </w:t>
            </w:r>
            <w:r w:rsidR="00DB7831" w:rsidRPr="00744328">
              <w:rPr>
                <w:rFonts w:asciiTheme="majorHAnsi" w:hAnsiTheme="majorHAnsi" w:cstheme="majorHAnsi"/>
                <w:lang w:val="pt-PT"/>
              </w:rPr>
              <w:t>conseguirei encontrar a informação necessária de como me posso proteger.</w:t>
            </w:r>
          </w:p>
        </w:tc>
        <w:tc>
          <w:tcPr>
            <w:tcW w:w="1292" w:type="pct"/>
            <w:vMerge/>
            <w:tcBorders>
              <w:top w:val="single" w:sz="24" w:space="0" w:color="FFFFFF"/>
              <w:left w:val="single" w:sz="8" w:space="0" w:color="FFFFFF"/>
              <w:bottom w:val="single" w:sz="8" w:space="0" w:color="FFFFFF"/>
              <w:right w:val="single" w:sz="8" w:space="0" w:color="FFFFFF"/>
            </w:tcBorders>
            <w:vAlign w:val="center"/>
            <w:hideMark/>
          </w:tcPr>
          <w:p w14:paraId="59ED5FE8" w14:textId="77777777" w:rsidR="002F017B" w:rsidRPr="00744328" w:rsidRDefault="002F017B" w:rsidP="00744328">
            <w:pPr>
              <w:spacing w:after="0"/>
              <w:jc w:val="left"/>
              <w:rPr>
                <w:rFonts w:asciiTheme="majorHAnsi" w:hAnsiTheme="majorHAnsi" w:cstheme="majorHAnsi"/>
                <w:lang w:val="pt-PT"/>
              </w:rPr>
            </w:pPr>
          </w:p>
        </w:tc>
      </w:tr>
    </w:tbl>
    <w:p w14:paraId="18D4C1C1" w14:textId="77777777" w:rsidR="003D653A" w:rsidRDefault="003D653A" w:rsidP="00744328">
      <w:pPr>
        <w:spacing w:after="0"/>
        <w:jc w:val="left"/>
        <w:rPr>
          <w:rFonts w:asciiTheme="majorHAnsi" w:hAnsiTheme="majorHAnsi" w:cstheme="majorHAnsi"/>
          <w:b/>
          <w:bCs/>
          <w:i/>
          <w:iCs/>
          <w:lang w:val="pt-PT"/>
        </w:rPr>
      </w:pPr>
    </w:p>
    <w:p w14:paraId="17D405BD" w14:textId="77777777" w:rsidR="00FF4759" w:rsidRPr="00FF4759" w:rsidRDefault="00FF4759" w:rsidP="00FF4759">
      <w:pPr>
        <w:rPr>
          <w:color w:val="4472C4" w:themeColor="accent5"/>
          <w:lang w:val="en-US"/>
        </w:rPr>
      </w:pPr>
      <w:r w:rsidRPr="00FF4759">
        <w:rPr>
          <w:b/>
          <w:bCs/>
          <w:i/>
          <w:iCs/>
          <w:color w:val="4472C4" w:themeColor="accent5"/>
          <w:lang w:val="en-US"/>
        </w:rPr>
        <w:t>INTRO: To what extent do you agree or disagree with the following statements?</w:t>
      </w:r>
    </w:p>
    <w:tbl>
      <w:tblPr>
        <w:tblW w:w="8779" w:type="dxa"/>
        <w:tblCellMar>
          <w:left w:w="0" w:type="dxa"/>
          <w:right w:w="0" w:type="dxa"/>
        </w:tblCellMar>
        <w:tblLook w:val="04A0" w:firstRow="1" w:lastRow="0" w:firstColumn="1" w:lastColumn="0" w:noHBand="0" w:noVBand="1"/>
      </w:tblPr>
      <w:tblGrid>
        <w:gridCol w:w="873"/>
        <w:gridCol w:w="5638"/>
        <w:gridCol w:w="2268"/>
      </w:tblGrid>
      <w:tr w:rsidR="00FF4759" w:rsidRPr="00FF4759" w14:paraId="079BD02D" w14:textId="77777777" w:rsidTr="00FB327F">
        <w:trPr>
          <w:trHeight w:val="402"/>
        </w:trPr>
        <w:tc>
          <w:tcPr>
            <w:tcW w:w="8779"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3BECD45D" w14:textId="77777777" w:rsidR="00FF4759" w:rsidRPr="00FF4759" w:rsidRDefault="00FF4759" w:rsidP="00FB327F">
            <w:pPr>
              <w:rPr>
                <w:color w:val="4472C4" w:themeColor="accent5"/>
                <w:lang w:val="en-US"/>
              </w:rPr>
            </w:pPr>
            <w:r w:rsidRPr="00FF4759">
              <w:rPr>
                <w:b/>
                <w:bCs/>
                <w:color w:val="4472C4" w:themeColor="accent5"/>
                <w:lang w:val="en-US"/>
              </w:rPr>
              <w:t xml:space="preserve">General Self-efficacy </w:t>
            </w:r>
            <w:r w:rsidRPr="00FF4759">
              <w:rPr>
                <w:bCs/>
                <w:i/>
                <w:color w:val="4472C4" w:themeColor="accent5"/>
              </w:rPr>
              <w:t>(don’t show this title to respondents)</w:t>
            </w:r>
          </w:p>
        </w:tc>
      </w:tr>
      <w:tr w:rsidR="00FF4759" w:rsidRPr="00FF4759" w14:paraId="4A222ABA" w14:textId="77777777" w:rsidTr="00FB327F">
        <w:trPr>
          <w:trHeight w:val="804"/>
        </w:trPr>
        <w:tc>
          <w:tcPr>
            <w:tcW w:w="873"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F8E0065" w14:textId="77777777" w:rsidR="00FF4759" w:rsidRPr="00FF4759" w:rsidRDefault="00FF4759" w:rsidP="00FB327F">
            <w:pPr>
              <w:rPr>
                <w:color w:val="4472C4" w:themeColor="accent5"/>
                <w:lang w:val="en-US"/>
              </w:rPr>
            </w:pPr>
            <w:r w:rsidRPr="00FF4759">
              <w:rPr>
                <w:b/>
                <w:bCs/>
                <w:color w:val="4472C4" w:themeColor="accent5"/>
                <w:lang w:val="en-US"/>
              </w:rPr>
              <w:t>RA22.c</w:t>
            </w:r>
          </w:p>
        </w:tc>
        <w:tc>
          <w:tcPr>
            <w:tcW w:w="5638"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05B22FC9" w14:textId="77777777" w:rsidR="00FF4759" w:rsidRPr="00FF4759" w:rsidRDefault="00FF4759" w:rsidP="00FB327F">
            <w:pPr>
              <w:rPr>
                <w:color w:val="4472C4" w:themeColor="accent5"/>
                <w:lang w:val="en-US"/>
              </w:rPr>
            </w:pPr>
            <w:r w:rsidRPr="00FF4759">
              <w:rPr>
                <w:color w:val="4472C4" w:themeColor="accent5"/>
                <w:lang w:val="en-US"/>
              </w:rPr>
              <w:t xml:space="preserve">I can always manage to solve difficult problems if I try hard enough. </w:t>
            </w:r>
          </w:p>
        </w:tc>
        <w:tc>
          <w:tcPr>
            <w:tcW w:w="2268"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1FDFE6B2" w14:textId="77777777" w:rsidR="00FF4759" w:rsidRPr="00FF4759" w:rsidRDefault="00FF4759" w:rsidP="00FB327F">
            <w:pPr>
              <w:jc w:val="left"/>
              <w:rPr>
                <w:color w:val="4472C4" w:themeColor="accent5"/>
                <w:lang w:val="en-US"/>
              </w:rPr>
            </w:pPr>
            <w:r w:rsidRPr="00FF4759">
              <w:rPr>
                <w:color w:val="4472C4" w:themeColor="accent5"/>
                <w:lang w:val="en-US"/>
              </w:rPr>
              <w:t> </w:t>
            </w:r>
          </w:p>
          <w:p w14:paraId="6BA208BD" w14:textId="77777777" w:rsidR="00FF4759" w:rsidRPr="00FF4759" w:rsidRDefault="00FF4759" w:rsidP="00FB327F">
            <w:pPr>
              <w:jc w:val="left"/>
              <w:rPr>
                <w:color w:val="4472C4" w:themeColor="accent5"/>
                <w:lang w:val="en-US"/>
              </w:rPr>
            </w:pPr>
            <w:r w:rsidRPr="00FF4759">
              <w:rPr>
                <w:color w:val="4472C4" w:themeColor="accent5"/>
                <w:lang w:val="en-US"/>
              </w:rPr>
              <w:t>1. Strongly Disagree</w:t>
            </w:r>
          </w:p>
          <w:p w14:paraId="42361ED7" w14:textId="77777777" w:rsidR="00FF4759" w:rsidRPr="00FF4759" w:rsidRDefault="00FF4759" w:rsidP="00FB327F">
            <w:pPr>
              <w:jc w:val="left"/>
              <w:rPr>
                <w:color w:val="4472C4" w:themeColor="accent5"/>
                <w:lang w:val="en-US"/>
              </w:rPr>
            </w:pPr>
            <w:r w:rsidRPr="00FF4759">
              <w:rPr>
                <w:color w:val="4472C4" w:themeColor="accent5"/>
                <w:lang w:val="en-US"/>
              </w:rPr>
              <w:t>2. Disagree</w:t>
            </w:r>
          </w:p>
          <w:p w14:paraId="3149F267" w14:textId="77777777" w:rsidR="00FF4759" w:rsidRPr="00FF4759" w:rsidRDefault="00FF4759" w:rsidP="00FB327F">
            <w:pPr>
              <w:jc w:val="left"/>
              <w:rPr>
                <w:color w:val="4472C4" w:themeColor="accent5"/>
                <w:lang w:val="en-US"/>
              </w:rPr>
            </w:pPr>
            <w:r w:rsidRPr="00FF4759">
              <w:rPr>
                <w:color w:val="4472C4" w:themeColor="accent5"/>
                <w:lang w:val="en-US"/>
              </w:rPr>
              <w:t>3. Neither agree, nor disagree</w:t>
            </w:r>
          </w:p>
          <w:p w14:paraId="7CE51A27" w14:textId="77777777" w:rsidR="00FF4759" w:rsidRPr="00FF4759" w:rsidRDefault="00FF4759" w:rsidP="00FB327F">
            <w:pPr>
              <w:jc w:val="left"/>
              <w:rPr>
                <w:color w:val="4472C4" w:themeColor="accent5"/>
                <w:lang w:val="en-US"/>
              </w:rPr>
            </w:pPr>
            <w:r w:rsidRPr="00FF4759">
              <w:rPr>
                <w:color w:val="4472C4" w:themeColor="accent5"/>
                <w:lang w:val="en-US"/>
              </w:rPr>
              <w:t>4. Agree</w:t>
            </w:r>
          </w:p>
          <w:p w14:paraId="7C2947F8" w14:textId="77777777" w:rsidR="00FF4759" w:rsidRPr="00FF4759" w:rsidRDefault="00FF4759" w:rsidP="00FB327F">
            <w:pPr>
              <w:jc w:val="left"/>
              <w:rPr>
                <w:color w:val="4472C4" w:themeColor="accent5"/>
                <w:lang w:val="en-US"/>
              </w:rPr>
            </w:pPr>
            <w:r w:rsidRPr="00FF4759">
              <w:rPr>
                <w:color w:val="4472C4" w:themeColor="accent5"/>
                <w:lang w:val="en-US"/>
              </w:rPr>
              <w:t>5. Strongly Agree</w:t>
            </w:r>
          </w:p>
          <w:p w14:paraId="56BAF465" w14:textId="77777777" w:rsidR="00FF4759" w:rsidRPr="00FF4759" w:rsidRDefault="00FF4759" w:rsidP="00FB327F">
            <w:pPr>
              <w:jc w:val="left"/>
              <w:rPr>
                <w:color w:val="4472C4" w:themeColor="accent5"/>
                <w:lang w:val="en-US"/>
              </w:rPr>
            </w:pPr>
            <w:r w:rsidRPr="00FF4759">
              <w:rPr>
                <w:color w:val="4472C4" w:themeColor="accent5"/>
                <w:lang w:val="en-US"/>
              </w:rPr>
              <w:t>9. I don't know/NA</w:t>
            </w:r>
          </w:p>
          <w:p w14:paraId="5D3EB7E8" w14:textId="77777777" w:rsidR="00FF4759" w:rsidRPr="00FF4759" w:rsidRDefault="00FF4759" w:rsidP="00FB327F">
            <w:pPr>
              <w:jc w:val="left"/>
              <w:rPr>
                <w:color w:val="4472C4" w:themeColor="accent5"/>
                <w:lang w:val="en-US"/>
              </w:rPr>
            </w:pPr>
            <w:r w:rsidRPr="00FF4759">
              <w:rPr>
                <w:color w:val="4472C4" w:themeColor="accent5"/>
              </w:rPr>
              <w:t> </w:t>
            </w:r>
          </w:p>
        </w:tc>
      </w:tr>
      <w:tr w:rsidR="00FF4759" w:rsidRPr="00FF4759" w14:paraId="0F4BFDB9" w14:textId="77777777" w:rsidTr="00FB327F">
        <w:trPr>
          <w:trHeight w:val="675"/>
        </w:trPr>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BCE0D8B" w14:textId="77777777" w:rsidR="00FF4759" w:rsidRPr="00FF4759" w:rsidRDefault="00FF4759" w:rsidP="00FB327F">
            <w:pPr>
              <w:rPr>
                <w:color w:val="4472C4" w:themeColor="accent5"/>
                <w:lang w:val="en-US"/>
              </w:rPr>
            </w:pPr>
            <w:r w:rsidRPr="00FF4759">
              <w:rPr>
                <w:b/>
                <w:bCs/>
                <w:color w:val="4472C4" w:themeColor="accent5"/>
                <w:lang w:val="en-US"/>
              </w:rPr>
              <w:t>RA22.d</w:t>
            </w:r>
          </w:p>
        </w:tc>
        <w:tc>
          <w:tcPr>
            <w:tcW w:w="5638"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4AEA5D85" w14:textId="77777777" w:rsidR="00FF4759" w:rsidRPr="00FF4759" w:rsidRDefault="00FF4759" w:rsidP="00FB327F">
            <w:pPr>
              <w:rPr>
                <w:color w:val="4472C4" w:themeColor="accent5"/>
                <w:lang w:val="en-US"/>
              </w:rPr>
            </w:pPr>
            <w:r w:rsidRPr="00FF4759">
              <w:rPr>
                <w:color w:val="4472C4" w:themeColor="accent5"/>
                <w:lang w:val="en-US"/>
              </w:rPr>
              <w:t xml:space="preserve">I can solve most problems if I invest the necessary effort. </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1C1290DC" w14:textId="77777777" w:rsidR="00FF4759" w:rsidRPr="00FF4759" w:rsidRDefault="00FF4759" w:rsidP="00FB327F">
            <w:pPr>
              <w:rPr>
                <w:color w:val="4472C4" w:themeColor="accent5"/>
                <w:lang w:val="en-US"/>
              </w:rPr>
            </w:pPr>
          </w:p>
        </w:tc>
      </w:tr>
      <w:tr w:rsidR="00FF4759" w:rsidRPr="00FF4759" w14:paraId="2CBCAB69" w14:textId="77777777" w:rsidTr="00FB327F">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15165B7" w14:textId="77777777" w:rsidR="00FF4759" w:rsidRPr="00FF4759" w:rsidRDefault="00FF4759" w:rsidP="00FB327F">
            <w:pPr>
              <w:rPr>
                <w:color w:val="4472C4" w:themeColor="accent5"/>
                <w:lang w:val="en-US"/>
              </w:rPr>
            </w:pPr>
            <w:r w:rsidRPr="00FF4759">
              <w:rPr>
                <w:b/>
                <w:bCs/>
                <w:color w:val="4472C4" w:themeColor="accent5"/>
                <w:lang w:val="en-US"/>
              </w:rPr>
              <w:t>RA22.e</w:t>
            </w:r>
          </w:p>
        </w:tc>
        <w:tc>
          <w:tcPr>
            <w:tcW w:w="5638"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5AB81092" w14:textId="77777777" w:rsidR="00FF4759" w:rsidRPr="00FF4759" w:rsidRDefault="00FF4759" w:rsidP="00FB327F">
            <w:pPr>
              <w:rPr>
                <w:color w:val="4472C4" w:themeColor="accent5"/>
                <w:lang w:val="en-US"/>
              </w:rPr>
            </w:pPr>
            <w:r w:rsidRPr="00FF4759">
              <w:rPr>
                <w:color w:val="4472C4" w:themeColor="accent5"/>
                <w:lang w:val="en-US"/>
              </w:rPr>
              <w:t>When I am confronted with a problem, I can usually find solutions.</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62608AE0" w14:textId="77777777" w:rsidR="00FF4759" w:rsidRPr="00FF4759" w:rsidRDefault="00FF4759" w:rsidP="00FB327F">
            <w:pPr>
              <w:rPr>
                <w:color w:val="4472C4" w:themeColor="accent5"/>
                <w:lang w:val="en-US"/>
              </w:rPr>
            </w:pPr>
          </w:p>
        </w:tc>
      </w:tr>
    </w:tbl>
    <w:p w14:paraId="106D569A" w14:textId="77777777" w:rsidR="00FF4759" w:rsidRPr="00FF4759" w:rsidRDefault="00FF4759" w:rsidP="00744328">
      <w:pPr>
        <w:spacing w:after="0"/>
        <w:jc w:val="left"/>
        <w:rPr>
          <w:rFonts w:asciiTheme="majorHAnsi" w:hAnsiTheme="majorHAnsi" w:cstheme="majorHAnsi"/>
          <w:b/>
          <w:bCs/>
          <w:i/>
          <w:iCs/>
        </w:rPr>
      </w:pPr>
    </w:p>
    <w:p w14:paraId="4B0C14A3" w14:textId="7B48981C" w:rsidR="002F017B" w:rsidRPr="00744328" w:rsidRDefault="00AB0FA6" w:rsidP="00744328">
      <w:pPr>
        <w:spacing w:after="0"/>
        <w:jc w:val="left"/>
        <w:rPr>
          <w:rFonts w:asciiTheme="majorHAnsi" w:hAnsiTheme="majorHAnsi" w:cstheme="majorHAnsi"/>
          <w:lang w:val="pt-PT"/>
        </w:rPr>
      </w:pPr>
      <w:r w:rsidRPr="00AB0FA6">
        <w:rPr>
          <w:rFonts w:asciiTheme="majorHAnsi" w:hAnsiTheme="majorHAnsi" w:cstheme="majorHAnsi"/>
          <w:bCs/>
          <w:iCs/>
          <w:lang w:val="pt-PT"/>
        </w:rPr>
        <w:t>INTRO:</w:t>
      </w:r>
      <w:r w:rsidRPr="00744328">
        <w:rPr>
          <w:rFonts w:asciiTheme="majorHAnsi" w:hAnsiTheme="majorHAnsi" w:cstheme="majorHAnsi"/>
          <w:b/>
          <w:bCs/>
          <w:i/>
          <w:iCs/>
          <w:lang w:val="pt-PT"/>
        </w:rPr>
        <w:t xml:space="preserve"> </w:t>
      </w:r>
      <w:r w:rsidR="00DB7831" w:rsidRPr="00744328">
        <w:rPr>
          <w:rFonts w:asciiTheme="majorHAnsi" w:hAnsiTheme="majorHAnsi" w:cstheme="majorHAnsi"/>
          <w:b/>
          <w:bCs/>
          <w:i/>
          <w:iCs/>
          <w:lang w:val="pt-PT"/>
        </w:rPr>
        <w:t>Até que ponto concorda ou discorda com as seguintes afirmações?</w:t>
      </w:r>
    </w:p>
    <w:tbl>
      <w:tblPr>
        <w:tblW w:w="5000" w:type="pct"/>
        <w:tblCellMar>
          <w:left w:w="0" w:type="dxa"/>
          <w:right w:w="0" w:type="dxa"/>
        </w:tblCellMar>
        <w:tblLook w:val="04A0" w:firstRow="1" w:lastRow="0" w:firstColumn="1" w:lastColumn="0" w:noHBand="0" w:noVBand="1"/>
      </w:tblPr>
      <w:tblGrid>
        <w:gridCol w:w="869"/>
        <w:gridCol w:w="5655"/>
        <w:gridCol w:w="3202"/>
      </w:tblGrid>
      <w:tr w:rsidR="002F017B" w:rsidRPr="00FB327F" w14:paraId="43580147" w14:textId="77777777" w:rsidTr="00FF4759">
        <w:trPr>
          <w:trHeight w:val="402"/>
        </w:trPr>
        <w:tc>
          <w:tcPr>
            <w:tcW w:w="5000" w:type="pct"/>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54556319" w14:textId="77777777" w:rsidR="004B486D" w:rsidRDefault="004B486D" w:rsidP="00AA28F6">
            <w:pPr>
              <w:spacing w:after="0"/>
              <w:jc w:val="left"/>
              <w:rPr>
                <w:rFonts w:asciiTheme="majorHAnsi" w:hAnsiTheme="majorHAnsi" w:cstheme="majorHAnsi"/>
                <w:b/>
                <w:bCs/>
                <w:lang w:val="pt-PT"/>
              </w:rPr>
            </w:pPr>
            <w:r w:rsidRPr="004B486D">
              <w:rPr>
                <w:rFonts w:asciiTheme="majorHAnsi" w:hAnsiTheme="majorHAnsi" w:cstheme="majorHAnsi"/>
                <w:b/>
                <w:bCs/>
                <w:lang w:val="pt-PT"/>
              </w:rPr>
              <w:t>General Self-</w:t>
            </w:r>
            <w:proofErr w:type="spellStart"/>
            <w:r w:rsidRPr="004B486D">
              <w:rPr>
                <w:rFonts w:asciiTheme="majorHAnsi" w:hAnsiTheme="majorHAnsi" w:cstheme="majorHAnsi"/>
                <w:b/>
                <w:bCs/>
                <w:lang w:val="pt-PT"/>
              </w:rPr>
              <w:t>efficacy</w:t>
            </w:r>
            <w:proofErr w:type="spellEnd"/>
            <w:r w:rsidRPr="004B486D">
              <w:rPr>
                <w:rFonts w:asciiTheme="majorHAnsi" w:hAnsiTheme="majorHAnsi" w:cstheme="majorHAnsi"/>
                <w:b/>
                <w:bCs/>
                <w:lang w:val="pt-PT"/>
              </w:rPr>
              <w:t xml:space="preserve"> </w:t>
            </w:r>
          </w:p>
          <w:p w14:paraId="29808AC2" w14:textId="6AC7928B" w:rsidR="002F017B" w:rsidRPr="00744328" w:rsidRDefault="001857CD" w:rsidP="00AA28F6">
            <w:pPr>
              <w:spacing w:after="0"/>
              <w:jc w:val="left"/>
              <w:rPr>
                <w:rFonts w:asciiTheme="majorHAnsi" w:hAnsiTheme="majorHAnsi" w:cstheme="majorHAnsi"/>
                <w:lang w:val="pt-PT"/>
              </w:rPr>
            </w:pPr>
            <w:r w:rsidRPr="00744328">
              <w:rPr>
                <w:rFonts w:asciiTheme="majorHAnsi" w:hAnsiTheme="majorHAnsi" w:cstheme="majorHAnsi"/>
                <w:bCs/>
                <w:i/>
                <w:lang w:val="pt-PT"/>
              </w:rPr>
              <w:t>(não mostrar o título aos participantes)</w:t>
            </w:r>
          </w:p>
        </w:tc>
      </w:tr>
      <w:tr w:rsidR="002F017B" w:rsidRPr="00FB327F" w14:paraId="65B9EA38" w14:textId="77777777" w:rsidTr="00FF4759">
        <w:trPr>
          <w:trHeight w:val="20"/>
        </w:trPr>
        <w:tc>
          <w:tcPr>
            <w:tcW w:w="447" w:type="pct"/>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235E19A" w14:textId="77777777" w:rsidR="002F017B" w:rsidRPr="00744328" w:rsidRDefault="002F017B"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RA22.c</w:t>
            </w:r>
          </w:p>
        </w:tc>
        <w:tc>
          <w:tcPr>
            <w:tcW w:w="2907" w:type="pc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081C9E80" w14:textId="6EDB739D" w:rsidR="002F017B" w:rsidRPr="00744328" w:rsidRDefault="00DB7831" w:rsidP="00744328">
            <w:pPr>
              <w:spacing w:after="0"/>
              <w:jc w:val="left"/>
              <w:rPr>
                <w:rFonts w:asciiTheme="majorHAnsi" w:hAnsiTheme="majorHAnsi" w:cstheme="majorHAnsi"/>
                <w:lang w:val="pt-PT"/>
              </w:rPr>
            </w:pPr>
            <w:r w:rsidRPr="00744328">
              <w:rPr>
                <w:rFonts w:asciiTheme="majorHAnsi" w:hAnsiTheme="majorHAnsi" w:cstheme="majorHAnsi"/>
                <w:lang w:val="pt-PT"/>
              </w:rPr>
              <w:t>Consigo sempre resolver problemas difíceis se me esforçar o suficiente.</w:t>
            </w:r>
          </w:p>
        </w:tc>
        <w:tc>
          <w:tcPr>
            <w:tcW w:w="1646" w:type="pct"/>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0C643113" w14:textId="77777777" w:rsidR="00DB7831" w:rsidRPr="00744328" w:rsidRDefault="00DB7831" w:rsidP="00744328">
            <w:pPr>
              <w:spacing w:after="0"/>
              <w:jc w:val="left"/>
              <w:rPr>
                <w:rFonts w:asciiTheme="majorHAnsi" w:hAnsiTheme="majorHAnsi" w:cstheme="majorHAnsi"/>
                <w:lang w:val="nl-BE"/>
              </w:rPr>
            </w:pPr>
            <w:r w:rsidRPr="00744328">
              <w:rPr>
                <w:rFonts w:asciiTheme="majorHAnsi" w:hAnsiTheme="majorHAnsi" w:cstheme="majorHAnsi"/>
                <w:lang w:val="nl-BE"/>
              </w:rPr>
              <w:t>1. Discordo Fortemente</w:t>
            </w:r>
          </w:p>
          <w:p w14:paraId="7ABB6D28" w14:textId="77777777" w:rsidR="00DB7831" w:rsidRPr="00744328" w:rsidRDefault="00DB7831" w:rsidP="00744328">
            <w:pPr>
              <w:spacing w:after="0"/>
              <w:jc w:val="left"/>
              <w:rPr>
                <w:rFonts w:asciiTheme="majorHAnsi" w:hAnsiTheme="majorHAnsi" w:cstheme="majorHAnsi"/>
                <w:lang w:val="nl-BE"/>
              </w:rPr>
            </w:pPr>
            <w:r w:rsidRPr="00744328">
              <w:rPr>
                <w:rFonts w:asciiTheme="majorHAnsi" w:hAnsiTheme="majorHAnsi" w:cstheme="majorHAnsi"/>
                <w:lang w:val="nl-BE"/>
              </w:rPr>
              <w:t>2. Discordo</w:t>
            </w:r>
          </w:p>
          <w:p w14:paraId="03578DC6" w14:textId="77777777" w:rsidR="00DB7831" w:rsidRPr="00744328" w:rsidRDefault="00DB7831" w:rsidP="00744328">
            <w:pPr>
              <w:spacing w:after="0"/>
              <w:jc w:val="left"/>
              <w:rPr>
                <w:rFonts w:asciiTheme="majorHAnsi" w:hAnsiTheme="majorHAnsi" w:cstheme="majorHAnsi"/>
                <w:lang w:val="nl-BE"/>
              </w:rPr>
            </w:pPr>
            <w:r w:rsidRPr="00744328">
              <w:rPr>
                <w:rFonts w:asciiTheme="majorHAnsi" w:hAnsiTheme="majorHAnsi" w:cstheme="majorHAnsi"/>
                <w:lang w:val="nl-BE"/>
              </w:rPr>
              <w:t>3. Não concordo, nem discordo</w:t>
            </w:r>
          </w:p>
          <w:p w14:paraId="50E68A51" w14:textId="77777777" w:rsidR="00DB7831" w:rsidRPr="00744328" w:rsidRDefault="00DB7831" w:rsidP="00744328">
            <w:pPr>
              <w:spacing w:after="0"/>
              <w:jc w:val="left"/>
              <w:rPr>
                <w:rFonts w:asciiTheme="majorHAnsi" w:hAnsiTheme="majorHAnsi" w:cstheme="majorHAnsi"/>
                <w:lang w:val="nl-BE"/>
              </w:rPr>
            </w:pPr>
            <w:r w:rsidRPr="00744328">
              <w:rPr>
                <w:rFonts w:asciiTheme="majorHAnsi" w:hAnsiTheme="majorHAnsi" w:cstheme="majorHAnsi"/>
                <w:lang w:val="nl-BE"/>
              </w:rPr>
              <w:t>4. Concordo</w:t>
            </w:r>
          </w:p>
          <w:p w14:paraId="375537C4" w14:textId="77777777" w:rsidR="00DB7831" w:rsidRPr="00744328" w:rsidRDefault="00DB7831" w:rsidP="00744328">
            <w:pPr>
              <w:spacing w:after="0"/>
              <w:jc w:val="left"/>
              <w:rPr>
                <w:rFonts w:asciiTheme="majorHAnsi" w:hAnsiTheme="majorHAnsi" w:cstheme="majorHAnsi"/>
                <w:lang w:val="nl-BE"/>
              </w:rPr>
            </w:pPr>
            <w:r w:rsidRPr="00744328">
              <w:rPr>
                <w:rFonts w:asciiTheme="majorHAnsi" w:hAnsiTheme="majorHAnsi" w:cstheme="majorHAnsi"/>
                <w:lang w:val="nl-BE"/>
              </w:rPr>
              <w:t>5. Concordo Fortemente</w:t>
            </w:r>
          </w:p>
          <w:p w14:paraId="56D5DE31" w14:textId="5B493B16" w:rsidR="002F017B" w:rsidRPr="00744328" w:rsidRDefault="00DB7831" w:rsidP="00744328">
            <w:pPr>
              <w:spacing w:after="0"/>
              <w:jc w:val="left"/>
              <w:rPr>
                <w:rFonts w:asciiTheme="majorHAnsi" w:hAnsiTheme="majorHAnsi" w:cstheme="majorHAnsi"/>
                <w:lang w:val="pt-PT"/>
              </w:rPr>
            </w:pPr>
            <w:r w:rsidRPr="00744328">
              <w:rPr>
                <w:rFonts w:asciiTheme="majorHAnsi" w:hAnsiTheme="majorHAnsi" w:cstheme="majorHAnsi"/>
                <w:lang w:val="nl-BE"/>
              </w:rPr>
              <w:t>9. Não sabe / Não responde</w:t>
            </w:r>
            <w:r w:rsidRPr="00744328">
              <w:rPr>
                <w:rFonts w:asciiTheme="majorHAnsi" w:hAnsiTheme="majorHAnsi" w:cstheme="majorHAnsi"/>
                <w:lang w:val="pt-PT"/>
              </w:rPr>
              <w:t>  </w:t>
            </w:r>
          </w:p>
        </w:tc>
      </w:tr>
      <w:tr w:rsidR="002F017B" w:rsidRPr="00FB327F" w14:paraId="0520FB1A" w14:textId="77777777" w:rsidTr="00FF4759">
        <w:trPr>
          <w:trHeight w:val="53"/>
        </w:trPr>
        <w:tc>
          <w:tcPr>
            <w:tcW w:w="447"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85B602E" w14:textId="77777777" w:rsidR="002F017B" w:rsidRPr="00744328" w:rsidRDefault="002F017B"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RA22.d</w:t>
            </w:r>
          </w:p>
        </w:tc>
        <w:tc>
          <w:tcPr>
            <w:tcW w:w="2907"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54858586" w14:textId="44917B85" w:rsidR="002F017B" w:rsidRPr="00744328" w:rsidRDefault="00DB7831"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Consigo resolver a maioria dos problemas se investir o esforço necessário.  </w:t>
            </w:r>
          </w:p>
        </w:tc>
        <w:tc>
          <w:tcPr>
            <w:tcW w:w="1646" w:type="pct"/>
            <w:vMerge/>
            <w:tcBorders>
              <w:top w:val="single" w:sz="24" w:space="0" w:color="FFFFFF"/>
              <w:left w:val="single" w:sz="8" w:space="0" w:color="FFFFFF"/>
              <w:bottom w:val="single" w:sz="8" w:space="0" w:color="FFFFFF"/>
              <w:right w:val="single" w:sz="8" w:space="0" w:color="FFFFFF"/>
            </w:tcBorders>
            <w:vAlign w:val="center"/>
            <w:hideMark/>
          </w:tcPr>
          <w:p w14:paraId="21604417" w14:textId="77777777" w:rsidR="002F017B" w:rsidRPr="00744328" w:rsidRDefault="002F017B" w:rsidP="00744328">
            <w:pPr>
              <w:spacing w:after="0"/>
              <w:jc w:val="left"/>
              <w:rPr>
                <w:rFonts w:asciiTheme="majorHAnsi" w:hAnsiTheme="majorHAnsi" w:cstheme="majorHAnsi"/>
                <w:lang w:val="pt-PT"/>
              </w:rPr>
            </w:pPr>
          </w:p>
        </w:tc>
      </w:tr>
      <w:tr w:rsidR="002F017B" w:rsidRPr="00FB327F" w14:paraId="23E0606E" w14:textId="77777777" w:rsidTr="00FF4759">
        <w:trPr>
          <w:trHeight w:val="161"/>
        </w:trPr>
        <w:tc>
          <w:tcPr>
            <w:tcW w:w="447"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D4DD8A1" w14:textId="77777777" w:rsidR="002F017B" w:rsidRPr="00744328" w:rsidRDefault="002F017B"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RA22.e</w:t>
            </w:r>
          </w:p>
        </w:tc>
        <w:tc>
          <w:tcPr>
            <w:tcW w:w="2907" w:type="pct"/>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0E7C7D92" w14:textId="045B3064" w:rsidR="002F017B" w:rsidRPr="00744328" w:rsidRDefault="00DB7831" w:rsidP="00744328">
            <w:pPr>
              <w:spacing w:after="0"/>
              <w:jc w:val="left"/>
              <w:rPr>
                <w:rFonts w:asciiTheme="majorHAnsi" w:hAnsiTheme="majorHAnsi" w:cstheme="majorHAnsi"/>
                <w:lang w:val="pt-PT"/>
              </w:rPr>
            </w:pPr>
            <w:r w:rsidRPr="00744328">
              <w:rPr>
                <w:rFonts w:asciiTheme="majorHAnsi" w:hAnsiTheme="majorHAnsi" w:cstheme="majorHAnsi"/>
                <w:lang w:val="pt-PT"/>
              </w:rPr>
              <w:t>Quando sou confrontado com um problema, normalmente consigo encontrar soluções.</w:t>
            </w:r>
          </w:p>
        </w:tc>
        <w:tc>
          <w:tcPr>
            <w:tcW w:w="1646" w:type="pct"/>
            <w:vMerge/>
            <w:tcBorders>
              <w:top w:val="single" w:sz="24" w:space="0" w:color="FFFFFF"/>
              <w:left w:val="single" w:sz="8" w:space="0" w:color="FFFFFF"/>
              <w:bottom w:val="single" w:sz="8" w:space="0" w:color="FFFFFF"/>
              <w:right w:val="single" w:sz="8" w:space="0" w:color="FFFFFF"/>
            </w:tcBorders>
            <w:vAlign w:val="center"/>
            <w:hideMark/>
          </w:tcPr>
          <w:p w14:paraId="58E9FECA" w14:textId="77777777" w:rsidR="002F017B" w:rsidRPr="00744328" w:rsidRDefault="002F017B" w:rsidP="00744328">
            <w:pPr>
              <w:spacing w:after="0"/>
              <w:jc w:val="left"/>
              <w:rPr>
                <w:rFonts w:asciiTheme="majorHAnsi" w:hAnsiTheme="majorHAnsi" w:cstheme="majorHAnsi"/>
                <w:lang w:val="pt-PT"/>
              </w:rPr>
            </w:pPr>
          </w:p>
        </w:tc>
      </w:tr>
    </w:tbl>
    <w:p w14:paraId="71E015A7" w14:textId="77777777" w:rsidR="002F017B" w:rsidRPr="00FB327F" w:rsidRDefault="002F017B" w:rsidP="00744328">
      <w:pPr>
        <w:spacing w:after="0"/>
        <w:jc w:val="left"/>
        <w:rPr>
          <w:rFonts w:asciiTheme="majorHAnsi" w:hAnsiTheme="majorHAnsi" w:cstheme="majorHAnsi"/>
          <w:lang w:val="pt-PT"/>
        </w:rPr>
      </w:pPr>
    </w:p>
    <w:tbl>
      <w:tblPr>
        <w:tblW w:w="5000" w:type="pct"/>
        <w:tblCellMar>
          <w:left w:w="0" w:type="dxa"/>
          <w:right w:w="0" w:type="dxa"/>
        </w:tblCellMar>
        <w:tblLook w:val="04A0" w:firstRow="1" w:lastRow="0" w:firstColumn="1" w:lastColumn="0" w:noHBand="0" w:noVBand="1"/>
      </w:tblPr>
      <w:tblGrid>
        <w:gridCol w:w="1950"/>
        <w:gridCol w:w="5263"/>
        <w:gridCol w:w="2513"/>
      </w:tblGrid>
      <w:tr w:rsidR="00591CFD" w:rsidRPr="00591CFD" w14:paraId="60FEE258" w14:textId="77777777" w:rsidTr="00FB327F">
        <w:trPr>
          <w:trHeight w:val="424"/>
        </w:trPr>
        <w:tc>
          <w:tcPr>
            <w:tcW w:w="4513" w:type="pct"/>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70289C3E" w14:textId="77777777" w:rsidR="00591CFD" w:rsidRPr="00591CFD" w:rsidRDefault="00591CFD" w:rsidP="00FB327F">
            <w:pPr>
              <w:rPr>
                <w:color w:val="4472C4" w:themeColor="accent5"/>
                <w:lang w:val="en-US"/>
              </w:rPr>
            </w:pPr>
            <w:r w:rsidRPr="00591CFD">
              <w:rPr>
                <w:b/>
                <w:bCs/>
                <w:color w:val="4472C4" w:themeColor="accent5"/>
                <w:lang w:val="en-US"/>
              </w:rPr>
              <w:t xml:space="preserve">Perceived </w:t>
            </w:r>
            <w:proofErr w:type="spellStart"/>
            <w:r w:rsidRPr="00591CFD">
              <w:rPr>
                <w:b/>
                <w:bCs/>
                <w:color w:val="4472C4" w:themeColor="accent5"/>
                <w:lang w:val="en-US"/>
              </w:rPr>
              <w:t>Behavioural</w:t>
            </w:r>
            <w:proofErr w:type="spellEnd"/>
            <w:r w:rsidRPr="00591CFD">
              <w:rPr>
                <w:b/>
                <w:bCs/>
                <w:color w:val="4472C4" w:themeColor="accent5"/>
                <w:lang w:val="en-US"/>
              </w:rPr>
              <w:t xml:space="preserve"> Control </w:t>
            </w:r>
            <w:r w:rsidRPr="00591CFD">
              <w:rPr>
                <w:bCs/>
                <w:i/>
                <w:color w:val="4472C4" w:themeColor="accent5"/>
              </w:rPr>
              <w:t>(don’t show this title to respondents)</w:t>
            </w:r>
          </w:p>
        </w:tc>
      </w:tr>
      <w:tr w:rsidR="00591CFD" w:rsidRPr="00591CFD" w14:paraId="12F6C463" w14:textId="77777777" w:rsidTr="00FB327F">
        <w:trPr>
          <w:trHeight w:val="804"/>
        </w:trPr>
        <w:tc>
          <w:tcPr>
            <w:tcW w:w="905" w:type="pct"/>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D3E327F" w14:textId="77777777" w:rsidR="00591CFD" w:rsidRPr="00591CFD" w:rsidRDefault="00591CFD" w:rsidP="00FB327F">
            <w:pPr>
              <w:rPr>
                <w:color w:val="4472C4" w:themeColor="accent5"/>
                <w:lang w:val="en-US"/>
              </w:rPr>
            </w:pPr>
            <w:r w:rsidRPr="00591CFD">
              <w:rPr>
                <w:b/>
                <w:bCs/>
                <w:color w:val="4472C4" w:themeColor="accent5"/>
                <w:lang w:val="en-US"/>
              </w:rPr>
              <w:t xml:space="preserve">RA22.a </w:t>
            </w:r>
          </w:p>
        </w:tc>
        <w:tc>
          <w:tcPr>
            <w:tcW w:w="2442" w:type="pc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4623F486" w14:textId="77777777" w:rsidR="00591CFD" w:rsidRPr="00591CFD" w:rsidRDefault="00591CFD" w:rsidP="00FB327F">
            <w:pPr>
              <w:rPr>
                <w:color w:val="4472C4" w:themeColor="accent5"/>
                <w:lang w:val="en-US"/>
              </w:rPr>
            </w:pPr>
            <w:r w:rsidRPr="00591CFD">
              <w:rPr>
                <w:color w:val="4472C4" w:themeColor="accent5"/>
                <w:lang w:val="en-US"/>
              </w:rPr>
              <w:t xml:space="preserve">I am confident that I could </w:t>
            </w:r>
            <w:r w:rsidRPr="00591CFD">
              <w:rPr>
                <w:b/>
                <w:bCs/>
                <w:color w:val="4472C4" w:themeColor="accent5"/>
                <w:lang w:val="en-US"/>
              </w:rPr>
              <w:t>afford</w:t>
            </w:r>
            <w:r w:rsidRPr="00591CFD">
              <w:rPr>
                <w:color w:val="4472C4" w:themeColor="accent5"/>
                <w:lang w:val="en-US"/>
              </w:rPr>
              <w:t xml:space="preserve"> </w:t>
            </w:r>
            <w:r w:rsidRPr="00591CFD">
              <w:rPr>
                <w:color w:val="4472C4" w:themeColor="accent5"/>
                <w:highlight w:val="yellow"/>
                <w:lang w:val="en-US"/>
              </w:rPr>
              <w:t>100</w:t>
            </w:r>
            <w:r w:rsidRPr="00591CFD">
              <w:rPr>
                <w:color w:val="4472C4" w:themeColor="accent5"/>
                <w:lang w:val="en-US"/>
              </w:rPr>
              <w:t xml:space="preserve"> euros to test for radon if needed.</w:t>
            </w:r>
          </w:p>
        </w:tc>
        <w:tc>
          <w:tcPr>
            <w:tcW w:w="1166" w:type="pct"/>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6C688FF8" w14:textId="77777777" w:rsidR="00591CFD" w:rsidRPr="00591CFD" w:rsidRDefault="00591CFD" w:rsidP="00FB327F">
            <w:pPr>
              <w:jc w:val="left"/>
              <w:rPr>
                <w:color w:val="4472C4" w:themeColor="accent5"/>
                <w:lang w:val="en-US"/>
              </w:rPr>
            </w:pPr>
            <w:r w:rsidRPr="00591CFD">
              <w:rPr>
                <w:color w:val="4472C4" w:themeColor="accent5"/>
                <w:lang w:val="en-US"/>
              </w:rPr>
              <w:t>1. Strongly Disagree</w:t>
            </w:r>
          </w:p>
          <w:p w14:paraId="02680E64" w14:textId="77777777" w:rsidR="00591CFD" w:rsidRPr="00591CFD" w:rsidRDefault="00591CFD" w:rsidP="00FB327F">
            <w:pPr>
              <w:jc w:val="left"/>
              <w:rPr>
                <w:color w:val="4472C4" w:themeColor="accent5"/>
                <w:lang w:val="en-US"/>
              </w:rPr>
            </w:pPr>
            <w:r w:rsidRPr="00591CFD">
              <w:rPr>
                <w:color w:val="4472C4" w:themeColor="accent5"/>
                <w:lang w:val="en-US"/>
              </w:rPr>
              <w:t>2. Disagree</w:t>
            </w:r>
          </w:p>
          <w:p w14:paraId="6CFCB804" w14:textId="77777777" w:rsidR="00591CFD" w:rsidRPr="00591CFD" w:rsidRDefault="00591CFD" w:rsidP="00FB327F">
            <w:pPr>
              <w:jc w:val="left"/>
              <w:rPr>
                <w:color w:val="4472C4" w:themeColor="accent5"/>
                <w:lang w:val="en-US"/>
              </w:rPr>
            </w:pPr>
            <w:r w:rsidRPr="00591CFD">
              <w:rPr>
                <w:color w:val="4472C4" w:themeColor="accent5"/>
                <w:lang w:val="en-US"/>
              </w:rPr>
              <w:t>3. Neither agree, nor disagree</w:t>
            </w:r>
          </w:p>
          <w:p w14:paraId="362C594F" w14:textId="77777777" w:rsidR="00591CFD" w:rsidRPr="00591CFD" w:rsidRDefault="00591CFD" w:rsidP="00FB327F">
            <w:pPr>
              <w:jc w:val="left"/>
              <w:rPr>
                <w:color w:val="4472C4" w:themeColor="accent5"/>
                <w:lang w:val="en-US"/>
              </w:rPr>
            </w:pPr>
            <w:r w:rsidRPr="00591CFD">
              <w:rPr>
                <w:color w:val="4472C4" w:themeColor="accent5"/>
                <w:lang w:val="en-US"/>
              </w:rPr>
              <w:lastRenderedPageBreak/>
              <w:t>4. Agree</w:t>
            </w:r>
          </w:p>
          <w:p w14:paraId="5E6AECCF" w14:textId="77777777" w:rsidR="00591CFD" w:rsidRPr="00591CFD" w:rsidRDefault="00591CFD" w:rsidP="00FB327F">
            <w:pPr>
              <w:jc w:val="left"/>
              <w:rPr>
                <w:color w:val="4472C4" w:themeColor="accent5"/>
                <w:lang w:val="en-US"/>
              </w:rPr>
            </w:pPr>
            <w:r w:rsidRPr="00591CFD">
              <w:rPr>
                <w:color w:val="4472C4" w:themeColor="accent5"/>
                <w:lang w:val="en-US"/>
              </w:rPr>
              <w:t>5. Strongly Agree</w:t>
            </w:r>
          </w:p>
          <w:p w14:paraId="470BBB7B" w14:textId="77777777" w:rsidR="00591CFD" w:rsidRPr="00591CFD" w:rsidRDefault="00591CFD" w:rsidP="00FB327F">
            <w:pPr>
              <w:jc w:val="left"/>
              <w:rPr>
                <w:color w:val="4472C4" w:themeColor="accent5"/>
                <w:lang w:val="en-US"/>
              </w:rPr>
            </w:pPr>
            <w:r w:rsidRPr="00591CFD">
              <w:rPr>
                <w:color w:val="4472C4" w:themeColor="accent5"/>
                <w:lang w:val="en-US"/>
              </w:rPr>
              <w:t>9. I don't know/NA</w:t>
            </w:r>
          </w:p>
          <w:p w14:paraId="2824484F" w14:textId="77777777" w:rsidR="00591CFD" w:rsidRPr="00591CFD" w:rsidRDefault="00591CFD" w:rsidP="00FB327F">
            <w:pPr>
              <w:rPr>
                <w:color w:val="4472C4" w:themeColor="accent5"/>
                <w:lang w:val="en-US"/>
              </w:rPr>
            </w:pPr>
            <w:r w:rsidRPr="00591CFD">
              <w:rPr>
                <w:color w:val="4472C4" w:themeColor="accent5"/>
              </w:rPr>
              <w:t> </w:t>
            </w:r>
          </w:p>
        </w:tc>
      </w:tr>
      <w:tr w:rsidR="00591CFD" w:rsidRPr="00591CFD" w14:paraId="3C384F1A" w14:textId="77777777" w:rsidTr="00FB327F">
        <w:tc>
          <w:tcPr>
            <w:tcW w:w="905"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FD8BA98" w14:textId="77777777" w:rsidR="00591CFD" w:rsidRPr="00591CFD" w:rsidRDefault="00591CFD" w:rsidP="00FB327F">
            <w:pPr>
              <w:rPr>
                <w:color w:val="4472C4" w:themeColor="accent5"/>
                <w:lang w:val="en-US"/>
              </w:rPr>
            </w:pPr>
            <w:r w:rsidRPr="00591CFD">
              <w:rPr>
                <w:b/>
                <w:bCs/>
                <w:color w:val="4472C4" w:themeColor="accent5"/>
                <w:lang w:val="en-US"/>
              </w:rPr>
              <w:t>RA22.b</w:t>
            </w:r>
          </w:p>
        </w:tc>
        <w:tc>
          <w:tcPr>
            <w:tcW w:w="2442"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587B2EA3" w14:textId="77777777" w:rsidR="00591CFD" w:rsidRPr="00591CFD" w:rsidRDefault="00591CFD" w:rsidP="00FB327F">
            <w:pPr>
              <w:rPr>
                <w:color w:val="4472C4" w:themeColor="accent5"/>
                <w:lang w:val="en-US"/>
              </w:rPr>
            </w:pPr>
            <w:r w:rsidRPr="00591CFD">
              <w:rPr>
                <w:color w:val="4472C4" w:themeColor="accent5"/>
                <w:lang w:val="en-US"/>
              </w:rPr>
              <w:t xml:space="preserve">I am confident that I could </w:t>
            </w:r>
            <w:r w:rsidRPr="00591CFD">
              <w:rPr>
                <w:b/>
                <w:color w:val="4472C4" w:themeColor="accent5"/>
                <w:lang w:val="en-US"/>
              </w:rPr>
              <w:t xml:space="preserve">afford </w:t>
            </w:r>
            <w:r w:rsidRPr="00591CFD">
              <w:rPr>
                <w:color w:val="4472C4" w:themeColor="accent5"/>
                <w:highlight w:val="yellow"/>
                <w:lang w:val="en-US"/>
              </w:rPr>
              <w:t>1700</w:t>
            </w:r>
            <w:r w:rsidRPr="00591CFD">
              <w:rPr>
                <w:color w:val="4472C4" w:themeColor="accent5"/>
                <w:lang w:val="en-US"/>
              </w:rPr>
              <w:t xml:space="preserve"> euros to remediate for radon if needed. </w:t>
            </w:r>
          </w:p>
        </w:tc>
        <w:tc>
          <w:tcPr>
            <w:tcW w:w="1166" w:type="pct"/>
            <w:vMerge/>
            <w:tcBorders>
              <w:top w:val="single" w:sz="24" w:space="0" w:color="FFFFFF"/>
              <w:left w:val="single" w:sz="8" w:space="0" w:color="FFFFFF"/>
              <w:bottom w:val="single" w:sz="8" w:space="0" w:color="FFFFFF"/>
              <w:right w:val="single" w:sz="8" w:space="0" w:color="FFFFFF"/>
            </w:tcBorders>
            <w:vAlign w:val="center"/>
            <w:hideMark/>
          </w:tcPr>
          <w:p w14:paraId="08B8FFC1" w14:textId="77777777" w:rsidR="00591CFD" w:rsidRPr="00591CFD" w:rsidRDefault="00591CFD" w:rsidP="00FB327F">
            <w:pPr>
              <w:rPr>
                <w:color w:val="4472C4" w:themeColor="accent5"/>
                <w:lang w:val="en-US"/>
              </w:rPr>
            </w:pPr>
          </w:p>
        </w:tc>
      </w:tr>
    </w:tbl>
    <w:p w14:paraId="78EE7C6F" w14:textId="77777777" w:rsidR="00591CFD" w:rsidRDefault="00591CFD" w:rsidP="00744328">
      <w:pPr>
        <w:spacing w:after="0"/>
        <w:jc w:val="left"/>
        <w:rPr>
          <w:rFonts w:asciiTheme="majorHAnsi" w:hAnsiTheme="majorHAnsi" w:cstheme="majorHAnsi"/>
        </w:rPr>
      </w:pPr>
    </w:p>
    <w:p w14:paraId="777FB277" w14:textId="77777777" w:rsidR="00591CFD" w:rsidRPr="00FF4759" w:rsidRDefault="00591CFD" w:rsidP="00744328">
      <w:pPr>
        <w:spacing w:after="0"/>
        <w:jc w:val="left"/>
        <w:rPr>
          <w:rFonts w:asciiTheme="majorHAnsi" w:hAnsiTheme="majorHAnsi" w:cstheme="majorHAnsi"/>
        </w:rPr>
      </w:pPr>
    </w:p>
    <w:tbl>
      <w:tblPr>
        <w:tblW w:w="5000" w:type="pct"/>
        <w:tblCellMar>
          <w:left w:w="0" w:type="dxa"/>
          <w:right w:w="0" w:type="dxa"/>
        </w:tblCellMar>
        <w:tblLook w:val="04A0" w:firstRow="1" w:lastRow="0" w:firstColumn="1" w:lastColumn="0" w:noHBand="0" w:noVBand="1"/>
      </w:tblPr>
      <w:tblGrid>
        <w:gridCol w:w="967"/>
        <w:gridCol w:w="5686"/>
        <w:gridCol w:w="3073"/>
      </w:tblGrid>
      <w:tr w:rsidR="002F017B" w:rsidRPr="00FB327F" w14:paraId="1F8AB0D0" w14:textId="77777777" w:rsidTr="00AA28F6">
        <w:trPr>
          <w:trHeight w:val="424"/>
        </w:trPr>
        <w:tc>
          <w:tcPr>
            <w:tcW w:w="5000" w:type="pct"/>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6B38545C" w14:textId="77777777" w:rsidR="00591CFD" w:rsidRDefault="00591CFD" w:rsidP="00AA28F6">
            <w:pPr>
              <w:spacing w:after="0"/>
              <w:jc w:val="left"/>
              <w:rPr>
                <w:rFonts w:asciiTheme="majorHAnsi" w:hAnsiTheme="majorHAnsi" w:cstheme="majorHAnsi"/>
                <w:b/>
                <w:bCs/>
                <w:lang w:val="pt-PT"/>
              </w:rPr>
            </w:pPr>
            <w:proofErr w:type="spellStart"/>
            <w:r w:rsidRPr="00591CFD">
              <w:rPr>
                <w:rFonts w:asciiTheme="majorHAnsi" w:hAnsiTheme="majorHAnsi" w:cstheme="majorHAnsi"/>
                <w:b/>
                <w:bCs/>
                <w:lang w:val="pt-PT"/>
              </w:rPr>
              <w:t>Perceived</w:t>
            </w:r>
            <w:proofErr w:type="spellEnd"/>
            <w:r w:rsidRPr="00591CFD">
              <w:rPr>
                <w:rFonts w:asciiTheme="majorHAnsi" w:hAnsiTheme="majorHAnsi" w:cstheme="majorHAnsi"/>
                <w:b/>
                <w:bCs/>
                <w:lang w:val="pt-PT"/>
              </w:rPr>
              <w:t xml:space="preserve"> </w:t>
            </w:r>
            <w:proofErr w:type="spellStart"/>
            <w:r w:rsidRPr="00591CFD">
              <w:rPr>
                <w:rFonts w:asciiTheme="majorHAnsi" w:hAnsiTheme="majorHAnsi" w:cstheme="majorHAnsi"/>
                <w:b/>
                <w:bCs/>
                <w:lang w:val="pt-PT"/>
              </w:rPr>
              <w:t>Behavioural</w:t>
            </w:r>
            <w:proofErr w:type="spellEnd"/>
            <w:r w:rsidRPr="00591CFD">
              <w:rPr>
                <w:rFonts w:asciiTheme="majorHAnsi" w:hAnsiTheme="majorHAnsi" w:cstheme="majorHAnsi"/>
                <w:b/>
                <w:bCs/>
                <w:lang w:val="pt-PT"/>
              </w:rPr>
              <w:t xml:space="preserve"> </w:t>
            </w:r>
            <w:proofErr w:type="spellStart"/>
            <w:r w:rsidRPr="00591CFD">
              <w:rPr>
                <w:rFonts w:asciiTheme="majorHAnsi" w:hAnsiTheme="majorHAnsi" w:cstheme="majorHAnsi"/>
                <w:b/>
                <w:bCs/>
                <w:lang w:val="pt-PT"/>
              </w:rPr>
              <w:t>Control</w:t>
            </w:r>
            <w:proofErr w:type="spellEnd"/>
            <w:r w:rsidRPr="00591CFD">
              <w:rPr>
                <w:rFonts w:asciiTheme="majorHAnsi" w:hAnsiTheme="majorHAnsi" w:cstheme="majorHAnsi"/>
                <w:b/>
                <w:bCs/>
                <w:lang w:val="pt-PT"/>
              </w:rPr>
              <w:t xml:space="preserve"> </w:t>
            </w:r>
          </w:p>
          <w:p w14:paraId="3CABA2A0" w14:textId="6B093BF0" w:rsidR="002F017B" w:rsidRPr="00744328" w:rsidRDefault="001857CD" w:rsidP="00AA28F6">
            <w:pPr>
              <w:spacing w:after="0"/>
              <w:jc w:val="left"/>
              <w:rPr>
                <w:rFonts w:asciiTheme="majorHAnsi" w:hAnsiTheme="majorHAnsi" w:cstheme="majorHAnsi"/>
                <w:lang w:val="pt-PT"/>
              </w:rPr>
            </w:pPr>
            <w:r w:rsidRPr="00744328">
              <w:rPr>
                <w:rFonts w:asciiTheme="majorHAnsi" w:hAnsiTheme="majorHAnsi" w:cstheme="majorHAnsi"/>
                <w:bCs/>
                <w:i/>
                <w:lang w:val="pt-PT"/>
              </w:rPr>
              <w:t>(não mostrar o título aos participantes)</w:t>
            </w:r>
          </w:p>
        </w:tc>
      </w:tr>
      <w:tr w:rsidR="002F017B" w:rsidRPr="00FB327F" w14:paraId="1319B090" w14:textId="77777777" w:rsidTr="00AA28F6">
        <w:trPr>
          <w:trHeight w:val="547"/>
        </w:trPr>
        <w:tc>
          <w:tcPr>
            <w:tcW w:w="497" w:type="pct"/>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6ADE97D" w14:textId="77777777" w:rsidR="002F017B" w:rsidRPr="00744328" w:rsidRDefault="004B6785"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RA22.a</w:t>
            </w:r>
            <w:r w:rsidRPr="00744328">
              <w:rPr>
                <w:rFonts w:asciiTheme="majorHAnsi" w:hAnsiTheme="majorHAnsi" w:cstheme="majorHAnsi"/>
                <w:b/>
                <w:bCs/>
                <w:color w:val="FF0000"/>
                <w:lang w:val="en-US"/>
              </w:rPr>
              <w:t xml:space="preserve"> </w:t>
            </w:r>
          </w:p>
        </w:tc>
        <w:tc>
          <w:tcPr>
            <w:tcW w:w="2923" w:type="pc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78E336A6" w14:textId="239A77F6" w:rsidR="002F017B" w:rsidRPr="00CC6C66" w:rsidRDefault="00DB7831" w:rsidP="00AA28F6">
            <w:pPr>
              <w:spacing w:after="0"/>
              <w:jc w:val="left"/>
              <w:rPr>
                <w:rFonts w:asciiTheme="majorHAnsi" w:hAnsiTheme="majorHAnsi" w:cstheme="majorHAnsi"/>
                <w:lang w:val="pt-PT"/>
              </w:rPr>
            </w:pPr>
            <w:r w:rsidRPr="00CC6C66">
              <w:rPr>
                <w:rFonts w:asciiTheme="majorHAnsi" w:hAnsiTheme="majorHAnsi" w:cstheme="majorHAnsi"/>
                <w:lang w:val="pt-PT"/>
              </w:rPr>
              <w:t xml:space="preserve">Estou confiante de que poderia </w:t>
            </w:r>
            <w:r w:rsidR="00AA28F6" w:rsidRPr="00CC6C66">
              <w:rPr>
                <w:rFonts w:asciiTheme="majorHAnsi" w:hAnsiTheme="majorHAnsi" w:cstheme="majorHAnsi"/>
                <w:b/>
                <w:lang w:val="pt-PT"/>
              </w:rPr>
              <w:t>disponibiliz</w:t>
            </w:r>
            <w:r w:rsidRPr="00CC6C66">
              <w:rPr>
                <w:rFonts w:asciiTheme="majorHAnsi" w:hAnsiTheme="majorHAnsi" w:cstheme="majorHAnsi"/>
                <w:b/>
                <w:lang w:val="pt-PT"/>
              </w:rPr>
              <w:t>ar</w:t>
            </w:r>
            <w:r w:rsidRPr="00CC6C66">
              <w:rPr>
                <w:rFonts w:asciiTheme="majorHAnsi" w:hAnsiTheme="majorHAnsi" w:cstheme="majorHAnsi"/>
                <w:lang w:val="pt-PT"/>
              </w:rPr>
              <w:t xml:space="preserve"> 50 euros para testar os níveis de radão, se necessário.</w:t>
            </w:r>
          </w:p>
        </w:tc>
        <w:tc>
          <w:tcPr>
            <w:tcW w:w="1580" w:type="pct"/>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11B57F7C" w14:textId="77777777" w:rsidR="00DB7831" w:rsidRPr="00744328" w:rsidRDefault="00DB7831" w:rsidP="00744328">
            <w:pPr>
              <w:spacing w:after="0"/>
              <w:jc w:val="left"/>
              <w:rPr>
                <w:rFonts w:asciiTheme="majorHAnsi" w:hAnsiTheme="majorHAnsi" w:cstheme="majorHAnsi"/>
                <w:lang w:val="nl-BE"/>
              </w:rPr>
            </w:pPr>
            <w:r w:rsidRPr="00744328">
              <w:rPr>
                <w:rFonts w:asciiTheme="majorHAnsi" w:hAnsiTheme="majorHAnsi" w:cstheme="majorHAnsi"/>
                <w:lang w:val="nl-BE"/>
              </w:rPr>
              <w:t>1. Discordo Fortemente</w:t>
            </w:r>
          </w:p>
          <w:p w14:paraId="7AE88140" w14:textId="77777777" w:rsidR="00DB7831" w:rsidRPr="00744328" w:rsidRDefault="00DB7831" w:rsidP="00744328">
            <w:pPr>
              <w:spacing w:after="0"/>
              <w:jc w:val="left"/>
              <w:rPr>
                <w:rFonts w:asciiTheme="majorHAnsi" w:hAnsiTheme="majorHAnsi" w:cstheme="majorHAnsi"/>
                <w:lang w:val="nl-BE"/>
              </w:rPr>
            </w:pPr>
            <w:r w:rsidRPr="00744328">
              <w:rPr>
                <w:rFonts w:asciiTheme="majorHAnsi" w:hAnsiTheme="majorHAnsi" w:cstheme="majorHAnsi"/>
                <w:lang w:val="nl-BE"/>
              </w:rPr>
              <w:t>2. Discordo</w:t>
            </w:r>
          </w:p>
          <w:p w14:paraId="44B35FD9" w14:textId="77777777" w:rsidR="00DB7831" w:rsidRPr="00744328" w:rsidRDefault="00DB7831" w:rsidP="00744328">
            <w:pPr>
              <w:spacing w:after="0"/>
              <w:jc w:val="left"/>
              <w:rPr>
                <w:rFonts w:asciiTheme="majorHAnsi" w:hAnsiTheme="majorHAnsi" w:cstheme="majorHAnsi"/>
                <w:lang w:val="nl-BE"/>
              </w:rPr>
            </w:pPr>
            <w:r w:rsidRPr="00744328">
              <w:rPr>
                <w:rFonts w:asciiTheme="majorHAnsi" w:hAnsiTheme="majorHAnsi" w:cstheme="majorHAnsi"/>
                <w:lang w:val="nl-BE"/>
              </w:rPr>
              <w:t>3. Não concordo, nem discordo</w:t>
            </w:r>
          </w:p>
          <w:p w14:paraId="3070DB61" w14:textId="77777777" w:rsidR="00DB7831" w:rsidRPr="00744328" w:rsidRDefault="00DB7831" w:rsidP="00744328">
            <w:pPr>
              <w:spacing w:after="0"/>
              <w:jc w:val="left"/>
              <w:rPr>
                <w:rFonts w:asciiTheme="majorHAnsi" w:hAnsiTheme="majorHAnsi" w:cstheme="majorHAnsi"/>
                <w:lang w:val="nl-BE"/>
              </w:rPr>
            </w:pPr>
            <w:r w:rsidRPr="00744328">
              <w:rPr>
                <w:rFonts w:asciiTheme="majorHAnsi" w:hAnsiTheme="majorHAnsi" w:cstheme="majorHAnsi"/>
                <w:lang w:val="nl-BE"/>
              </w:rPr>
              <w:t>4. Concordo</w:t>
            </w:r>
          </w:p>
          <w:p w14:paraId="749CE004" w14:textId="77777777" w:rsidR="00DB7831" w:rsidRPr="00744328" w:rsidRDefault="00DB7831" w:rsidP="00744328">
            <w:pPr>
              <w:spacing w:after="0"/>
              <w:jc w:val="left"/>
              <w:rPr>
                <w:rFonts w:asciiTheme="majorHAnsi" w:hAnsiTheme="majorHAnsi" w:cstheme="majorHAnsi"/>
                <w:lang w:val="nl-BE"/>
              </w:rPr>
            </w:pPr>
            <w:r w:rsidRPr="00744328">
              <w:rPr>
                <w:rFonts w:asciiTheme="majorHAnsi" w:hAnsiTheme="majorHAnsi" w:cstheme="majorHAnsi"/>
                <w:lang w:val="nl-BE"/>
              </w:rPr>
              <w:t>5. Concordo Fortemente</w:t>
            </w:r>
          </w:p>
          <w:p w14:paraId="4169CE3C" w14:textId="3139B891" w:rsidR="002F017B" w:rsidRPr="00744328" w:rsidRDefault="00DB7831" w:rsidP="00744328">
            <w:pPr>
              <w:spacing w:after="0"/>
              <w:jc w:val="left"/>
              <w:rPr>
                <w:rFonts w:asciiTheme="majorHAnsi" w:hAnsiTheme="majorHAnsi" w:cstheme="majorHAnsi"/>
                <w:lang w:val="pt-PT"/>
              </w:rPr>
            </w:pPr>
            <w:r w:rsidRPr="00744328">
              <w:rPr>
                <w:rFonts w:asciiTheme="majorHAnsi" w:hAnsiTheme="majorHAnsi" w:cstheme="majorHAnsi"/>
                <w:lang w:val="nl-BE"/>
              </w:rPr>
              <w:t>9. Não sabe / Não responde</w:t>
            </w:r>
          </w:p>
        </w:tc>
      </w:tr>
      <w:tr w:rsidR="002F017B" w:rsidRPr="00FB327F" w14:paraId="5D887529" w14:textId="77777777" w:rsidTr="00AA28F6">
        <w:trPr>
          <w:trHeight w:val="670"/>
        </w:trPr>
        <w:tc>
          <w:tcPr>
            <w:tcW w:w="497"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B9732D7" w14:textId="77777777" w:rsidR="002F017B" w:rsidRPr="00744328" w:rsidRDefault="002F017B"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RA22.b</w:t>
            </w:r>
          </w:p>
        </w:tc>
        <w:tc>
          <w:tcPr>
            <w:tcW w:w="2923"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52865A97" w14:textId="1F0BA97C" w:rsidR="002F017B" w:rsidRPr="00CC6C66" w:rsidRDefault="00DB7831" w:rsidP="00AA28F6">
            <w:pPr>
              <w:spacing w:after="0"/>
              <w:jc w:val="left"/>
              <w:rPr>
                <w:rFonts w:asciiTheme="majorHAnsi" w:hAnsiTheme="majorHAnsi" w:cstheme="majorHAnsi"/>
                <w:lang w:val="pt-PT"/>
              </w:rPr>
            </w:pPr>
            <w:r w:rsidRPr="00CC6C66">
              <w:rPr>
                <w:rFonts w:asciiTheme="majorHAnsi" w:hAnsiTheme="majorHAnsi" w:cstheme="majorHAnsi"/>
                <w:lang w:val="pt-PT"/>
              </w:rPr>
              <w:t xml:space="preserve">Estou confiante de que poderia </w:t>
            </w:r>
            <w:r w:rsidR="00AA28F6" w:rsidRPr="00CC6C66">
              <w:rPr>
                <w:rFonts w:asciiTheme="majorHAnsi" w:hAnsiTheme="majorHAnsi" w:cstheme="majorHAnsi"/>
                <w:b/>
                <w:lang w:val="pt-PT"/>
              </w:rPr>
              <w:t>disponibiliz</w:t>
            </w:r>
            <w:r w:rsidRPr="00CC6C66">
              <w:rPr>
                <w:rFonts w:asciiTheme="majorHAnsi" w:hAnsiTheme="majorHAnsi" w:cstheme="majorHAnsi"/>
                <w:b/>
                <w:lang w:val="pt-PT"/>
              </w:rPr>
              <w:t>ar</w:t>
            </w:r>
            <w:r w:rsidRPr="00CC6C66">
              <w:rPr>
                <w:rFonts w:asciiTheme="majorHAnsi" w:hAnsiTheme="majorHAnsi" w:cstheme="majorHAnsi"/>
                <w:lang w:val="pt-PT"/>
              </w:rPr>
              <w:t xml:space="preserve"> </w:t>
            </w:r>
            <w:r w:rsidR="00AA28F6" w:rsidRPr="00CC6C66">
              <w:rPr>
                <w:rFonts w:asciiTheme="majorHAnsi" w:hAnsiTheme="majorHAnsi" w:cstheme="majorHAnsi"/>
                <w:lang w:val="pt-PT"/>
              </w:rPr>
              <w:t>75</w:t>
            </w:r>
            <w:r w:rsidRPr="00CC6C66">
              <w:rPr>
                <w:rFonts w:asciiTheme="majorHAnsi" w:hAnsiTheme="majorHAnsi" w:cstheme="majorHAnsi"/>
                <w:lang w:val="pt-PT"/>
              </w:rPr>
              <w:t xml:space="preserve">0 euros para remediar </w:t>
            </w:r>
            <w:r w:rsidR="00C87CF4" w:rsidRPr="00CC6C66">
              <w:rPr>
                <w:rFonts w:asciiTheme="majorHAnsi" w:hAnsiTheme="majorHAnsi" w:cstheme="majorHAnsi"/>
                <w:lang w:val="pt-PT"/>
              </w:rPr>
              <w:t xml:space="preserve">concentrações elevadas de </w:t>
            </w:r>
            <w:r w:rsidRPr="00CC6C66">
              <w:rPr>
                <w:rFonts w:asciiTheme="majorHAnsi" w:hAnsiTheme="majorHAnsi" w:cstheme="majorHAnsi"/>
                <w:lang w:val="pt-PT"/>
              </w:rPr>
              <w:t>radão, se necessário.</w:t>
            </w:r>
          </w:p>
        </w:tc>
        <w:tc>
          <w:tcPr>
            <w:tcW w:w="1580" w:type="pct"/>
            <w:vMerge/>
            <w:tcBorders>
              <w:top w:val="single" w:sz="24" w:space="0" w:color="FFFFFF"/>
              <w:left w:val="single" w:sz="8" w:space="0" w:color="FFFFFF"/>
              <w:bottom w:val="single" w:sz="8" w:space="0" w:color="FFFFFF"/>
              <w:right w:val="single" w:sz="8" w:space="0" w:color="FFFFFF"/>
            </w:tcBorders>
            <w:vAlign w:val="center"/>
            <w:hideMark/>
          </w:tcPr>
          <w:p w14:paraId="074E2FB2" w14:textId="77777777" w:rsidR="002F017B" w:rsidRPr="00744328" w:rsidRDefault="002F017B" w:rsidP="00744328">
            <w:pPr>
              <w:spacing w:after="0"/>
              <w:jc w:val="left"/>
              <w:rPr>
                <w:rFonts w:asciiTheme="majorHAnsi" w:hAnsiTheme="majorHAnsi" w:cstheme="majorHAnsi"/>
                <w:lang w:val="pt-PT"/>
              </w:rPr>
            </w:pPr>
          </w:p>
        </w:tc>
      </w:tr>
    </w:tbl>
    <w:p w14:paraId="57039A42" w14:textId="77777777" w:rsidR="002F017B" w:rsidRDefault="002F017B" w:rsidP="00744328">
      <w:pPr>
        <w:spacing w:after="0"/>
        <w:jc w:val="left"/>
        <w:rPr>
          <w:rFonts w:asciiTheme="majorHAnsi" w:hAnsiTheme="majorHAnsi" w:cstheme="majorHAnsi"/>
          <w:lang w:val="pt-PT"/>
        </w:rPr>
      </w:pPr>
    </w:p>
    <w:tbl>
      <w:tblPr>
        <w:tblW w:w="8779" w:type="dxa"/>
        <w:tblCellMar>
          <w:left w:w="0" w:type="dxa"/>
          <w:right w:w="0" w:type="dxa"/>
        </w:tblCellMar>
        <w:tblLook w:val="04A0" w:firstRow="1" w:lastRow="0" w:firstColumn="1" w:lastColumn="0" w:noHBand="0" w:noVBand="1"/>
      </w:tblPr>
      <w:tblGrid>
        <w:gridCol w:w="867"/>
        <w:gridCol w:w="5644"/>
        <w:gridCol w:w="2268"/>
      </w:tblGrid>
      <w:tr w:rsidR="00FF4759" w:rsidRPr="00FF4759" w14:paraId="021AF072" w14:textId="77777777" w:rsidTr="00FB327F">
        <w:trPr>
          <w:trHeight w:val="486"/>
        </w:trPr>
        <w:tc>
          <w:tcPr>
            <w:tcW w:w="8779"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7D7B6692" w14:textId="77777777" w:rsidR="00FF4759" w:rsidRPr="00FF4759" w:rsidRDefault="00FF4759" w:rsidP="00FB327F">
            <w:pPr>
              <w:rPr>
                <w:color w:val="4472C4" w:themeColor="accent5"/>
                <w:lang w:val="en-US"/>
              </w:rPr>
            </w:pPr>
            <w:r w:rsidRPr="00FF4759">
              <w:rPr>
                <w:b/>
                <w:bCs/>
                <w:color w:val="4472C4" w:themeColor="accent5"/>
                <w:lang w:val="en-US"/>
              </w:rPr>
              <w:t xml:space="preserve">Perceived Burden </w:t>
            </w:r>
            <w:r w:rsidRPr="00FF4759">
              <w:rPr>
                <w:bCs/>
                <w:i/>
                <w:color w:val="4472C4" w:themeColor="accent5"/>
              </w:rPr>
              <w:t>(don’t show this title to respondents)</w:t>
            </w:r>
          </w:p>
        </w:tc>
      </w:tr>
      <w:tr w:rsidR="00FF4759" w:rsidRPr="00FF4759" w14:paraId="6BFC216F" w14:textId="77777777" w:rsidTr="00FB327F">
        <w:trPr>
          <w:trHeight w:val="807"/>
        </w:trPr>
        <w:tc>
          <w:tcPr>
            <w:tcW w:w="867"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E86ED33" w14:textId="77777777" w:rsidR="00FF4759" w:rsidRPr="00FF4759" w:rsidRDefault="00FF4759" w:rsidP="00FB327F">
            <w:pPr>
              <w:rPr>
                <w:color w:val="4472C4" w:themeColor="accent5"/>
                <w:lang w:val="en-US"/>
              </w:rPr>
            </w:pPr>
            <w:r w:rsidRPr="00FF4759">
              <w:rPr>
                <w:b/>
                <w:bCs/>
                <w:color w:val="4472C4" w:themeColor="accent5"/>
                <w:lang w:val="en-US"/>
              </w:rPr>
              <w:t>RA23.1</w:t>
            </w:r>
          </w:p>
        </w:tc>
        <w:tc>
          <w:tcPr>
            <w:tcW w:w="5644"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7946A8AD" w14:textId="77777777" w:rsidR="00FF4759" w:rsidRPr="00FF4759" w:rsidRDefault="00FF4759" w:rsidP="00FB327F">
            <w:pPr>
              <w:rPr>
                <w:color w:val="4472C4" w:themeColor="accent5"/>
                <w:lang w:val="en-US"/>
              </w:rPr>
            </w:pPr>
            <w:r w:rsidRPr="00FF4759">
              <w:rPr>
                <w:color w:val="4472C4" w:themeColor="accent5"/>
                <w:lang w:val="en-US"/>
              </w:rPr>
              <w:t>I believe reducing radon in my home would require more resources than I have.</w:t>
            </w:r>
          </w:p>
        </w:tc>
        <w:tc>
          <w:tcPr>
            <w:tcW w:w="2268"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26C1DBF3" w14:textId="77777777" w:rsidR="00FF4759" w:rsidRPr="00FF4759" w:rsidRDefault="00FF4759" w:rsidP="00FB327F">
            <w:pPr>
              <w:rPr>
                <w:color w:val="4472C4" w:themeColor="accent5"/>
                <w:lang w:val="en-US"/>
              </w:rPr>
            </w:pPr>
            <w:r w:rsidRPr="00FF4759">
              <w:rPr>
                <w:color w:val="4472C4" w:themeColor="accent5"/>
                <w:lang w:val="en-US"/>
              </w:rPr>
              <w:t> </w:t>
            </w:r>
          </w:p>
          <w:p w14:paraId="761FD0B7" w14:textId="77777777" w:rsidR="00FF4759" w:rsidRPr="00FF4759" w:rsidRDefault="00FF4759" w:rsidP="00FB327F">
            <w:pPr>
              <w:jc w:val="left"/>
              <w:rPr>
                <w:color w:val="4472C4" w:themeColor="accent5"/>
                <w:lang w:val="en-US"/>
              </w:rPr>
            </w:pPr>
            <w:r w:rsidRPr="00FF4759">
              <w:rPr>
                <w:color w:val="4472C4" w:themeColor="accent5"/>
                <w:lang w:val="en-US"/>
              </w:rPr>
              <w:t>1. Strongly Disagree</w:t>
            </w:r>
          </w:p>
          <w:p w14:paraId="3D96FBB6" w14:textId="77777777" w:rsidR="00FF4759" w:rsidRPr="00FF4759" w:rsidRDefault="00FF4759" w:rsidP="00FB327F">
            <w:pPr>
              <w:jc w:val="left"/>
              <w:rPr>
                <w:color w:val="4472C4" w:themeColor="accent5"/>
                <w:lang w:val="en-US"/>
              </w:rPr>
            </w:pPr>
            <w:r w:rsidRPr="00FF4759">
              <w:rPr>
                <w:color w:val="4472C4" w:themeColor="accent5"/>
                <w:lang w:val="en-US"/>
              </w:rPr>
              <w:t>2. Disagree</w:t>
            </w:r>
          </w:p>
          <w:p w14:paraId="64433913" w14:textId="77777777" w:rsidR="00FF4759" w:rsidRPr="00FF4759" w:rsidRDefault="00FF4759" w:rsidP="00FB327F">
            <w:pPr>
              <w:jc w:val="left"/>
              <w:rPr>
                <w:color w:val="4472C4" w:themeColor="accent5"/>
                <w:lang w:val="en-US"/>
              </w:rPr>
            </w:pPr>
            <w:r w:rsidRPr="00FF4759">
              <w:rPr>
                <w:color w:val="4472C4" w:themeColor="accent5"/>
                <w:lang w:val="en-US"/>
              </w:rPr>
              <w:t>3. Neither agree, nor disagree</w:t>
            </w:r>
          </w:p>
          <w:p w14:paraId="01F18471" w14:textId="77777777" w:rsidR="00FF4759" w:rsidRPr="00FF4759" w:rsidRDefault="00FF4759" w:rsidP="00FB327F">
            <w:pPr>
              <w:jc w:val="left"/>
              <w:rPr>
                <w:color w:val="4472C4" w:themeColor="accent5"/>
                <w:lang w:val="en-US"/>
              </w:rPr>
            </w:pPr>
            <w:r w:rsidRPr="00FF4759">
              <w:rPr>
                <w:color w:val="4472C4" w:themeColor="accent5"/>
                <w:lang w:val="en-US"/>
              </w:rPr>
              <w:t>4. Agree</w:t>
            </w:r>
          </w:p>
          <w:p w14:paraId="2972A42A" w14:textId="77777777" w:rsidR="00FF4759" w:rsidRPr="00FF4759" w:rsidRDefault="00FF4759" w:rsidP="00FB327F">
            <w:pPr>
              <w:jc w:val="left"/>
              <w:rPr>
                <w:color w:val="4472C4" w:themeColor="accent5"/>
                <w:lang w:val="en-US"/>
              </w:rPr>
            </w:pPr>
            <w:r w:rsidRPr="00FF4759">
              <w:rPr>
                <w:color w:val="4472C4" w:themeColor="accent5"/>
                <w:lang w:val="en-US"/>
              </w:rPr>
              <w:t>5. Strongly Agree</w:t>
            </w:r>
          </w:p>
          <w:p w14:paraId="2E10B32E" w14:textId="77777777" w:rsidR="00FF4759" w:rsidRPr="00FF4759" w:rsidRDefault="00FF4759" w:rsidP="00FB327F">
            <w:pPr>
              <w:jc w:val="left"/>
              <w:rPr>
                <w:color w:val="4472C4" w:themeColor="accent5"/>
                <w:lang w:val="en-US"/>
              </w:rPr>
            </w:pPr>
            <w:r w:rsidRPr="00FF4759">
              <w:rPr>
                <w:color w:val="4472C4" w:themeColor="accent5"/>
                <w:lang w:val="en-US"/>
              </w:rPr>
              <w:t>9. Don't know / no answer</w:t>
            </w:r>
          </w:p>
          <w:p w14:paraId="51B6C6F9" w14:textId="77777777" w:rsidR="00FF4759" w:rsidRPr="00FF4759" w:rsidRDefault="00FF4759" w:rsidP="00FB327F">
            <w:pPr>
              <w:jc w:val="left"/>
              <w:rPr>
                <w:color w:val="4472C4" w:themeColor="accent5"/>
                <w:lang w:val="en-US"/>
              </w:rPr>
            </w:pPr>
            <w:r w:rsidRPr="00FF4759">
              <w:rPr>
                <w:color w:val="4472C4" w:themeColor="accent5"/>
              </w:rPr>
              <w:t> </w:t>
            </w:r>
          </w:p>
        </w:tc>
      </w:tr>
      <w:tr w:rsidR="00FF4759" w:rsidRPr="00FF4759" w14:paraId="2F115BC3" w14:textId="77777777" w:rsidTr="00FB327F">
        <w:trPr>
          <w:trHeight w:val="672"/>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29B9D81" w14:textId="77777777" w:rsidR="00FF4759" w:rsidRPr="00FF4759" w:rsidRDefault="00FF4759" w:rsidP="00FB327F">
            <w:pPr>
              <w:rPr>
                <w:color w:val="4472C4" w:themeColor="accent5"/>
                <w:lang w:val="en-US"/>
              </w:rPr>
            </w:pPr>
            <w:r w:rsidRPr="00FF4759">
              <w:rPr>
                <w:b/>
                <w:bCs/>
                <w:color w:val="4472C4" w:themeColor="accent5"/>
                <w:lang w:val="en-US"/>
              </w:rPr>
              <w:t>RA23.2</w:t>
            </w:r>
          </w:p>
        </w:tc>
        <w:tc>
          <w:tcPr>
            <w:tcW w:w="5644" w:type="dxa"/>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66F63334" w14:textId="77777777" w:rsidR="00FF4759" w:rsidRPr="00FF4759" w:rsidRDefault="00FF4759" w:rsidP="00FB327F">
            <w:pPr>
              <w:rPr>
                <w:color w:val="4472C4" w:themeColor="accent5"/>
                <w:lang w:val="en-US"/>
              </w:rPr>
            </w:pPr>
            <w:r w:rsidRPr="00FF4759">
              <w:rPr>
                <w:color w:val="4472C4" w:themeColor="accent5"/>
                <w:lang w:val="en-US"/>
              </w:rPr>
              <w:t>I believe reducing radon would be burdensome for me.</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0E174DD3" w14:textId="77777777" w:rsidR="00FF4759" w:rsidRPr="00FF4759" w:rsidRDefault="00FF4759" w:rsidP="00FB327F">
            <w:pPr>
              <w:rPr>
                <w:color w:val="4472C4" w:themeColor="accent5"/>
                <w:lang w:val="en-US"/>
              </w:rPr>
            </w:pPr>
          </w:p>
        </w:tc>
      </w:tr>
      <w:tr w:rsidR="00FF4759" w:rsidRPr="00FF4759" w14:paraId="18960843" w14:textId="77777777" w:rsidTr="00FB327F">
        <w:trPr>
          <w:trHeight w:val="388"/>
        </w:trPr>
        <w:tc>
          <w:tcPr>
            <w:tcW w:w="6511"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7FA25F3" w14:textId="77777777" w:rsidR="00FF4759" w:rsidRPr="00FF4759" w:rsidRDefault="00FF4759" w:rsidP="00FB327F">
            <w:pPr>
              <w:rPr>
                <w:color w:val="4472C4" w:themeColor="accent5"/>
                <w:lang w:val="en-US"/>
              </w:rPr>
            </w:pPr>
            <w:r w:rsidRPr="00FF4759">
              <w:rPr>
                <w:b/>
                <w:bCs/>
                <w:color w:val="4472C4" w:themeColor="accent5"/>
                <w:lang w:val="en-US"/>
              </w:rPr>
              <w:t xml:space="preserve">Perceived Cost </w:t>
            </w:r>
            <w:r w:rsidRPr="00FF4759">
              <w:rPr>
                <w:bCs/>
                <w:i/>
                <w:color w:val="4472C4" w:themeColor="accent5"/>
              </w:rPr>
              <w:t>(don’t show this title to respondents)</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628EBA82" w14:textId="77777777" w:rsidR="00FF4759" w:rsidRPr="00FF4759" w:rsidRDefault="00FF4759" w:rsidP="00FB327F">
            <w:pPr>
              <w:rPr>
                <w:color w:val="4472C4" w:themeColor="accent5"/>
                <w:lang w:val="en-US"/>
              </w:rPr>
            </w:pPr>
          </w:p>
        </w:tc>
      </w:tr>
      <w:tr w:rsidR="00FF4759" w:rsidRPr="00FF4759" w14:paraId="7DA27B0A" w14:textId="77777777" w:rsidTr="00FB327F">
        <w:trPr>
          <w:trHeight w:val="807"/>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EC7AF8E" w14:textId="77777777" w:rsidR="00FF4759" w:rsidRPr="00FF4759" w:rsidRDefault="00FF4759" w:rsidP="00FB327F">
            <w:pPr>
              <w:rPr>
                <w:color w:val="4472C4" w:themeColor="accent5"/>
                <w:lang w:val="en-US"/>
              </w:rPr>
            </w:pPr>
            <w:r w:rsidRPr="00FF4759">
              <w:rPr>
                <w:b/>
                <w:bCs/>
                <w:color w:val="4472C4" w:themeColor="accent5"/>
                <w:lang w:val="en-US"/>
              </w:rPr>
              <w:t>RA23</w:t>
            </w:r>
          </w:p>
        </w:tc>
        <w:tc>
          <w:tcPr>
            <w:tcW w:w="5644" w:type="dxa"/>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5DA6C3C9" w14:textId="77777777" w:rsidR="00FF4759" w:rsidRPr="00FF4759" w:rsidRDefault="00FF4759" w:rsidP="00FB327F">
            <w:pPr>
              <w:rPr>
                <w:color w:val="4472C4" w:themeColor="accent5"/>
                <w:lang w:val="en-US"/>
              </w:rPr>
            </w:pPr>
            <w:r w:rsidRPr="00FF4759">
              <w:rPr>
                <w:color w:val="4472C4" w:themeColor="accent5"/>
                <w:lang w:val="en-US"/>
              </w:rPr>
              <w:t>I believe that the cost for remediation of my home to reduce the indoor radon concentration is low.</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61B1D0C2" w14:textId="77777777" w:rsidR="00FF4759" w:rsidRPr="00FF4759" w:rsidRDefault="00FF4759" w:rsidP="00FB327F">
            <w:pPr>
              <w:rPr>
                <w:color w:val="4472C4" w:themeColor="accent5"/>
                <w:lang w:val="en-US"/>
              </w:rPr>
            </w:pPr>
          </w:p>
        </w:tc>
      </w:tr>
      <w:tr w:rsidR="00FF4759" w:rsidRPr="00FF4759" w14:paraId="5A388071" w14:textId="77777777" w:rsidTr="00FB327F">
        <w:trPr>
          <w:trHeight w:val="1226"/>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D57234B" w14:textId="77777777" w:rsidR="00FF4759" w:rsidRPr="00FF4759" w:rsidRDefault="00FF4759" w:rsidP="00FB327F">
            <w:pPr>
              <w:rPr>
                <w:color w:val="4472C4" w:themeColor="accent5"/>
                <w:lang w:val="en-US"/>
              </w:rPr>
            </w:pPr>
            <w:r w:rsidRPr="00FF4759">
              <w:rPr>
                <w:b/>
                <w:bCs/>
                <w:color w:val="4472C4" w:themeColor="accent5"/>
                <w:lang w:val="en-US"/>
              </w:rPr>
              <w:t>RA26</w:t>
            </w:r>
          </w:p>
        </w:tc>
        <w:tc>
          <w:tcPr>
            <w:tcW w:w="5644" w:type="dxa"/>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72F1ED67" w14:textId="77777777" w:rsidR="00FF4759" w:rsidRPr="00FF4759" w:rsidRDefault="00FF4759" w:rsidP="00FB327F">
            <w:pPr>
              <w:rPr>
                <w:color w:val="4472C4" w:themeColor="accent5"/>
                <w:lang w:val="en-US"/>
              </w:rPr>
            </w:pPr>
            <w:r w:rsidRPr="00FF4759">
              <w:rPr>
                <w:color w:val="4472C4" w:themeColor="accent5"/>
                <w:lang w:val="en-US"/>
              </w:rPr>
              <w:t>I guess I could easily obtain personal advice from a local expert on how to control the radon concentration in my home.</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462D7D9B" w14:textId="77777777" w:rsidR="00FF4759" w:rsidRPr="00FF4759" w:rsidRDefault="00FF4759" w:rsidP="00FB327F">
            <w:pPr>
              <w:rPr>
                <w:color w:val="4472C4" w:themeColor="accent5"/>
                <w:lang w:val="en-US"/>
              </w:rPr>
            </w:pPr>
          </w:p>
        </w:tc>
      </w:tr>
      <w:tr w:rsidR="00FF4759" w:rsidRPr="00FF4759" w14:paraId="3A7D2644" w14:textId="77777777" w:rsidTr="00FB327F">
        <w:trPr>
          <w:trHeight w:val="388"/>
        </w:trPr>
        <w:tc>
          <w:tcPr>
            <w:tcW w:w="6511"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4A466C9" w14:textId="77777777" w:rsidR="00FF4759" w:rsidRPr="00FF4759" w:rsidRDefault="00FF4759" w:rsidP="00FB327F">
            <w:pPr>
              <w:rPr>
                <w:color w:val="4472C4" w:themeColor="accent5"/>
                <w:lang w:val="en-US"/>
              </w:rPr>
            </w:pPr>
            <w:r w:rsidRPr="00FF4759">
              <w:rPr>
                <w:b/>
                <w:bCs/>
                <w:color w:val="4472C4" w:themeColor="accent5"/>
                <w:lang w:val="en-US"/>
              </w:rPr>
              <w:t xml:space="preserve">Perceived Ease </w:t>
            </w:r>
            <w:r w:rsidRPr="00FF4759">
              <w:rPr>
                <w:bCs/>
                <w:i/>
                <w:color w:val="4472C4" w:themeColor="accent5"/>
              </w:rPr>
              <w:t>(don’t show this title to respondents)</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720810E5" w14:textId="77777777" w:rsidR="00FF4759" w:rsidRPr="00FF4759" w:rsidRDefault="00FF4759" w:rsidP="00FB327F">
            <w:pPr>
              <w:rPr>
                <w:color w:val="4472C4" w:themeColor="accent5"/>
                <w:lang w:val="en-US"/>
              </w:rPr>
            </w:pPr>
          </w:p>
        </w:tc>
      </w:tr>
      <w:tr w:rsidR="00FF4759" w:rsidRPr="00FF4759" w14:paraId="3EE8A3E2" w14:textId="77777777" w:rsidTr="00FB327F">
        <w:trPr>
          <w:trHeight w:val="388"/>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E31C8F4" w14:textId="77777777" w:rsidR="00FF4759" w:rsidRPr="00FF4759" w:rsidRDefault="00FF4759" w:rsidP="00FB327F">
            <w:pPr>
              <w:rPr>
                <w:color w:val="4472C4" w:themeColor="accent5"/>
                <w:lang w:val="en-US"/>
              </w:rPr>
            </w:pPr>
            <w:r w:rsidRPr="00FF4759">
              <w:rPr>
                <w:b/>
                <w:bCs/>
                <w:color w:val="4472C4" w:themeColor="accent5"/>
                <w:lang w:val="en-US"/>
              </w:rPr>
              <w:t>RA24</w:t>
            </w:r>
          </w:p>
        </w:tc>
        <w:tc>
          <w:tcPr>
            <w:tcW w:w="5644"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06F73912" w14:textId="77777777" w:rsidR="00FF4759" w:rsidRPr="00FF4759" w:rsidRDefault="00FF4759" w:rsidP="00FB327F">
            <w:pPr>
              <w:rPr>
                <w:color w:val="4472C4" w:themeColor="accent5"/>
                <w:lang w:val="en-US"/>
              </w:rPr>
            </w:pPr>
            <w:r w:rsidRPr="00FF4759">
              <w:rPr>
                <w:color w:val="4472C4" w:themeColor="accent5"/>
                <w:lang w:val="en-US"/>
              </w:rPr>
              <w:t xml:space="preserve">I believe the procedure for radon </w:t>
            </w:r>
            <w:r w:rsidRPr="00FF4759">
              <w:rPr>
                <w:b/>
                <w:bCs/>
                <w:color w:val="4472C4" w:themeColor="accent5"/>
                <w:lang w:val="en-US"/>
              </w:rPr>
              <w:t>testing</w:t>
            </w:r>
            <w:r w:rsidRPr="00FF4759">
              <w:rPr>
                <w:color w:val="4472C4" w:themeColor="accent5"/>
                <w:lang w:val="en-US"/>
              </w:rPr>
              <w:t xml:space="preserve"> my home is easy.</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555527E7" w14:textId="77777777" w:rsidR="00FF4759" w:rsidRPr="00FF4759" w:rsidRDefault="00FF4759" w:rsidP="00FB327F">
            <w:pPr>
              <w:rPr>
                <w:color w:val="4472C4" w:themeColor="accent5"/>
                <w:lang w:val="en-US"/>
              </w:rPr>
            </w:pPr>
          </w:p>
        </w:tc>
      </w:tr>
      <w:tr w:rsidR="00FF4759" w:rsidRPr="00FF4759" w14:paraId="6269DB9D" w14:textId="77777777" w:rsidTr="00FB327F">
        <w:trPr>
          <w:trHeight w:val="1596"/>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DE3DC34" w14:textId="77777777" w:rsidR="00FF4759" w:rsidRPr="00FF4759" w:rsidRDefault="00FF4759" w:rsidP="00FB327F">
            <w:pPr>
              <w:rPr>
                <w:color w:val="4472C4" w:themeColor="accent5"/>
                <w:lang w:val="en-US"/>
              </w:rPr>
            </w:pPr>
            <w:r w:rsidRPr="00FF4759">
              <w:rPr>
                <w:b/>
                <w:bCs/>
                <w:color w:val="4472C4" w:themeColor="accent5"/>
                <w:lang w:val="en-US"/>
              </w:rPr>
              <w:t>RA25</w:t>
            </w:r>
          </w:p>
        </w:tc>
        <w:tc>
          <w:tcPr>
            <w:tcW w:w="5644"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2983C58E" w14:textId="77777777" w:rsidR="00FF4759" w:rsidRPr="00FF4759" w:rsidRDefault="00FF4759" w:rsidP="00FB327F">
            <w:pPr>
              <w:rPr>
                <w:color w:val="4472C4" w:themeColor="accent5"/>
                <w:lang w:val="en-US"/>
              </w:rPr>
            </w:pPr>
            <w:r w:rsidRPr="00FF4759">
              <w:rPr>
                <w:color w:val="4472C4" w:themeColor="accent5"/>
                <w:lang w:val="en-US"/>
              </w:rPr>
              <w:t xml:space="preserve">I believe the procedure for </w:t>
            </w:r>
            <w:r w:rsidRPr="00FF4759">
              <w:rPr>
                <w:b/>
                <w:bCs/>
                <w:color w:val="4472C4" w:themeColor="accent5"/>
                <w:lang w:val="en-US"/>
              </w:rPr>
              <w:t>remediating</w:t>
            </w:r>
            <w:r w:rsidRPr="00FF4759">
              <w:rPr>
                <w:color w:val="4472C4" w:themeColor="accent5"/>
                <w:lang w:val="en-US"/>
              </w:rPr>
              <w:t xml:space="preserve"> my home due to radon is difficult.</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3F3EAC6E" w14:textId="77777777" w:rsidR="00FF4759" w:rsidRPr="00FF4759" w:rsidRDefault="00FF4759" w:rsidP="00FB327F">
            <w:pPr>
              <w:rPr>
                <w:color w:val="4472C4" w:themeColor="accent5"/>
                <w:lang w:val="en-US"/>
              </w:rPr>
            </w:pPr>
          </w:p>
        </w:tc>
      </w:tr>
    </w:tbl>
    <w:p w14:paraId="7401A09C" w14:textId="77777777" w:rsidR="00FF4759" w:rsidRPr="00FF4759" w:rsidRDefault="00FF4759" w:rsidP="00744328">
      <w:pPr>
        <w:spacing w:after="0"/>
        <w:jc w:val="left"/>
        <w:rPr>
          <w:rFonts w:asciiTheme="majorHAnsi" w:hAnsiTheme="majorHAnsi" w:cstheme="majorHAnsi"/>
        </w:rPr>
      </w:pPr>
    </w:p>
    <w:p w14:paraId="3A3DE08A" w14:textId="77777777" w:rsidR="00AD1F53" w:rsidRPr="00FF4759" w:rsidRDefault="00AD1F53" w:rsidP="00744328">
      <w:pPr>
        <w:spacing w:after="0"/>
        <w:jc w:val="left"/>
        <w:rPr>
          <w:rFonts w:asciiTheme="majorHAnsi" w:hAnsiTheme="majorHAnsi" w:cstheme="majorHAnsi"/>
          <w:lang w:val="en-US"/>
        </w:rPr>
      </w:pPr>
    </w:p>
    <w:tbl>
      <w:tblPr>
        <w:tblW w:w="5000" w:type="pct"/>
        <w:tblCellMar>
          <w:left w:w="0" w:type="dxa"/>
          <w:right w:w="0" w:type="dxa"/>
        </w:tblCellMar>
        <w:tblLook w:val="04A0" w:firstRow="1" w:lastRow="0" w:firstColumn="1" w:lastColumn="0" w:noHBand="0" w:noVBand="1"/>
      </w:tblPr>
      <w:tblGrid>
        <w:gridCol w:w="860"/>
        <w:gridCol w:w="6787"/>
        <w:gridCol w:w="2079"/>
      </w:tblGrid>
      <w:tr w:rsidR="00D40C9A" w:rsidRPr="00FB327F" w14:paraId="338410C7" w14:textId="77777777" w:rsidTr="004528F2">
        <w:trPr>
          <w:trHeight w:val="486"/>
        </w:trPr>
        <w:tc>
          <w:tcPr>
            <w:tcW w:w="5000" w:type="pct"/>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05DC69C0" w14:textId="77777777" w:rsidR="00591CFD" w:rsidRDefault="00591CFD" w:rsidP="00744328">
            <w:pPr>
              <w:spacing w:after="0"/>
              <w:jc w:val="left"/>
              <w:rPr>
                <w:rFonts w:asciiTheme="majorHAnsi" w:hAnsiTheme="majorHAnsi" w:cstheme="majorHAnsi"/>
                <w:b/>
                <w:bCs/>
                <w:lang w:val="pt-PT"/>
              </w:rPr>
            </w:pPr>
            <w:proofErr w:type="spellStart"/>
            <w:r w:rsidRPr="00591CFD">
              <w:rPr>
                <w:rFonts w:asciiTheme="majorHAnsi" w:hAnsiTheme="majorHAnsi" w:cstheme="majorHAnsi"/>
                <w:b/>
                <w:bCs/>
                <w:lang w:val="pt-PT"/>
              </w:rPr>
              <w:t>Perceived</w:t>
            </w:r>
            <w:proofErr w:type="spellEnd"/>
            <w:r w:rsidRPr="00591CFD">
              <w:rPr>
                <w:rFonts w:asciiTheme="majorHAnsi" w:hAnsiTheme="majorHAnsi" w:cstheme="majorHAnsi"/>
                <w:b/>
                <w:bCs/>
                <w:lang w:val="pt-PT"/>
              </w:rPr>
              <w:t xml:space="preserve"> </w:t>
            </w:r>
            <w:proofErr w:type="spellStart"/>
            <w:r w:rsidRPr="00591CFD">
              <w:rPr>
                <w:rFonts w:asciiTheme="majorHAnsi" w:hAnsiTheme="majorHAnsi" w:cstheme="majorHAnsi"/>
                <w:b/>
                <w:bCs/>
                <w:lang w:val="pt-PT"/>
              </w:rPr>
              <w:t>Burden</w:t>
            </w:r>
            <w:proofErr w:type="spellEnd"/>
            <w:r w:rsidRPr="00591CFD">
              <w:rPr>
                <w:rFonts w:asciiTheme="majorHAnsi" w:hAnsiTheme="majorHAnsi" w:cstheme="majorHAnsi"/>
                <w:b/>
                <w:bCs/>
                <w:lang w:val="pt-PT"/>
              </w:rPr>
              <w:t xml:space="preserve"> </w:t>
            </w:r>
          </w:p>
          <w:p w14:paraId="4041B330" w14:textId="73D1AF75" w:rsidR="00D40C9A" w:rsidRPr="00744328" w:rsidRDefault="001857CD" w:rsidP="00744328">
            <w:pPr>
              <w:spacing w:after="0"/>
              <w:jc w:val="left"/>
              <w:rPr>
                <w:rFonts w:asciiTheme="majorHAnsi" w:hAnsiTheme="majorHAnsi" w:cstheme="majorHAnsi"/>
                <w:lang w:val="pt-PT"/>
              </w:rPr>
            </w:pPr>
            <w:r w:rsidRPr="00744328">
              <w:rPr>
                <w:rFonts w:asciiTheme="majorHAnsi" w:hAnsiTheme="majorHAnsi" w:cstheme="majorHAnsi"/>
                <w:bCs/>
                <w:i/>
                <w:lang w:val="pt-PT"/>
              </w:rPr>
              <w:t>(não mostrar o título aos participantes)</w:t>
            </w:r>
          </w:p>
        </w:tc>
      </w:tr>
      <w:tr w:rsidR="00D40C9A" w:rsidRPr="00FB327F" w14:paraId="59396474" w14:textId="77777777" w:rsidTr="004528F2">
        <w:trPr>
          <w:trHeight w:val="20"/>
        </w:trPr>
        <w:tc>
          <w:tcPr>
            <w:tcW w:w="442" w:type="pct"/>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C84820D" w14:textId="77777777" w:rsidR="00D40C9A" w:rsidRPr="00744328" w:rsidRDefault="00D40C9A" w:rsidP="00744328">
            <w:pPr>
              <w:spacing w:after="0"/>
              <w:jc w:val="left"/>
              <w:rPr>
                <w:rFonts w:asciiTheme="majorHAnsi" w:hAnsiTheme="majorHAnsi" w:cstheme="majorHAnsi"/>
                <w:lang w:val="en-US"/>
              </w:rPr>
            </w:pPr>
            <w:r w:rsidRPr="00744328">
              <w:rPr>
                <w:rFonts w:asciiTheme="majorHAnsi" w:hAnsiTheme="majorHAnsi" w:cstheme="majorHAnsi"/>
                <w:b/>
                <w:bCs/>
                <w:lang w:val="en-US"/>
              </w:rPr>
              <w:lastRenderedPageBreak/>
              <w:t>RA23.1</w:t>
            </w:r>
          </w:p>
        </w:tc>
        <w:tc>
          <w:tcPr>
            <w:tcW w:w="3489" w:type="pct"/>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327E0BCF" w14:textId="078E3040" w:rsidR="00D40C9A" w:rsidRPr="00744328" w:rsidRDefault="00C87CF4" w:rsidP="00744328">
            <w:pPr>
              <w:spacing w:after="0"/>
              <w:jc w:val="left"/>
              <w:rPr>
                <w:rFonts w:asciiTheme="majorHAnsi" w:hAnsiTheme="majorHAnsi" w:cstheme="majorHAnsi"/>
                <w:lang w:val="pt-PT"/>
              </w:rPr>
            </w:pPr>
            <w:r w:rsidRPr="00744328">
              <w:rPr>
                <w:rFonts w:asciiTheme="majorHAnsi" w:hAnsiTheme="majorHAnsi" w:cstheme="majorHAnsi"/>
                <w:lang w:val="pt-PT"/>
              </w:rPr>
              <w:t>Acredito que a redução dos níveis de radão na minha habitação exigiria mais recursos do que os que tenho.</w:t>
            </w:r>
          </w:p>
        </w:tc>
        <w:tc>
          <w:tcPr>
            <w:tcW w:w="1070" w:type="pct"/>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08AC7D84" w14:textId="77777777" w:rsidR="00C87CF4" w:rsidRPr="00744328" w:rsidRDefault="00C87CF4" w:rsidP="00744328">
            <w:pPr>
              <w:spacing w:after="0"/>
              <w:jc w:val="left"/>
              <w:rPr>
                <w:rFonts w:asciiTheme="majorHAnsi" w:hAnsiTheme="majorHAnsi" w:cstheme="majorHAnsi"/>
                <w:lang w:val="nl-BE"/>
              </w:rPr>
            </w:pPr>
            <w:r w:rsidRPr="00744328">
              <w:rPr>
                <w:rFonts w:asciiTheme="majorHAnsi" w:hAnsiTheme="majorHAnsi" w:cstheme="majorHAnsi"/>
                <w:lang w:val="nl-BE"/>
              </w:rPr>
              <w:t>1. Discordo Fortemente</w:t>
            </w:r>
          </w:p>
          <w:p w14:paraId="5C57F450" w14:textId="77777777" w:rsidR="00C87CF4" w:rsidRPr="00744328" w:rsidRDefault="00C87CF4" w:rsidP="00744328">
            <w:pPr>
              <w:spacing w:after="0"/>
              <w:jc w:val="left"/>
              <w:rPr>
                <w:rFonts w:asciiTheme="majorHAnsi" w:hAnsiTheme="majorHAnsi" w:cstheme="majorHAnsi"/>
                <w:lang w:val="nl-BE"/>
              </w:rPr>
            </w:pPr>
            <w:r w:rsidRPr="00744328">
              <w:rPr>
                <w:rFonts w:asciiTheme="majorHAnsi" w:hAnsiTheme="majorHAnsi" w:cstheme="majorHAnsi"/>
                <w:lang w:val="nl-BE"/>
              </w:rPr>
              <w:t>2. Discordo</w:t>
            </w:r>
          </w:p>
          <w:p w14:paraId="35448637" w14:textId="77777777" w:rsidR="00C87CF4" w:rsidRPr="00744328" w:rsidRDefault="00C87CF4" w:rsidP="00744328">
            <w:pPr>
              <w:spacing w:after="0"/>
              <w:jc w:val="left"/>
              <w:rPr>
                <w:rFonts w:asciiTheme="majorHAnsi" w:hAnsiTheme="majorHAnsi" w:cstheme="majorHAnsi"/>
                <w:lang w:val="nl-BE"/>
              </w:rPr>
            </w:pPr>
            <w:r w:rsidRPr="00744328">
              <w:rPr>
                <w:rFonts w:asciiTheme="majorHAnsi" w:hAnsiTheme="majorHAnsi" w:cstheme="majorHAnsi"/>
                <w:lang w:val="nl-BE"/>
              </w:rPr>
              <w:t>3. Não concordo, nem discordo</w:t>
            </w:r>
          </w:p>
          <w:p w14:paraId="20DDCE10" w14:textId="77777777" w:rsidR="00C87CF4" w:rsidRPr="00744328" w:rsidRDefault="00C87CF4" w:rsidP="00744328">
            <w:pPr>
              <w:spacing w:after="0"/>
              <w:jc w:val="left"/>
              <w:rPr>
                <w:rFonts w:asciiTheme="majorHAnsi" w:hAnsiTheme="majorHAnsi" w:cstheme="majorHAnsi"/>
                <w:lang w:val="nl-BE"/>
              </w:rPr>
            </w:pPr>
            <w:r w:rsidRPr="00744328">
              <w:rPr>
                <w:rFonts w:asciiTheme="majorHAnsi" w:hAnsiTheme="majorHAnsi" w:cstheme="majorHAnsi"/>
                <w:lang w:val="nl-BE"/>
              </w:rPr>
              <w:t>4. Concordo</w:t>
            </w:r>
          </w:p>
          <w:p w14:paraId="78370CBB" w14:textId="77777777" w:rsidR="00C87CF4" w:rsidRPr="00744328" w:rsidRDefault="00C87CF4" w:rsidP="00744328">
            <w:pPr>
              <w:spacing w:after="0"/>
              <w:jc w:val="left"/>
              <w:rPr>
                <w:rFonts w:asciiTheme="majorHAnsi" w:hAnsiTheme="majorHAnsi" w:cstheme="majorHAnsi"/>
                <w:lang w:val="nl-BE"/>
              </w:rPr>
            </w:pPr>
            <w:r w:rsidRPr="00744328">
              <w:rPr>
                <w:rFonts w:asciiTheme="majorHAnsi" w:hAnsiTheme="majorHAnsi" w:cstheme="majorHAnsi"/>
                <w:lang w:val="nl-BE"/>
              </w:rPr>
              <w:t>5. Concordo Fortemente</w:t>
            </w:r>
          </w:p>
          <w:p w14:paraId="1FA35D27" w14:textId="0BEE9F16" w:rsidR="00D40C9A" w:rsidRPr="00744328" w:rsidRDefault="00C87CF4" w:rsidP="00744328">
            <w:pPr>
              <w:spacing w:after="0"/>
              <w:jc w:val="left"/>
              <w:rPr>
                <w:rFonts w:asciiTheme="majorHAnsi" w:hAnsiTheme="majorHAnsi" w:cstheme="majorHAnsi"/>
                <w:lang w:val="pt-PT"/>
              </w:rPr>
            </w:pPr>
            <w:r w:rsidRPr="00744328">
              <w:rPr>
                <w:rFonts w:asciiTheme="majorHAnsi" w:hAnsiTheme="majorHAnsi" w:cstheme="majorHAnsi"/>
                <w:lang w:val="nl-BE"/>
              </w:rPr>
              <w:t>9. Não sabe / Não responde</w:t>
            </w:r>
            <w:r w:rsidRPr="00744328">
              <w:rPr>
                <w:rFonts w:asciiTheme="majorHAnsi" w:hAnsiTheme="majorHAnsi" w:cstheme="majorHAnsi"/>
                <w:lang w:val="pt-PT"/>
              </w:rPr>
              <w:t>   </w:t>
            </w:r>
          </w:p>
        </w:tc>
      </w:tr>
      <w:tr w:rsidR="00D40C9A" w:rsidRPr="00FB327F" w14:paraId="5EE24F56" w14:textId="77777777" w:rsidTr="004528F2">
        <w:trPr>
          <w:trHeight w:val="20"/>
        </w:trPr>
        <w:tc>
          <w:tcPr>
            <w:tcW w:w="442"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9CF9454" w14:textId="77777777" w:rsidR="00D40C9A" w:rsidRPr="00744328" w:rsidRDefault="00D40C9A"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RA23.2</w:t>
            </w:r>
          </w:p>
        </w:tc>
        <w:tc>
          <w:tcPr>
            <w:tcW w:w="3489" w:type="pct"/>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7B7A1A5A" w14:textId="5614EC58" w:rsidR="00D40C9A" w:rsidRPr="00744328" w:rsidRDefault="00C87CF4" w:rsidP="00744328">
            <w:pPr>
              <w:spacing w:after="0"/>
              <w:jc w:val="left"/>
              <w:rPr>
                <w:rFonts w:asciiTheme="majorHAnsi" w:hAnsiTheme="majorHAnsi" w:cstheme="majorHAnsi"/>
                <w:lang w:val="pt-PT"/>
              </w:rPr>
            </w:pPr>
            <w:r w:rsidRPr="00744328">
              <w:rPr>
                <w:rFonts w:asciiTheme="majorHAnsi" w:hAnsiTheme="majorHAnsi" w:cstheme="majorHAnsi"/>
                <w:lang w:val="pt-PT"/>
              </w:rPr>
              <w:t>Acredito que a redução dos níveis de radão seriam um esforço para mim</w:t>
            </w:r>
            <w:r w:rsidR="00D40C9A" w:rsidRPr="00744328">
              <w:rPr>
                <w:rFonts w:asciiTheme="majorHAnsi" w:hAnsiTheme="majorHAnsi" w:cstheme="majorHAnsi"/>
                <w:lang w:val="pt-PT"/>
              </w:rPr>
              <w:t>.</w:t>
            </w:r>
          </w:p>
        </w:tc>
        <w:tc>
          <w:tcPr>
            <w:tcW w:w="1070" w:type="pct"/>
            <w:vMerge/>
            <w:tcBorders>
              <w:top w:val="single" w:sz="24" w:space="0" w:color="FFFFFF"/>
              <w:left w:val="single" w:sz="8" w:space="0" w:color="FFFFFF"/>
              <w:bottom w:val="single" w:sz="8" w:space="0" w:color="FFFFFF"/>
              <w:right w:val="single" w:sz="8" w:space="0" w:color="FFFFFF"/>
            </w:tcBorders>
            <w:vAlign w:val="center"/>
            <w:hideMark/>
          </w:tcPr>
          <w:p w14:paraId="1651E59C" w14:textId="77777777" w:rsidR="00D40C9A" w:rsidRPr="00744328" w:rsidRDefault="00D40C9A" w:rsidP="00744328">
            <w:pPr>
              <w:spacing w:after="0"/>
              <w:jc w:val="left"/>
              <w:rPr>
                <w:rFonts w:asciiTheme="majorHAnsi" w:hAnsiTheme="majorHAnsi" w:cstheme="majorHAnsi"/>
                <w:lang w:val="pt-PT"/>
              </w:rPr>
            </w:pPr>
          </w:p>
        </w:tc>
      </w:tr>
      <w:tr w:rsidR="00D40C9A" w:rsidRPr="00FB327F" w14:paraId="7D7AE0EA" w14:textId="77777777" w:rsidTr="004528F2">
        <w:trPr>
          <w:trHeight w:val="388"/>
        </w:trPr>
        <w:tc>
          <w:tcPr>
            <w:tcW w:w="3930" w:type="pct"/>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B0A82E4" w14:textId="11E85568" w:rsidR="00D40C9A" w:rsidRPr="00744328" w:rsidRDefault="00591CFD" w:rsidP="00744328">
            <w:pPr>
              <w:spacing w:after="0"/>
              <w:jc w:val="left"/>
              <w:rPr>
                <w:rFonts w:asciiTheme="majorHAnsi" w:hAnsiTheme="majorHAnsi" w:cstheme="majorHAnsi"/>
                <w:lang w:val="pt-PT"/>
              </w:rPr>
            </w:pPr>
            <w:proofErr w:type="spellStart"/>
            <w:r w:rsidRPr="00591CFD">
              <w:rPr>
                <w:rFonts w:asciiTheme="majorHAnsi" w:hAnsiTheme="majorHAnsi" w:cstheme="majorHAnsi"/>
                <w:b/>
                <w:bCs/>
                <w:lang w:val="pt-PT"/>
              </w:rPr>
              <w:t>Perceived</w:t>
            </w:r>
            <w:proofErr w:type="spellEnd"/>
            <w:r w:rsidRPr="00591CFD">
              <w:rPr>
                <w:rFonts w:asciiTheme="majorHAnsi" w:hAnsiTheme="majorHAnsi" w:cstheme="majorHAnsi"/>
                <w:b/>
                <w:bCs/>
                <w:lang w:val="pt-PT"/>
              </w:rPr>
              <w:t xml:space="preserve"> </w:t>
            </w:r>
            <w:proofErr w:type="spellStart"/>
            <w:r w:rsidRPr="00591CFD">
              <w:rPr>
                <w:rFonts w:asciiTheme="majorHAnsi" w:hAnsiTheme="majorHAnsi" w:cstheme="majorHAnsi"/>
                <w:b/>
                <w:bCs/>
                <w:lang w:val="pt-PT"/>
              </w:rPr>
              <w:t>Cost</w:t>
            </w:r>
            <w:proofErr w:type="spellEnd"/>
            <w:r w:rsidRPr="00591CFD">
              <w:rPr>
                <w:rFonts w:asciiTheme="majorHAnsi" w:hAnsiTheme="majorHAnsi" w:cstheme="majorHAnsi"/>
                <w:b/>
                <w:bCs/>
                <w:lang w:val="pt-PT"/>
              </w:rPr>
              <w:t xml:space="preserve"> </w:t>
            </w:r>
            <w:r w:rsidR="001857CD" w:rsidRPr="00744328">
              <w:rPr>
                <w:rFonts w:asciiTheme="majorHAnsi" w:hAnsiTheme="majorHAnsi" w:cstheme="majorHAnsi"/>
                <w:bCs/>
                <w:i/>
                <w:lang w:val="pt-PT"/>
              </w:rPr>
              <w:t>(não mostrar o título aos participantes)</w:t>
            </w:r>
          </w:p>
        </w:tc>
        <w:tc>
          <w:tcPr>
            <w:tcW w:w="1070" w:type="pct"/>
            <w:vMerge/>
            <w:tcBorders>
              <w:top w:val="single" w:sz="24" w:space="0" w:color="FFFFFF"/>
              <w:left w:val="single" w:sz="8" w:space="0" w:color="FFFFFF"/>
              <w:bottom w:val="single" w:sz="8" w:space="0" w:color="FFFFFF"/>
              <w:right w:val="single" w:sz="8" w:space="0" w:color="FFFFFF"/>
            </w:tcBorders>
            <w:vAlign w:val="center"/>
            <w:hideMark/>
          </w:tcPr>
          <w:p w14:paraId="4D4C26D7" w14:textId="77777777" w:rsidR="00D40C9A" w:rsidRPr="00744328" w:rsidRDefault="00D40C9A" w:rsidP="00744328">
            <w:pPr>
              <w:spacing w:after="0"/>
              <w:jc w:val="left"/>
              <w:rPr>
                <w:rFonts w:asciiTheme="majorHAnsi" w:hAnsiTheme="majorHAnsi" w:cstheme="majorHAnsi"/>
                <w:lang w:val="pt-PT"/>
              </w:rPr>
            </w:pPr>
          </w:p>
        </w:tc>
      </w:tr>
      <w:tr w:rsidR="00D40C9A" w:rsidRPr="00FB327F" w14:paraId="6D73BAE6" w14:textId="77777777" w:rsidTr="004528F2">
        <w:trPr>
          <w:trHeight w:val="20"/>
        </w:trPr>
        <w:tc>
          <w:tcPr>
            <w:tcW w:w="442"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E1376E7" w14:textId="77777777" w:rsidR="00D40C9A" w:rsidRPr="00744328" w:rsidRDefault="00D40C9A"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RA23</w:t>
            </w:r>
          </w:p>
        </w:tc>
        <w:tc>
          <w:tcPr>
            <w:tcW w:w="3489" w:type="pct"/>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7BC56C88" w14:textId="309F9D64" w:rsidR="00D40C9A" w:rsidRPr="00744328" w:rsidRDefault="00C87CF4" w:rsidP="00744328">
            <w:pPr>
              <w:spacing w:after="0"/>
              <w:jc w:val="left"/>
              <w:rPr>
                <w:rFonts w:asciiTheme="majorHAnsi" w:hAnsiTheme="majorHAnsi" w:cstheme="majorHAnsi"/>
                <w:lang w:val="pt-PT"/>
              </w:rPr>
            </w:pPr>
            <w:r w:rsidRPr="00744328">
              <w:rPr>
                <w:rFonts w:asciiTheme="majorHAnsi" w:hAnsiTheme="majorHAnsi" w:cstheme="majorHAnsi"/>
                <w:lang w:val="pt-PT"/>
              </w:rPr>
              <w:t>Acredito que o custo de remediação da minha habitação para reduzir os níveis de radão no interior é baixo.</w:t>
            </w:r>
          </w:p>
        </w:tc>
        <w:tc>
          <w:tcPr>
            <w:tcW w:w="1070" w:type="pct"/>
            <w:vMerge/>
            <w:tcBorders>
              <w:top w:val="single" w:sz="24" w:space="0" w:color="FFFFFF"/>
              <w:left w:val="single" w:sz="8" w:space="0" w:color="FFFFFF"/>
              <w:bottom w:val="single" w:sz="8" w:space="0" w:color="FFFFFF"/>
              <w:right w:val="single" w:sz="8" w:space="0" w:color="FFFFFF"/>
            </w:tcBorders>
            <w:vAlign w:val="center"/>
            <w:hideMark/>
          </w:tcPr>
          <w:p w14:paraId="5FE19DE8" w14:textId="77777777" w:rsidR="00D40C9A" w:rsidRPr="00744328" w:rsidRDefault="00D40C9A" w:rsidP="00744328">
            <w:pPr>
              <w:spacing w:after="0"/>
              <w:jc w:val="left"/>
              <w:rPr>
                <w:rFonts w:asciiTheme="majorHAnsi" w:hAnsiTheme="majorHAnsi" w:cstheme="majorHAnsi"/>
                <w:lang w:val="pt-PT"/>
              </w:rPr>
            </w:pPr>
          </w:p>
        </w:tc>
      </w:tr>
      <w:tr w:rsidR="00D40C9A" w:rsidRPr="00FB327F" w14:paraId="11C82535" w14:textId="77777777" w:rsidTr="004528F2">
        <w:trPr>
          <w:trHeight w:val="20"/>
        </w:trPr>
        <w:tc>
          <w:tcPr>
            <w:tcW w:w="442"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BD5FFCC" w14:textId="77777777" w:rsidR="00D40C9A" w:rsidRPr="00744328" w:rsidRDefault="00D40C9A"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RA26</w:t>
            </w:r>
          </w:p>
        </w:tc>
        <w:tc>
          <w:tcPr>
            <w:tcW w:w="3489" w:type="pct"/>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2BC2DA80" w14:textId="68B1BC49" w:rsidR="00D40C9A" w:rsidRPr="00744328" w:rsidRDefault="00C87CF4" w:rsidP="00AA28F6">
            <w:pPr>
              <w:spacing w:after="0"/>
              <w:jc w:val="left"/>
              <w:rPr>
                <w:rFonts w:asciiTheme="majorHAnsi" w:hAnsiTheme="majorHAnsi" w:cstheme="majorHAnsi"/>
                <w:lang w:val="pt-PT"/>
              </w:rPr>
            </w:pPr>
            <w:r w:rsidRPr="00744328">
              <w:rPr>
                <w:rFonts w:asciiTheme="majorHAnsi" w:hAnsiTheme="majorHAnsi" w:cstheme="majorHAnsi"/>
                <w:lang w:val="pt-PT"/>
              </w:rPr>
              <w:t xml:space="preserve">Acho que poderia facilmente </w:t>
            </w:r>
            <w:r w:rsidR="00AA28F6" w:rsidRPr="00744328">
              <w:rPr>
                <w:rFonts w:asciiTheme="majorHAnsi" w:hAnsiTheme="majorHAnsi" w:cstheme="majorHAnsi"/>
                <w:lang w:val="pt-PT"/>
              </w:rPr>
              <w:t xml:space="preserve">obter </w:t>
            </w:r>
            <w:r w:rsidRPr="00744328">
              <w:rPr>
                <w:rFonts w:asciiTheme="majorHAnsi" w:hAnsiTheme="majorHAnsi" w:cstheme="majorHAnsi"/>
                <w:lang w:val="pt-PT"/>
              </w:rPr>
              <w:t>aconselhamento de um perito sobre como posso controlar a concentração de radão na minha habitação.</w:t>
            </w:r>
          </w:p>
        </w:tc>
        <w:tc>
          <w:tcPr>
            <w:tcW w:w="1070" w:type="pct"/>
            <w:vMerge/>
            <w:tcBorders>
              <w:top w:val="single" w:sz="24" w:space="0" w:color="FFFFFF"/>
              <w:left w:val="single" w:sz="8" w:space="0" w:color="FFFFFF"/>
              <w:bottom w:val="single" w:sz="8" w:space="0" w:color="FFFFFF"/>
              <w:right w:val="single" w:sz="8" w:space="0" w:color="FFFFFF"/>
            </w:tcBorders>
            <w:vAlign w:val="center"/>
            <w:hideMark/>
          </w:tcPr>
          <w:p w14:paraId="6D452C7A" w14:textId="77777777" w:rsidR="00D40C9A" w:rsidRPr="00744328" w:rsidRDefault="00D40C9A" w:rsidP="00744328">
            <w:pPr>
              <w:spacing w:after="0"/>
              <w:jc w:val="left"/>
              <w:rPr>
                <w:rFonts w:asciiTheme="majorHAnsi" w:hAnsiTheme="majorHAnsi" w:cstheme="majorHAnsi"/>
                <w:lang w:val="pt-PT"/>
              </w:rPr>
            </w:pPr>
          </w:p>
        </w:tc>
      </w:tr>
      <w:tr w:rsidR="00D40C9A" w:rsidRPr="00FB327F" w14:paraId="72BCB759" w14:textId="77777777" w:rsidTr="004528F2">
        <w:trPr>
          <w:trHeight w:val="388"/>
        </w:trPr>
        <w:tc>
          <w:tcPr>
            <w:tcW w:w="3930" w:type="pct"/>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1CF32B1" w14:textId="69914076" w:rsidR="00AA28F6" w:rsidRDefault="00591CFD" w:rsidP="00744328">
            <w:pPr>
              <w:spacing w:after="0"/>
              <w:jc w:val="left"/>
              <w:rPr>
                <w:rFonts w:asciiTheme="majorHAnsi" w:hAnsiTheme="majorHAnsi" w:cstheme="majorHAnsi"/>
                <w:b/>
                <w:bCs/>
                <w:lang w:val="pt-PT"/>
              </w:rPr>
            </w:pPr>
            <w:proofErr w:type="spellStart"/>
            <w:r>
              <w:rPr>
                <w:rFonts w:asciiTheme="majorHAnsi" w:hAnsiTheme="majorHAnsi" w:cstheme="majorHAnsi"/>
                <w:b/>
                <w:bCs/>
                <w:lang w:val="pt-PT"/>
              </w:rPr>
              <w:t>Perceived</w:t>
            </w:r>
            <w:proofErr w:type="spellEnd"/>
            <w:r>
              <w:rPr>
                <w:rFonts w:asciiTheme="majorHAnsi" w:hAnsiTheme="majorHAnsi" w:cstheme="majorHAnsi"/>
                <w:b/>
                <w:bCs/>
                <w:lang w:val="pt-PT"/>
              </w:rPr>
              <w:t xml:space="preserve"> </w:t>
            </w:r>
            <w:proofErr w:type="spellStart"/>
            <w:r>
              <w:rPr>
                <w:rFonts w:asciiTheme="majorHAnsi" w:hAnsiTheme="majorHAnsi" w:cstheme="majorHAnsi"/>
                <w:b/>
                <w:bCs/>
                <w:lang w:val="pt-PT"/>
              </w:rPr>
              <w:t>Ease</w:t>
            </w:r>
            <w:proofErr w:type="spellEnd"/>
          </w:p>
          <w:p w14:paraId="4648107C" w14:textId="14D89FA6" w:rsidR="00D40C9A" w:rsidRPr="00744328" w:rsidRDefault="001857CD" w:rsidP="00744328">
            <w:pPr>
              <w:spacing w:after="0"/>
              <w:jc w:val="left"/>
              <w:rPr>
                <w:rFonts w:asciiTheme="majorHAnsi" w:hAnsiTheme="majorHAnsi" w:cstheme="majorHAnsi"/>
                <w:lang w:val="pt-PT"/>
              </w:rPr>
            </w:pPr>
            <w:r w:rsidRPr="00744328">
              <w:rPr>
                <w:rFonts w:asciiTheme="majorHAnsi" w:hAnsiTheme="majorHAnsi" w:cstheme="majorHAnsi"/>
                <w:bCs/>
                <w:i/>
                <w:lang w:val="pt-PT"/>
              </w:rPr>
              <w:t>(não mostrar o título aos participantes)</w:t>
            </w:r>
          </w:p>
        </w:tc>
        <w:tc>
          <w:tcPr>
            <w:tcW w:w="1070" w:type="pct"/>
            <w:vMerge/>
            <w:tcBorders>
              <w:top w:val="single" w:sz="24" w:space="0" w:color="FFFFFF"/>
              <w:left w:val="single" w:sz="8" w:space="0" w:color="FFFFFF"/>
              <w:bottom w:val="single" w:sz="8" w:space="0" w:color="FFFFFF"/>
              <w:right w:val="single" w:sz="8" w:space="0" w:color="FFFFFF"/>
            </w:tcBorders>
            <w:vAlign w:val="center"/>
            <w:hideMark/>
          </w:tcPr>
          <w:p w14:paraId="55AD41A8" w14:textId="77777777" w:rsidR="00D40C9A" w:rsidRPr="00744328" w:rsidRDefault="00D40C9A" w:rsidP="00744328">
            <w:pPr>
              <w:spacing w:after="0"/>
              <w:jc w:val="left"/>
              <w:rPr>
                <w:rFonts w:asciiTheme="majorHAnsi" w:hAnsiTheme="majorHAnsi" w:cstheme="majorHAnsi"/>
                <w:lang w:val="pt-PT"/>
              </w:rPr>
            </w:pPr>
          </w:p>
        </w:tc>
      </w:tr>
      <w:tr w:rsidR="00D40C9A" w:rsidRPr="00FB327F" w14:paraId="1D8C607B" w14:textId="77777777" w:rsidTr="004528F2">
        <w:trPr>
          <w:trHeight w:val="388"/>
        </w:trPr>
        <w:tc>
          <w:tcPr>
            <w:tcW w:w="442"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CD2D20F" w14:textId="77777777" w:rsidR="00D40C9A" w:rsidRPr="00744328" w:rsidRDefault="00D40C9A"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RA24</w:t>
            </w:r>
          </w:p>
        </w:tc>
        <w:tc>
          <w:tcPr>
            <w:tcW w:w="3489" w:type="pct"/>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4ED165AF" w14:textId="3B498BB7" w:rsidR="00D40C9A" w:rsidRPr="00744328" w:rsidRDefault="00C87CF4"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Acredito que o procedimento para </w:t>
            </w:r>
            <w:r w:rsidRPr="00744328">
              <w:rPr>
                <w:rFonts w:asciiTheme="majorHAnsi" w:hAnsiTheme="majorHAnsi" w:cstheme="majorHAnsi"/>
                <w:b/>
                <w:lang w:val="pt-PT"/>
              </w:rPr>
              <w:t>testar</w:t>
            </w:r>
            <w:r w:rsidRPr="00744328">
              <w:rPr>
                <w:rFonts w:asciiTheme="majorHAnsi" w:hAnsiTheme="majorHAnsi" w:cstheme="majorHAnsi"/>
                <w:lang w:val="pt-PT"/>
              </w:rPr>
              <w:t xml:space="preserve"> o radão na minha habitação é fácil.</w:t>
            </w:r>
          </w:p>
        </w:tc>
        <w:tc>
          <w:tcPr>
            <w:tcW w:w="1070" w:type="pct"/>
            <w:vMerge/>
            <w:tcBorders>
              <w:top w:val="single" w:sz="24" w:space="0" w:color="FFFFFF"/>
              <w:left w:val="single" w:sz="8" w:space="0" w:color="FFFFFF"/>
              <w:bottom w:val="single" w:sz="8" w:space="0" w:color="FFFFFF"/>
              <w:right w:val="single" w:sz="8" w:space="0" w:color="FFFFFF"/>
            </w:tcBorders>
            <w:vAlign w:val="center"/>
            <w:hideMark/>
          </w:tcPr>
          <w:p w14:paraId="5236DB6A" w14:textId="77777777" w:rsidR="00D40C9A" w:rsidRPr="00744328" w:rsidRDefault="00D40C9A" w:rsidP="00744328">
            <w:pPr>
              <w:spacing w:after="0"/>
              <w:jc w:val="left"/>
              <w:rPr>
                <w:rFonts w:asciiTheme="majorHAnsi" w:hAnsiTheme="majorHAnsi" w:cstheme="majorHAnsi"/>
                <w:lang w:val="pt-PT"/>
              </w:rPr>
            </w:pPr>
          </w:p>
        </w:tc>
      </w:tr>
      <w:tr w:rsidR="00D40C9A" w:rsidRPr="00FB327F" w14:paraId="6EFBDF6A" w14:textId="77777777" w:rsidTr="004528F2">
        <w:trPr>
          <w:trHeight w:val="562"/>
        </w:trPr>
        <w:tc>
          <w:tcPr>
            <w:tcW w:w="442"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D5E0289" w14:textId="77777777" w:rsidR="00D40C9A" w:rsidRPr="00744328" w:rsidRDefault="00D40C9A"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RA25</w:t>
            </w:r>
          </w:p>
        </w:tc>
        <w:tc>
          <w:tcPr>
            <w:tcW w:w="3489"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0A940FEC" w14:textId="591FAA7C" w:rsidR="00D40C9A" w:rsidRPr="00744328" w:rsidRDefault="00F8041D"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Acredito que o procedimento para </w:t>
            </w:r>
            <w:r w:rsidRPr="00744328">
              <w:rPr>
                <w:rFonts w:asciiTheme="majorHAnsi" w:hAnsiTheme="majorHAnsi" w:cstheme="majorHAnsi"/>
                <w:b/>
                <w:lang w:val="pt-PT"/>
              </w:rPr>
              <w:t>remediar</w:t>
            </w:r>
            <w:r w:rsidRPr="00744328">
              <w:rPr>
                <w:rFonts w:asciiTheme="majorHAnsi" w:hAnsiTheme="majorHAnsi" w:cstheme="majorHAnsi"/>
                <w:lang w:val="pt-PT"/>
              </w:rPr>
              <w:t xml:space="preserve"> o radão na minha habitação é difícil.</w:t>
            </w:r>
          </w:p>
        </w:tc>
        <w:tc>
          <w:tcPr>
            <w:tcW w:w="1070" w:type="pct"/>
            <w:vMerge/>
            <w:tcBorders>
              <w:top w:val="single" w:sz="24" w:space="0" w:color="FFFFFF"/>
              <w:left w:val="single" w:sz="8" w:space="0" w:color="FFFFFF"/>
              <w:bottom w:val="single" w:sz="8" w:space="0" w:color="FFFFFF"/>
              <w:right w:val="single" w:sz="8" w:space="0" w:color="FFFFFF"/>
            </w:tcBorders>
            <w:vAlign w:val="center"/>
            <w:hideMark/>
          </w:tcPr>
          <w:p w14:paraId="6D339584" w14:textId="77777777" w:rsidR="00D40C9A" w:rsidRPr="00744328" w:rsidRDefault="00D40C9A" w:rsidP="00744328">
            <w:pPr>
              <w:spacing w:after="0"/>
              <w:jc w:val="left"/>
              <w:rPr>
                <w:rFonts w:asciiTheme="majorHAnsi" w:hAnsiTheme="majorHAnsi" w:cstheme="majorHAnsi"/>
                <w:lang w:val="pt-PT"/>
              </w:rPr>
            </w:pPr>
          </w:p>
        </w:tc>
      </w:tr>
    </w:tbl>
    <w:p w14:paraId="4FB6C617" w14:textId="4EE5FD23" w:rsidR="002B277D" w:rsidRDefault="002B277D" w:rsidP="00744328">
      <w:pPr>
        <w:spacing w:after="0"/>
        <w:jc w:val="left"/>
        <w:rPr>
          <w:rFonts w:asciiTheme="majorHAnsi" w:hAnsiTheme="majorHAnsi" w:cstheme="majorHAnsi"/>
          <w:lang w:val="pt-PT"/>
        </w:rPr>
      </w:pPr>
    </w:p>
    <w:tbl>
      <w:tblPr>
        <w:tblW w:w="8779" w:type="dxa"/>
        <w:tblCellMar>
          <w:left w:w="0" w:type="dxa"/>
          <w:right w:w="0" w:type="dxa"/>
        </w:tblCellMar>
        <w:tblLook w:val="04A0" w:firstRow="1" w:lastRow="0" w:firstColumn="1" w:lastColumn="0" w:noHBand="0" w:noVBand="1"/>
      </w:tblPr>
      <w:tblGrid>
        <w:gridCol w:w="873"/>
        <w:gridCol w:w="5638"/>
        <w:gridCol w:w="2268"/>
      </w:tblGrid>
      <w:tr w:rsidR="00FF4759" w:rsidRPr="00FF4759" w14:paraId="51AFD6E9" w14:textId="77777777" w:rsidTr="00FB327F">
        <w:trPr>
          <w:trHeight w:val="463"/>
        </w:trPr>
        <w:tc>
          <w:tcPr>
            <w:tcW w:w="8779"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01A27D5C" w14:textId="77777777" w:rsidR="00FF4759" w:rsidRPr="00FF4759" w:rsidRDefault="00FF4759" w:rsidP="00FB327F">
            <w:pPr>
              <w:rPr>
                <w:color w:val="4472C4" w:themeColor="accent5"/>
                <w:lang w:val="en-US"/>
              </w:rPr>
            </w:pPr>
            <w:r w:rsidRPr="00FF4759">
              <w:rPr>
                <w:b/>
                <w:bCs/>
                <w:color w:val="4472C4" w:themeColor="accent5"/>
                <w:lang w:val="en-US"/>
              </w:rPr>
              <w:t xml:space="preserve">Aesthetic Impact </w:t>
            </w:r>
            <w:r w:rsidRPr="00FF4759">
              <w:rPr>
                <w:bCs/>
                <w:i/>
                <w:color w:val="4472C4" w:themeColor="accent5"/>
              </w:rPr>
              <w:t>(don’t show this title to respondents)</w:t>
            </w:r>
          </w:p>
        </w:tc>
      </w:tr>
      <w:tr w:rsidR="00FF4759" w:rsidRPr="00FF4759" w14:paraId="2EF9B603" w14:textId="77777777" w:rsidTr="00FB327F">
        <w:trPr>
          <w:trHeight w:val="925"/>
        </w:trPr>
        <w:tc>
          <w:tcPr>
            <w:tcW w:w="873"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1D49417" w14:textId="77777777" w:rsidR="00FF4759" w:rsidRPr="00FF4759" w:rsidRDefault="00FF4759" w:rsidP="00FB327F">
            <w:pPr>
              <w:rPr>
                <w:color w:val="4472C4" w:themeColor="accent5"/>
                <w:lang w:val="en-US"/>
              </w:rPr>
            </w:pPr>
            <w:r w:rsidRPr="00FF4759">
              <w:rPr>
                <w:b/>
                <w:bCs/>
                <w:color w:val="4472C4" w:themeColor="accent5"/>
                <w:lang w:val="en-US"/>
              </w:rPr>
              <w:t>RA51</w:t>
            </w:r>
          </w:p>
        </w:tc>
        <w:tc>
          <w:tcPr>
            <w:tcW w:w="5638"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33422DCB" w14:textId="02E26DC2" w:rsidR="00FF4759" w:rsidRPr="00FF4759" w:rsidRDefault="00FF4759" w:rsidP="00FB327F">
            <w:pPr>
              <w:rPr>
                <w:color w:val="4472C4" w:themeColor="accent5"/>
                <w:lang w:val="en-US"/>
              </w:rPr>
            </w:pPr>
            <w:r w:rsidRPr="00FF4759">
              <w:rPr>
                <w:color w:val="4472C4" w:themeColor="accent5"/>
                <w:lang w:val="en-US"/>
              </w:rPr>
              <w:t xml:space="preserve">Remediation due to exceeded levels of radon would </w:t>
            </w:r>
            <w:r w:rsidRPr="00FF4759">
              <w:rPr>
                <w:color w:val="4472C4" w:themeColor="accent5"/>
              </w:rPr>
              <w:t xml:space="preserve">visually destroy </w:t>
            </w:r>
            <w:r w:rsidRPr="00FF4759">
              <w:rPr>
                <w:color w:val="4472C4" w:themeColor="accent5"/>
                <w:lang w:val="en-US"/>
              </w:rPr>
              <w:t xml:space="preserve">my home. </w:t>
            </w:r>
          </w:p>
        </w:tc>
        <w:tc>
          <w:tcPr>
            <w:tcW w:w="2268"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0CE38CC1" w14:textId="77777777" w:rsidR="00FF4759" w:rsidRPr="00FF4759" w:rsidRDefault="00FF4759" w:rsidP="00FB327F">
            <w:pPr>
              <w:jc w:val="left"/>
              <w:rPr>
                <w:color w:val="4472C4" w:themeColor="accent5"/>
                <w:lang w:val="en-US"/>
              </w:rPr>
            </w:pPr>
            <w:r w:rsidRPr="00FF4759">
              <w:rPr>
                <w:color w:val="4472C4" w:themeColor="accent5"/>
                <w:lang w:val="en-US"/>
              </w:rPr>
              <w:t> 1. Strongly Disagree</w:t>
            </w:r>
          </w:p>
          <w:p w14:paraId="109B90F2" w14:textId="77777777" w:rsidR="00FF4759" w:rsidRPr="00FF4759" w:rsidRDefault="00FF4759" w:rsidP="00FB327F">
            <w:pPr>
              <w:jc w:val="left"/>
              <w:rPr>
                <w:color w:val="4472C4" w:themeColor="accent5"/>
                <w:lang w:val="en-US"/>
              </w:rPr>
            </w:pPr>
            <w:r w:rsidRPr="00FF4759">
              <w:rPr>
                <w:color w:val="4472C4" w:themeColor="accent5"/>
                <w:lang w:val="en-US"/>
              </w:rPr>
              <w:t>2. Disagree</w:t>
            </w:r>
          </w:p>
          <w:p w14:paraId="3B145CAC" w14:textId="77777777" w:rsidR="00FF4759" w:rsidRPr="00FF4759" w:rsidRDefault="00FF4759" w:rsidP="00FB327F">
            <w:pPr>
              <w:jc w:val="left"/>
              <w:rPr>
                <w:color w:val="4472C4" w:themeColor="accent5"/>
                <w:lang w:val="en-US"/>
              </w:rPr>
            </w:pPr>
            <w:r w:rsidRPr="00FF4759">
              <w:rPr>
                <w:color w:val="4472C4" w:themeColor="accent5"/>
                <w:lang w:val="en-US"/>
              </w:rPr>
              <w:t>3. Neither agree, nor disagree</w:t>
            </w:r>
          </w:p>
          <w:p w14:paraId="1733F446" w14:textId="77777777" w:rsidR="00FF4759" w:rsidRPr="00FF4759" w:rsidRDefault="00FF4759" w:rsidP="00FB327F">
            <w:pPr>
              <w:jc w:val="left"/>
              <w:rPr>
                <w:color w:val="4472C4" w:themeColor="accent5"/>
                <w:lang w:val="en-US"/>
              </w:rPr>
            </w:pPr>
            <w:r w:rsidRPr="00FF4759">
              <w:rPr>
                <w:color w:val="4472C4" w:themeColor="accent5"/>
                <w:lang w:val="en-US"/>
              </w:rPr>
              <w:t>4. Agree</w:t>
            </w:r>
          </w:p>
          <w:p w14:paraId="3F2EE757" w14:textId="77777777" w:rsidR="00FF4759" w:rsidRPr="00FF4759" w:rsidRDefault="00FF4759" w:rsidP="00FB327F">
            <w:pPr>
              <w:jc w:val="left"/>
              <w:rPr>
                <w:color w:val="4472C4" w:themeColor="accent5"/>
                <w:lang w:val="en-US"/>
              </w:rPr>
            </w:pPr>
            <w:r w:rsidRPr="00FF4759">
              <w:rPr>
                <w:color w:val="4472C4" w:themeColor="accent5"/>
                <w:lang w:val="en-US"/>
              </w:rPr>
              <w:t>5. Strongly Agree</w:t>
            </w:r>
          </w:p>
          <w:p w14:paraId="056DBA25" w14:textId="77777777" w:rsidR="00FF4759" w:rsidRPr="00FF4759" w:rsidRDefault="00FF4759" w:rsidP="00FB327F">
            <w:pPr>
              <w:jc w:val="left"/>
              <w:rPr>
                <w:color w:val="4472C4" w:themeColor="accent5"/>
                <w:lang w:val="en-US"/>
              </w:rPr>
            </w:pPr>
            <w:r w:rsidRPr="00FF4759">
              <w:rPr>
                <w:color w:val="4472C4" w:themeColor="accent5"/>
                <w:lang w:val="en-US"/>
              </w:rPr>
              <w:t>9. I don't know/NA</w:t>
            </w:r>
          </w:p>
          <w:p w14:paraId="5D8AC022" w14:textId="77777777" w:rsidR="00FF4759" w:rsidRPr="00FF4759" w:rsidRDefault="00FF4759" w:rsidP="00FB327F">
            <w:pPr>
              <w:rPr>
                <w:color w:val="4472C4" w:themeColor="accent5"/>
                <w:lang w:val="en-US"/>
              </w:rPr>
            </w:pPr>
            <w:r w:rsidRPr="00FF4759">
              <w:rPr>
                <w:color w:val="4472C4" w:themeColor="accent5"/>
              </w:rPr>
              <w:t> </w:t>
            </w:r>
          </w:p>
        </w:tc>
      </w:tr>
      <w:tr w:rsidR="00FF4759" w:rsidRPr="00FF4759" w14:paraId="26DAF8E6" w14:textId="77777777" w:rsidTr="00FB327F">
        <w:trPr>
          <w:trHeight w:val="463"/>
        </w:trPr>
        <w:tc>
          <w:tcPr>
            <w:tcW w:w="6511"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CC86CE1" w14:textId="77777777" w:rsidR="00FF4759" w:rsidRPr="00FF4759" w:rsidRDefault="00FF4759" w:rsidP="00FB327F">
            <w:pPr>
              <w:rPr>
                <w:color w:val="4472C4" w:themeColor="accent5"/>
                <w:lang w:val="en-US"/>
              </w:rPr>
            </w:pPr>
            <w:r w:rsidRPr="00FF4759">
              <w:rPr>
                <w:b/>
                <w:bCs/>
                <w:color w:val="4472C4" w:themeColor="accent5"/>
                <w:lang w:val="en-US"/>
              </w:rPr>
              <w:t xml:space="preserve">Economic Impact </w:t>
            </w:r>
            <w:r w:rsidRPr="00FF4759">
              <w:rPr>
                <w:bCs/>
                <w:i/>
                <w:color w:val="4472C4" w:themeColor="accent5"/>
              </w:rPr>
              <w:t>(don’t show this title to respondents)</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7005BAC5" w14:textId="77777777" w:rsidR="00FF4759" w:rsidRPr="00FF4759" w:rsidRDefault="00FF4759" w:rsidP="00FB327F">
            <w:pPr>
              <w:rPr>
                <w:color w:val="4472C4" w:themeColor="accent5"/>
                <w:lang w:val="en-US"/>
              </w:rPr>
            </w:pPr>
          </w:p>
        </w:tc>
      </w:tr>
      <w:tr w:rsidR="00FF4759" w:rsidRPr="00FF4759" w14:paraId="2B54ADB5" w14:textId="77777777" w:rsidTr="00FB327F">
        <w:trPr>
          <w:trHeight w:val="925"/>
        </w:trPr>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98B6799" w14:textId="77777777" w:rsidR="00FF4759" w:rsidRPr="00FF4759" w:rsidRDefault="00FF4759" w:rsidP="00FB327F">
            <w:pPr>
              <w:rPr>
                <w:color w:val="4472C4" w:themeColor="accent5"/>
                <w:lang w:val="en-US"/>
              </w:rPr>
            </w:pPr>
            <w:r w:rsidRPr="00FF4759">
              <w:rPr>
                <w:b/>
                <w:bCs/>
                <w:color w:val="4472C4" w:themeColor="accent5"/>
                <w:lang w:val="en-US"/>
              </w:rPr>
              <w:t>RA51.b</w:t>
            </w:r>
          </w:p>
        </w:tc>
        <w:tc>
          <w:tcPr>
            <w:tcW w:w="5638" w:type="dxa"/>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34121C78" w14:textId="77777777" w:rsidR="00FF4759" w:rsidRPr="00FF4759" w:rsidRDefault="00FF4759" w:rsidP="00FB327F">
            <w:pPr>
              <w:rPr>
                <w:color w:val="4472C4" w:themeColor="accent5"/>
                <w:lang w:val="en-US"/>
              </w:rPr>
            </w:pPr>
            <w:r w:rsidRPr="00FF4759">
              <w:rPr>
                <w:color w:val="4472C4" w:themeColor="accent5"/>
                <w:lang w:val="en-US"/>
              </w:rPr>
              <w:t>A radon problem can influence the value of property.</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35DAF0CD" w14:textId="77777777" w:rsidR="00FF4759" w:rsidRPr="00FF4759" w:rsidRDefault="00FF4759" w:rsidP="00FB327F">
            <w:pPr>
              <w:rPr>
                <w:color w:val="4472C4" w:themeColor="accent5"/>
                <w:lang w:val="en-US"/>
              </w:rPr>
            </w:pPr>
          </w:p>
        </w:tc>
      </w:tr>
    </w:tbl>
    <w:p w14:paraId="121B0635" w14:textId="77777777" w:rsidR="00FF4759" w:rsidRPr="00FF4759" w:rsidRDefault="00FF4759" w:rsidP="00744328">
      <w:pPr>
        <w:spacing w:after="0"/>
        <w:jc w:val="left"/>
        <w:rPr>
          <w:rFonts w:asciiTheme="majorHAnsi" w:hAnsiTheme="majorHAnsi" w:cstheme="majorHAnsi"/>
        </w:rPr>
      </w:pPr>
    </w:p>
    <w:p w14:paraId="31C9CF82" w14:textId="77777777" w:rsidR="00FF4759" w:rsidRPr="00FF4759" w:rsidRDefault="00FF4759" w:rsidP="00744328">
      <w:pPr>
        <w:spacing w:after="0"/>
        <w:jc w:val="left"/>
        <w:rPr>
          <w:rFonts w:asciiTheme="majorHAnsi" w:hAnsiTheme="majorHAnsi" w:cstheme="majorHAnsi"/>
          <w:lang w:val="en-US"/>
        </w:rPr>
      </w:pPr>
    </w:p>
    <w:tbl>
      <w:tblPr>
        <w:tblW w:w="5000" w:type="pct"/>
        <w:tblCellMar>
          <w:left w:w="0" w:type="dxa"/>
          <w:right w:w="0" w:type="dxa"/>
        </w:tblCellMar>
        <w:tblLook w:val="04A0" w:firstRow="1" w:lastRow="0" w:firstColumn="1" w:lastColumn="0" w:noHBand="0" w:noVBand="1"/>
      </w:tblPr>
      <w:tblGrid>
        <w:gridCol w:w="870"/>
        <w:gridCol w:w="5499"/>
        <w:gridCol w:w="3357"/>
      </w:tblGrid>
      <w:tr w:rsidR="00D40C9A" w:rsidRPr="00FB327F" w14:paraId="1CC098C9" w14:textId="77777777" w:rsidTr="004528F2">
        <w:trPr>
          <w:trHeight w:val="463"/>
        </w:trPr>
        <w:tc>
          <w:tcPr>
            <w:tcW w:w="5000" w:type="pct"/>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67FCC74E" w14:textId="77777777" w:rsidR="00591CFD" w:rsidRDefault="00591CFD" w:rsidP="00744328">
            <w:pPr>
              <w:spacing w:after="0"/>
              <w:jc w:val="left"/>
              <w:rPr>
                <w:rFonts w:asciiTheme="majorHAnsi" w:hAnsiTheme="majorHAnsi" w:cstheme="majorHAnsi"/>
                <w:b/>
                <w:bCs/>
                <w:lang w:val="pt-PT"/>
              </w:rPr>
            </w:pPr>
            <w:proofErr w:type="spellStart"/>
            <w:r w:rsidRPr="00591CFD">
              <w:rPr>
                <w:rFonts w:asciiTheme="majorHAnsi" w:hAnsiTheme="majorHAnsi" w:cstheme="majorHAnsi"/>
                <w:b/>
                <w:bCs/>
                <w:lang w:val="pt-PT"/>
              </w:rPr>
              <w:t>Aesthetic</w:t>
            </w:r>
            <w:proofErr w:type="spellEnd"/>
            <w:r w:rsidRPr="00591CFD">
              <w:rPr>
                <w:rFonts w:asciiTheme="majorHAnsi" w:hAnsiTheme="majorHAnsi" w:cstheme="majorHAnsi"/>
                <w:b/>
                <w:bCs/>
                <w:lang w:val="pt-PT"/>
              </w:rPr>
              <w:t xml:space="preserve"> </w:t>
            </w:r>
            <w:proofErr w:type="spellStart"/>
            <w:r w:rsidRPr="00591CFD">
              <w:rPr>
                <w:rFonts w:asciiTheme="majorHAnsi" w:hAnsiTheme="majorHAnsi" w:cstheme="majorHAnsi"/>
                <w:b/>
                <w:bCs/>
                <w:lang w:val="pt-PT"/>
              </w:rPr>
              <w:t>Impact</w:t>
            </w:r>
            <w:proofErr w:type="spellEnd"/>
            <w:r w:rsidRPr="00591CFD">
              <w:rPr>
                <w:rFonts w:asciiTheme="majorHAnsi" w:hAnsiTheme="majorHAnsi" w:cstheme="majorHAnsi"/>
                <w:b/>
                <w:bCs/>
                <w:lang w:val="pt-PT"/>
              </w:rPr>
              <w:t xml:space="preserve"> </w:t>
            </w:r>
          </w:p>
          <w:p w14:paraId="31DA3F71" w14:textId="6776D6E5" w:rsidR="00D40C9A" w:rsidRPr="00744328" w:rsidRDefault="001857CD" w:rsidP="00744328">
            <w:pPr>
              <w:spacing w:after="0"/>
              <w:jc w:val="left"/>
              <w:rPr>
                <w:rFonts w:asciiTheme="majorHAnsi" w:hAnsiTheme="majorHAnsi" w:cstheme="majorHAnsi"/>
                <w:lang w:val="pt-PT"/>
              </w:rPr>
            </w:pPr>
            <w:r w:rsidRPr="00744328">
              <w:rPr>
                <w:rFonts w:asciiTheme="majorHAnsi" w:hAnsiTheme="majorHAnsi" w:cstheme="majorHAnsi"/>
                <w:bCs/>
                <w:i/>
                <w:lang w:val="pt-PT"/>
              </w:rPr>
              <w:t>(não mostrar o título aos participantes)</w:t>
            </w:r>
          </w:p>
        </w:tc>
      </w:tr>
      <w:tr w:rsidR="00D40C9A" w:rsidRPr="00FB327F" w14:paraId="3725D03A" w14:textId="77777777" w:rsidTr="004528F2">
        <w:trPr>
          <w:trHeight w:val="20"/>
        </w:trPr>
        <w:tc>
          <w:tcPr>
            <w:tcW w:w="447" w:type="pct"/>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3B21C7B" w14:textId="77777777" w:rsidR="00D40C9A" w:rsidRPr="00744328" w:rsidRDefault="00D40C9A"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RA51</w:t>
            </w:r>
          </w:p>
        </w:tc>
        <w:tc>
          <w:tcPr>
            <w:tcW w:w="2827" w:type="pct"/>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02FB5CC6" w14:textId="012D95E2" w:rsidR="00D40C9A" w:rsidRPr="00744328" w:rsidRDefault="00F8041D" w:rsidP="002D7187">
            <w:pPr>
              <w:spacing w:after="0"/>
              <w:jc w:val="left"/>
              <w:rPr>
                <w:rFonts w:asciiTheme="majorHAnsi" w:hAnsiTheme="majorHAnsi" w:cstheme="majorHAnsi"/>
                <w:lang w:val="pt-PT"/>
              </w:rPr>
            </w:pPr>
            <w:r w:rsidRPr="00744328">
              <w:rPr>
                <w:rFonts w:asciiTheme="majorHAnsi" w:hAnsiTheme="majorHAnsi" w:cstheme="majorHAnsi"/>
                <w:lang w:val="pt-PT"/>
              </w:rPr>
              <w:t xml:space="preserve">A remediação devido aos níveis elevados de radão </w:t>
            </w:r>
            <w:r w:rsidR="002D7187">
              <w:rPr>
                <w:rFonts w:asciiTheme="majorHAnsi" w:hAnsiTheme="majorHAnsi" w:cstheme="majorHAnsi"/>
                <w:lang w:val="pt-PT"/>
              </w:rPr>
              <w:t>destruiria visualmente</w:t>
            </w:r>
            <w:r w:rsidRPr="00744328">
              <w:rPr>
                <w:rFonts w:asciiTheme="majorHAnsi" w:hAnsiTheme="majorHAnsi" w:cstheme="majorHAnsi"/>
                <w:lang w:val="pt-PT"/>
              </w:rPr>
              <w:t xml:space="preserve"> </w:t>
            </w:r>
            <w:r w:rsidR="002D7187">
              <w:rPr>
                <w:rFonts w:asciiTheme="majorHAnsi" w:hAnsiTheme="majorHAnsi" w:cstheme="majorHAnsi"/>
                <w:lang w:val="pt-PT"/>
              </w:rPr>
              <w:t xml:space="preserve">a </w:t>
            </w:r>
            <w:r w:rsidRPr="00744328">
              <w:rPr>
                <w:rFonts w:asciiTheme="majorHAnsi" w:hAnsiTheme="majorHAnsi" w:cstheme="majorHAnsi"/>
                <w:lang w:val="pt-PT"/>
              </w:rPr>
              <w:t xml:space="preserve">minha habitação. </w:t>
            </w:r>
          </w:p>
        </w:tc>
        <w:tc>
          <w:tcPr>
            <w:tcW w:w="1726" w:type="pct"/>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7EDCA8F2" w14:textId="77777777" w:rsidR="00F8041D" w:rsidRPr="00744328" w:rsidRDefault="00F8041D" w:rsidP="00744328">
            <w:pPr>
              <w:spacing w:after="0"/>
              <w:jc w:val="left"/>
              <w:rPr>
                <w:rFonts w:asciiTheme="majorHAnsi" w:hAnsiTheme="majorHAnsi" w:cstheme="majorHAnsi"/>
                <w:lang w:val="nl-BE"/>
              </w:rPr>
            </w:pPr>
            <w:r w:rsidRPr="00744328">
              <w:rPr>
                <w:rFonts w:asciiTheme="majorHAnsi" w:hAnsiTheme="majorHAnsi" w:cstheme="majorHAnsi"/>
                <w:lang w:val="nl-BE"/>
              </w:rPr>
              <w:t>1. Discordo Fortemente</w:t>
            </w:r>
          </w:p>
          <w:p w14:paraId="724A4F43" w14:textId="77777777" w:rsidR="00F8041D" w:rsidRPr="00744328" w:rsidRDefault="00F8041D" w:rsidP="00744328">
            <w:pPr>
              <w:spacing w:after="0"/>
              <w:jc w:val="left"/>
              <w:rPr>
                <w:rFonts w:asciiTheme="majorHAnsi" w:hAnsiTheme="majorHAnsi" w:cstheme="majorHAnsi"/>
                <w:lang w:val="nl-BE"/>
              </w:rPr>
            </w:pPr>
            <w:r w:rsidRPr="00744328">
              <w:rPr>
                <w:rFonts w:asciiTheme="majorHAnsi" w:hAnsiTheme="majorHAnsi" w:cstheme="majorHAnsi"/>
                <w:lang w:val="nl-BE"/>
              </w:rPr>
              <w:t>2. Discordo</w:t>
            </w:r>
          </w:p>
          <w:p w14:paraId="27CFA737" w14:textId="77777777" w:rsidR="00F8041D" w:rsidRPr="00744328" w:rsidRDefault="00F8041D" w:rsidP="00744328">
            <w:pPr>
              <w:spacing w:after="0"/>
              <w:jc w:val="left"/>
              <w:rPr>
                <w:rFonts w:asciiTheme="majorHAnsi" w:hAnsiTheme="majorHAnsi" w:cstheme="majorHAnsi"/>
                <w:lang w:val="nl-BE"/>
              </w:rPr>
            </w:pPr>
            <w:r w:rsidRPr="00744328">
              <w:rPr>
                <w:rFonts w:asciiTheme="majorHAnsi" w:hAnsiTheme="majorHAnsi" w:cstheme="majorHAnsi"/>
                <w:lang w:val="nl-BE"/>
              </w:rPr>
              <w:t>3. Não concordo, nem discordo</w:t>
            </w:r>
          </w:p>
          <w:p w14:paraId="644EB5C8" w14:textId="77777777" w:rsidR="00F8041D" w:rsidRPr="00744328" w:rsidRDefault="00F8041D" w:rsidP="00744328">
            <w:pPr>
              <w:spacing w:after="0"/>
              <w:jc w:val="left"/>
              <w:rPr>
                <w:rFonts w:asciiTheme="majorHAnsi" w:hAnsiTheme="majorHAnsi" w:cstheme="majorHAnsi"/>
                <w:lang w:val="nl-BE"/>
              </w:rPr>
            </w:pPr>
            <w:r w:rsidRPr="00744328">
              <w:rPr>
                <w:rFonts w:asciiTheme="majorHAnsi" w:hAnsiTheme="majorHAnsi" w:cstheme="majorHAnsi"/>
                <w:lang w:val="nl-BE"/>
              </w:rPr>
              <w:t>4. Concordo</w:t>
            </w:r>
          </w:p>
          <w:p w14:paraId="3AA09A77" w14:textId="77777777" w:rsidR="00F8041D" w:rsidRPr="00744328" w:rsidRDefault="00F8041D" w:rsidP="00744328">
            <w:pPr>
              <w:spacing w:after="0"/>
              <w:jc w:val="left"/>
              <w:rPr>
                <w:rFonts w:asciiTheme="majorHAnsi" w:hAnsiTheme="majorHAnsi" w:cstheme="majorHAnsi"/>
                <w:lang w:val="nl-BE"/>
              </w:rPr>
            </w:pPr>
            <w:r w:rsidRPr="00744328">
              <w:rPr>
                <w:rFonts w:asciiTheme="majorHAnsi" w:hAnsiTheme="majorHAnsi" w:cstheme="majorHAnsi"/>
                <w:lang w:val="nl-BE"/>
              </w:rPr>
              <w:t>5. Concordo Fortemente</w:t>
            </w:r>
          </w:p>
          <w:p w14:paraId="6AF0E8F4" w14:textId="3E5294C8" w:rsidR="00D40C9A" w:rsidRPr="00744328" w:rsidRDefault="00F8041D" w:rsidP="00744328">
            <w:pPr>
              <w:spacing w:after="0"/>
              <w:jc w:val="left"/>
              <w:rPr>
                <w:rFonts w:asciiTheme="majorHAnsi" w:hAnsiTheme="majorHAnsi" w:cstheme="majorHAnsi"/>
                <w:lang w:val="pt-PT"/>
              </w:rPr>
            </w:pPr>
            <w:r w:rsidRPr="00744328">
              <w:rPr>
                <w:rFonts w:asciiTheme="majorHAnsi" w:hAnsiTheme="majorHAnsi" w:cstheme="majorHAnsi"/>
                <w:lang w:val="nl-BE"/>
              </w:rPr>
              <w:t>9. Não sabe / Não responde</w:t>
            </w:r>
            <w:r w:rsidRPr="00744328">
              <w:rPr>
                <w:rFonts w:asciiTheme="majorHAnsi" w:hAnsiTheme="majorHAnsi" w:cstheme="majorHAnsi"/>
                <w:lang w:val="pt-PT"/>
              </w:rPr>
              <w:t>   </w:t>
            </w:r>
          </w:p>
        </w:tc>
      </w:tr>
      <w:tr w:rsidR="00D40C9A" w:rsidRPr="00FB327F" w14:paraId="5A133080" w14:textId="77777777" w:rsidTr="004528F2">
        <w:trPr>
          <w:trHeight w:val="463"/>
        </w:trPr>
        <w:tc>
          <w:tcPr>
            <w:tcW w:w="3274" w:type="pct"/>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FC53ACD" w14:textId="77777777" w:rsidR="00591CFD" w:rsidRDefault="00591CFD" w:rsidP="00744328">
            <w:pPr>
              <w:spacing w:after="0"/>
              <w:jc w:val="left"/>
              <w:rPr>
                <w:rFonts w:asciiTheme="majorHAnsi" w:hAnsiTheme="majorHAnsi" w:cstheme="majorHAnsi"/>
                <w:b/>
                <w:bCs/>
                <w:lang w:val="pt-PT"/>
              </w:rPr>
            </w:pPr>
            <w:proofErr w:type="spellStart"/>
            <w:r w:rsidRPr="00591CFD">
              <w:rPr>
                <w:rFonts w:asciiTheme="majorHAnsi" w:hAnsiTheme="majorHAnsi" w:cstheme="majorHAnsi"/>
                <w:b/>
                <w:bCs/>
                <w:lang w:val="pt-PT"/>
              </w:rPr>
              <w:t>Economic</w:t>
            </w:r>
            <w:proofErr w:type="spellEnd"/>
            <w:r w:rsidRPr="00591CFD">
              <w:rPr>
                <w:rFonts w:asciiTheme="majorHAnsi" w:hAnsiTheme="majorHAnsi" w:cstheme="majorHAnsi"/>
                <w:b/>
                <w:bCs/>
                <w:lang w:val="pt-PT"/>
              </w:rPr>
              <w:t xml:space="preserve"> </w:t>
            </w:r>
            <w:proofErr w:type="spellStart"/>
            <w:r w:rsidRPr="00591CFD">
              <w:rPr>
                <w:rFonts w:asciiTheme="majorHAnsi" w:hAnsiTheme="majorHAnsi" w:cstheme="majorHAnsi"/>
                <w:b/>
                <w:bCs/>
                <w:lang w:val="pt-PT"/>
              </w:rPr>
              <w:t>Impact</w:t>
            </w:r>
            <w:proofErr w:type="spellEnd"/>
            <w:r w:rsidRPr="00591CFD">
              <w:rPr>
                <w:rFonts w:asciiTheme="majorHAnsi" w:hAnsiTheme="majorHAnsi" w:cstheme="majorHAnsi"/>
                <w:b/>
                <w:bCs/>
                <w:lang w:val="pt-PT"/>
              </w:rPr>
              <w:t xml:space="preserve"> </w:t>
            </w:r>
          </w:p>
          <w:p w14:paraId="40B21703" w14:textId="6C6D982C" w:rsidR="00D40C9A" w:rsidRPr="00744328" w:rsidRDefault="001857CD" w:rsidP="00744328">
            <w:pPr>
              <w:spacing w:after="0"/>
              <w:jc w:val="left"/>
              <w:rPr>
                <w:rFonts w:asciiTheme="majorHAnsi" w:hAnsiTheme="majorHAnsi" w:cstheme="majorHAnsi"/>
                <w:lang w:val="pt-PT"/>
              </w:rPr>
            </w:pPr>
            <w:r w:rsidRPr="00744328">
              <w:rPr>
                <w:rFonts w:asciiTheme="majorHAnsi" w:hAnsiTheme="majorHAnsi" w:cstheme="majorHAnsi"/>
                <w:bCs/>
                <w:i/>
                <w:lang w:val="pt-PT"/>
              </w:rPr>
              <w:t>(não mostrar o título aos participantes)</w:t>
            </w:r>
          </w:p>
        </w:tc>
        <w:tc>
          <w:tcPr>
            <w:tcW w:w="1726" w:type="pct"/>
            <w:vMerge/>
            <w:tcBorders>
              <w:top w:val="single" w:sz="24" w:space="0" w:color="FFFFFF"/>
              <w:left w:val="single" w:sz="8" w:space="0" w:color="FFFFFF"/>
              <w:bottom w:val="single" w:sz="8" w:space="0" w:color="FFFFFF"/>
              <w:right w:val="single" w:sz="8" w:space="0" w:color="FFFFFF"/>
            </w:tcBorders>
            <w:vAlign w:val="center"/>
            <w:hideMark/>
          </w:tcPr>
          <w:p w14:paraId="0B29B50B" w14:textId="77777777" w:rsidR="00D40C9A" w:rsidRPr="00744328" w:rsidRDefault="00D40C9A" w:rsidP="00744328">
            <w:pPr>
              <w:spacing w:after="0"/>
              <w:jc w:val="left"/>
              <w:rPr>
                <w:rFonts w:asciiTheme="majorHAnsi" w:hAnsiTheme="majorHAnsi" w:cstheme="majorHAnsi"/>
                <w:lang w:val="pt-PT"/>
              </w:rPr>
            </w:pPr>
          </w:p>
        </w:tc>
      </w:tr>
      <w:tr w:rsidR="00D40C9A" w:rsidRPr="00FB327F" w14:paraId="59EAF11E" w14:textId="77777777" w:rsidTr="004528F2">
        <w:trPr>
          <w:trHeight w:val="20"/>
        </w:trPr>
        <w:tc>
          <w:tcPr>
            <w:tcW w:w="447"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D387F9C" w14:textId="77777777" w:rsidR="00D40C9A" w:rsidRPr="00744328" w:rsidRDefault="00D40C9A"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RA51.b</w:t>
            </w:r>
          </w:p>
        </w:tc>
        <w:tc>
          <w:tcPr>
            <w:tcW w:w="2827" w:type="pct"/>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6B8446BB" w14:textId="158AED3A" w:rsidR="00D40C9A" w:rsidRPr="00744328" w:rsidRDefault="00F8041D" w:rsidP="00744328">
            <w:pPr>
              <w:spacing w:after="0"/>
              <w:jc w:val="left"/>
              <w:rPr>
                <w:rFonts w:asciiTheme="majorHAnsi" w:hAnsiTheme="majorHAnsi" w:cstheme="majorHAnsi"/>
                <w:lang w:val="pt-PT"/>
              </w:rPr>
            </w:pPr>
            <w:r w:rsidRPr="00744328">
              <w:rPr>
                <w:rFonts w:asciiTheme="majorHAnsi" w:hAnsiTheme="majorHAnsi" w:cstheme="majorHAnsi"/>
                <w:lang w:val="pt-PT"/>
              </w:rPr>
              <w:t>Um problema de radão pode influenciar o valor da minha propriedade.</w:t>
            </w:r>
          </w:p>
        </w:tc>
        <w:tc>
          <w:tcPr>
            <w:tcW w:w="1726" w:type="pct"/>
            <w:vMerge/>
            <w:tcBorders>
              <w:top w:val="single" w:sz="24" w:space="0" w:color="FFFFFF"/>
              <w:left w:val="single" w:sz="8" w:space="0" w:color="FFFFFF"/>
              <w:bottom w:val="single" w:sz="8" w:space="0" w:color="FFFFFF"/>
              <w:right w:val="single" w:sz="8" w:space="0" w:color="FFFFFF"/>
            </w:tcBorders>
            <w:vAlign w:val="center"/>
            <w:hideMark/>
          </w:tcPr>
          <w:p w14:paraId="4C9A6394" w14:textId="77777777" w:rsidR="00D40C9A" w:rsidRPr="00744328" w:rsidRDefault="00D40C9A" w:rsidP="00744328">
            <w:pPr>
              <w:spacing w:after="0"/>
              <w:jc w:val="left"/>
              <w:rPr>
                <w:rFonts w:asciiTheme="majorHAnsi" w:hAnsiTheme="majorHAnsi" w:cstheme="majorHAnsi"/>
                <w:lang w:val="pt-PT"/>
              </w:rPr>
            </w:pPr>
          </w:p>
        </w:tc>
      </w:tr>
    </w:tbl>
    <w:p w14:paraId="2530E943" w14:textId="77777777" w:rsidR="00D40C9A" w:rsidRDefault="00D40C9A" w:rsidP="00744328">
      <w:pPr>
        <w:spacing w:after="0"/>
        <w:jc w:val="left"/>
        <w:rPr>
          <w:rFonts w:asciiTheme="majorHAnsi" w:hAnsiTheme="majorHAnsi" w:cstheme="majorHAnsi"/>
          <w:lang w:val="pt-PT"/>
        </w:rPr>
      </w:pPr>
    </w:p>
    <w:p w14:paraId="48D66484" w14:textId="77777777" w:rsidR="00FF4759" w:rsidRPr="00FF4759" w:rsidRDefault="00FF4759" w:rsidP="00FF4759">
      <w:pPr>
        <w:rPr>
          <w:b/>
          <w:bCs/>
          <w:i/>
          <w:iCs/>
          <w:color w:val="4472C4" w:themeColor="accent5"/>
          <w:lang w:val="en-US"/>
        </w:rPr>
      </w:pPr>
      <w:r w:rsidRPr="00FF4759">
        <w:rPr>
          <w:b/>
          <w:bCs/>
          <w:i/>
          <w:iCs/>
          <w:color w:val="4472C4" w:themeColor="accent5"/>
          <w:lang w:val="en-US"/>
        </w:rPr>
        <w:t>INTRO: To what extent do you agree or disagree with the following statements?</w:t>
      </w:r>
    </w:p>
    <w:tbl>
      <w:tblPr>
        <w:tblW w:w="8779" w:type="dxa"/>
        <w:tblCellMar>
          <w:left w:w="0" w:type="dxa"/>
          <w:right w:w="0" w:type="dxa"/>
        </w:tblCellMar>
        <w:tblLook w:val="04A0" w:firstRow="1" w:lastRow="0" w:firstColumn="1" w:lastColumn="0" w:noHBand="0" w:noVBand="1"/>
      </w:tblPr>
      <w:tblGrid>
        <w:gridCol w:w="867"/>
        <w:gridCol w:w="5644"/>
        <w:gridCol w:w="2268"/>
      </w:tblGrid>
      <w:tr w:rsidR="00FF4759" w:rsidRPr="00FF4759" w14:paraId="3F21AC86" w14:textId="77777777" w:rsidTr="00FB327F">
        <w:tc>
          <w:tcPr>
            <w:tcW w:w="6511"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62C39687" w14:textId="77777777" w:rsidR="00FF4759" w:rsidRPr="00FF4759" w:rsidRDefault="00FF4759" w:rsidP="00FB327F">
            <w:pPr>
              <w:rPr>
                <w:color w:val="4472C4" w:themeColor="accent5"/>
                <w:lang w:val="en-US"/>
              </w:rPr>
            </w:pPr>
            <w:r w:rsidRPr="00FF4759">
              <w:rPr>
                <w:b/>
                <w:bCs/>
                <w:color w:val="4472C4" w:themeColor="accent5"/>
                <w:lang w:val="en-US"/>
              </w:rPr>
              <w:t xml:space="preserve">Subjective Norm </w:t>
            </w:r>
            <w:r w:rsidRPr="00FF4759">
              <w:rPr>
                <w:bCs/>
                <w:i/>
                <w:color w:val="4472C4" w:themeColor="accent5"/>
              </w:rPr>
              <w:t>(don’t show this title to respondents)</w:t>
            </w:r>
          </w:p>
        </w:tc>
        <w:tc>
          <w:tcPr>
            <w:tcW w:w="2268"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0472A398" w14:textId="77777777" w:rsidR="00FF4759" w:rsidRPr="00FF4759" w:rsidRDefault="00FF4759" w:rsidP="00FB327F">
            <w:pPr>
              <w:jc w:val="left"/>
              <w:rPr>
                <w:color w:val="4472C4" w:themeColor="accent5"/>
                <w:lang w:val="en-US"/>
              </w:rPr>
            </w:pPr>
            <w:r w:rsidRPr="00FF4759">
              <w:rPr>
                <w:color w:val="4472C4" w:themeColor="accent5"/>
                <w:lang w:val="en-US"/>
              </w:rPr>
              <w:t>1. Strongly Disagree</w:t>
            </w:r>
          </w:p>
          <w:p w14:paraId="3CFABCEF" w14:textId="77777777" w:rsidR="00FF4759" w:rsidRPr="00FF4759" w:rsidRDefault="00FF4759" w:rsidP="00FB327F">
            <w:pPr>
              <w:jc w:val="left"/>
              <w:rPr>
                <w:color w:val="4472C4" w:themeColor="accent5"/>
                <w:lang w:val="en-US"/>
              </w:rPr>
            </w:pPr>
            <w:r w:rsidRPr="00FF4759">
              <w:rPr>
                <w:color w:val="4472C4" w:themeColor="accent5"/>
                <w:lang w:val="en-US"/>
              </w:rPr>
              <w:lastRenderedPageBreak/>
              <w:t>2. Disagree</w:t>
            </w:r>
          </w:p>
          <w:p w14:paraId="7A2EF7EF" w14:textId="77777777" w:rsidR="00FF4759" w:rsidRPr="00FF4759" w:rsidRDefault="00FF4759" w:rsidP="00FB327F">
            <w:pPr>
              <w:jc w:val="left"/>
              <w:rPr>
                <w:color w:val="4472C4" w:themeColor="accent5"/>
                <w:lang w:val="en-US"/>
              </w:rPr>
            </w:pPr>
            <w:r w:rsidRPr="00FF4759">
              <w:rPr>
                <w:color w:val="4472C4" w:themeColor="accent5"/>
                <w:lang w:val="en-US"/>
              </w:rPr>
              <w:t>3. Neither agree, nor disagree</w:t>
            </w:r>
          </w:p>
          <w:p w14:paraId="76EA873A" w14:textId="77777777" w:rsidR="00FF4759" w:rsidRPr="00FF4759" w:rsidRDefault="00FF4759" w:rsidP="00FB327F">
            <w:pPr>
              <w:jc w:val="left"/>
              <w:rPr>
                <w:color w:val="4472C4" w:themeColor="accent5"/>
                <w:lang w:val="en-US"/>
              </w:rPr>
            </w:pPr>
            <w:r w:rsidRPr="00FF4759">
              <w:rPr>
                <w:color w:val="4472C4" w:themeColor="accent5"/>
                <w:lang w:val="en-US"/>
              </w:rPr>
              <w:t>4. Agree</w:t>
            </w:r>
          </w:p>
          <w:p w14:paraId="1E52C292" w14:textId="77777777" w:rsidR="00FF4759" w:rsidRPr="00FF4759" w:rsidRDefault="00FF4759" w:rsidP="00FB327F">
            <w:pPr>
              <w:jc w:val="left"/>
              <w:rPr>
                <w:color w:val="4472C4" w:themeColor="accent5"/>
                <w:lang w:val="en-US"/>
              </w:rPr>
            </w:pPr>
            <w:r w:rsidRPr="00FF4759">
              <w:rPr>
                <w:color w:val="4472C4" w:themeColor="accent5"/>
                <w:lang w:val="en-US"/>
              </w:rPr>
              <w:t>5. Strongly Agree</w:t>
            </w:r>
          </w:p>
          <w:p w14:paraId="67FF1050" w14:textId="77777777" w:rsidR="00FF4759" w:rsidRPr="00FF4759" w:rsidRDefault="00FF4759" w:rsidP="00FB327F">
            <w:pPr>
              <w:jc w:val="left"/>
              <w:rPr>
                <w:color w:val="4472C4" w:themeColor="accent5"/>
                <w:lang w:val="en-US"/>
              </w:rPr>
            </w:pPr>
            <w:r w:rsidRPr="00FF4759">
              <w:rPr>
                <w:color w:val="4472C4" w:themeColor="accent5"/>
                <w:lang w:val="en-US"/>
              </w:rPr>
              <w:t>9. I don't know/NA</w:t>
            </w:r>
          </w:p>
        </w:tc>
      </w:tr>
      <w:tr w:rsidR="00FF4759" w:rsidRPr="00FF4759" w14:paraId="1E739AF7" w14:textId="77777777" w:rsidTr="00FB327F">
        <w:tc>
          <w:tcPr>
            <w:tcW w:w="867"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9E453E5" w14:textId="77777777" w:rsidR="00FF4759" w:rsidRPr="00FF4759" w:rsidRDefault="00FF4759" w:rsidP="00FB327F">
            <w:pPr>
              <w:rPr>
                <w:color w:val="4472C4" w:themeColor="accent5"/>
                <w:lang w:val="en-US"/>
              </w:rPr>
            </w:pPr>
            <w:r w:rsidRPr="00FF4759">
              <w:rPr>
                <w:b/>
                <w:bCs/>
                <w:color w:val="4472C4" w:themeColor="accent5"/>
                <w:lang w:val="en-US"/>
              </w:rPr>
              <w:lastRenderedPageBreak/>
              <w:t>RA34</w:t>
            </w:r>
          </w:p>
        </w:tc>
        <w:tc>
          <w:tcPr>
            <w:tcW w:w="5644"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1773290C" w14:textId="77777777" w:rsidR="00FF4759" w:rsidRPr="00FF4759" w:rsidRDefault="00FF4759" w:rsidP="00FB327F">
            <w:pPr>
              <w:rPr>
                <w:color w:val="4472C4" w:themeColor="accent5"/>
                <w:lang w:val="en-US"/>
              </w:rPr>
            </w:pPr>
            <w:r w:rsidRPr="00FF4759">
              <w:rPr>
                <w:color w:val="4472C4" w:themeColor="accent5"/>
                <w:lang w:val="en-US"/>
              </w:rPr>
              <w:t xml:space="preserve">Most people who are important to me are NOT in </w:t>
            </w:r>
            <w:proofErr w:type="spellStart"/>
            <w:r w:rsidRPr="00FF4759">
              <w:rPr>
                <w:color w:val="4472C4" w:themeColor="accent5"/>
                <w:lang w:val="en-US"/>
              </w:rPr>
              <w:t>favour</w:t>
            </w:r>
            <w:proofErr w:type="spellEnd"/>
            <w:r w:rsidRPr="00FF4759">
              <w:rPr>
                <w:color w:val="4472C4" w:themeColor="accent5"/>
                <w:lang w:val="en-US"/>
              </w:rPr>
              <w:t xml:space="preserve"> of me testing for indoor radon.</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37FA7552" w14:textId="77777777" w:rsidR="00FF4759" w:rsidRPr="00FF4759" w:rsidRDefault="00FF4759" w:rsidP="00FB327F">
            <w:pPr>
              <w:rPr>
                <w:color w:val="4472C4" w:themeColor="accent5"/>
                <w:lang w:val="en-US"/>
              </w:rPr>
            </w:pPr>
          </w:p>
        </w:tc>
      </w:tr>
      <w:tr w:rsidR="00FF4759" w:rsidRPr="00FF4759" w14:paraId="298DF68A" w14:textId="77777777" w:rsidTr="00FB327F">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40CB6D8" w14:textId="77777777" w:rsidR="00FF4759" w:rsidRPr="00FF4759" w:rsidRDefault="00FF4759" w:rsidP="00FB327F">
            <w:pPr>
              <w:rPr>
                <w:color w:val="4472C4" w:themeColor="accent5"/>
                <w:lang w:val="en-US"/>
              </w:rPr>
            </w:pPr>
            <w:r w:rsidRPr="00FF4759">
              <w:rPr>
                <w:b/>
                <w:bCs/>
                <w:color w:val="4472C4" w:themeColor="accent5"/>
                <w:lang w:val="en-US"/>
              </w:rPr>
              <w:t>RA34b</w:t>
            </w:r>
          </w:p>
        </w:tc>
        <w:tc>
          <w:tcPr>
            <w:tcW w:w="5644"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06CF5064" w14:textId="77777777" w:rsidR="00FF4759" w:rsidRPr="00FF4759" w:rsidRDefault="00FF4759" w:rsidP="00FB327F">
            <w:pPr>
              <w:rPr>
                <w:color w:val="4472C4" w:themeColor="accent5"/>
                <w:lang w:val="en-US"/>
              </w:rPr>
            </w:pPr>
            <w:r w:rsidRPr="00FF4759">
              <w:rPr>
                <w:color w:val="4472C4" w:themeColor="accent5"/>
                <w:lang w:val="en-US"/>
              </w:rPr>
              <w:t xml:space="preserve">Most people who are important to me are in </w:t>
            </w:r>
            <w:proofErr w:type="spellStart"/>
            <w:r w:rsidRPr="00FF4759">
              <w:rPr>
                <w:color w:val="4472C4" w:themeColor="accent5"/>
                <w:lang w:val="en-US"/>
              </w:rPr>
              <w:t>favour</w:t>
            </w:r>
            <w:proofErr w:type="spellEnd"/>
            <w:r w:rsidRPr="00FF4759">
              <w:rPr>
                <w:color w:val="4472C4" w:themeColor="accent5"/>
                <w:lang w:val="en-US"/>
              </w:rPr>
              <w:t xml:space="preserve"> of me remediating my home for radon if needed.</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5A4BD096" w14:textId="77777777" w:rsidR="00FF4759" w:rsidRPr="00FF4759" w:rsidRDefault="00FF4759" w:rsidP="00FB327F">
            <w:pPr>
              <w:rPr>
                <w:color w:val="4472C4" w:themeColor="accent5"/>
                <w:lang w:val="en-US"/>
              </w:rPr>
            </w:pPr>
          </w:p>
        </w:tc>
      </w:tr>
      <w:tr w:rsidR="00FF4759" w:rsidRPr="00FF4759" w14:paraId="1BD659C3" w14:textId="77777777" w:rsidTr="00FB327F">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637E320" w14:textId="77777777" w:rsidR="00FF4759" w:rsidRPr="00FF4759" w:rsidRDefault="00FF4759" w:rsidP="00FB327F">
            <w:pPr>
              <w:rPr>
                <w:color w:val="4472C4" w:themeColor="accent5"/>
                <w:lang w:val="en-US"/>
              </w:rPr>
            </w:pPr>
            <w:r w:rsidRPr="00FF4759">
              <w:rPr>
                <w:b/>
                <w:bCs/>
                <w:color w:val="4472C4" w:themeColor="accent5"/>
                <w:lang w:val="en-US"/>
              </w:rPr>
              <w:t>RA34.1</w:t>
            </w:r>
          </w:p>
        </w:tc>
        <w:tc>
          <w:tcPr>
            <w:tcW w:w="5644"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6911180B" w14:textId="77777777" w:rsidR="00FF4759" w:rsidRPr="00FF4759" w:rsidRDefault="00FF4759" w:rsidP="00FB327F">
            <w:pPr>
              <w:rPr>
                <w:color w:val="4472C4" w:themeColor="accent5"/>
                <w:lang w:val="en-US"/>
              </w:rPr>
            </w:pPr>
            <w:r w:rsidRPr="00FF4759">
              <w:rPr>
                <w:color w:val="4472C4" w:themeColor="accent5"/>
                <w:lang w:val="en-US"/>
              </w:rPr>
              <w:t>In general, people who are important to me would like me to be informed about radon.</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4FD43A88" w14:textId="77777777" w:rsidR="00FF4759" w:rsidRPr="00FF4759" w:rsidRDefault="00FF4759" w:rsidP="00FB327F">
            <w:pPr>
              <w:rPr>
                <w:color w:val="4472C4" w:themeColor="accent5"/>
                <w:lang w:val="en-US"/>
              </w:rPr>
            </w:pPr>
          </w:p>
        </w:tc>
      </w:tr>
      <w:tr w:rsidR="00FF4759" w:rsidRPr="00FF4759" w14:paraId="15AA36C2" w14:textId="77777777" w:rsidTr="00FB327F">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93E45F7" w14:textId="77777777" w:rsidR="00FF4759" w:rsidRPr="00FF4759" w:rsidRDefault="00FF4759" w:rsidP="00FB327F">
            <w:pPr>
              <w:rPr>
                <w:color w:val="4472C4" w:themeColor="accent5"/>
                <w:lang w:val="en-US"/>
              </w:rPr>
            </w:pPr>
            <w:r w:rsidRPr="00FF4759">
              <w:rPr>
                <w:b/>
                <w:bCs/>
                <w:color w:val="4472C4" w:themeColor="accent5"/>
                <w:lang w:val="en-US"/>
              </w:rPr>
              <w:t>RA34.2</w:t>
            </w:r>
          </w:p>
        </w:tc>
        <w:tc>
          <w:tcPr>
            <w:tcW w:w="5644"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350ECA15" w14:textId="77777777" w:rsidR="00FF4759" w:rsidRPr="00FF4759" w:rsidRDefault="00FF4759" w:rsidP="00FB327F">
            <w:pPr>
              <w:rPr>
                <w:color w:val="4472C4" w:themeColor="accent5"/>
                <w:lang w:val="en-US"/>
              </w:rPr>
            </w:pPr>
            <w:r w:rsidRPr="00FF4759">
              <w:rPr>
                <w:color w:val="4472C4" w:themeColor="accent5"/>
                <w:lang w:val="en-US"/>
              </w:rPr>
              <w:t>People who are significant in my life don't care about my actions related to radon in my home.</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136B47B2" w14:textId="77777777" w:rsidR="00FF4759" w:rsidRPr="00FF4759" w:rsidRDefault="00FF4759" w:rsidP="00FB327F">
            <w:pPr>
              <w:rPr>
                <w:color w:val="4472C4" w:themeColor="accent5"/>
                <w:lang w:val="en-US"/>
              </w:rPr>
            </w:pPr>
          </w:p>
        </w:tc>
      </w:tr>
    </w:tbl>
    <w:p w14:paraId="21800F44" w14:textId="77777777" w:rsidR="00FF4759" w:rsidRPr="00FF4759" w:rsidRDefault="00FF4759" w:rsidP="00744328">
      <w:pPr>
        <w:spacing w:after="0"/>
        <w:jc w:val="left"/>
        <w:rPr>
          <w:rFonts w:asciiTheme="majorHAnsi" w:hAnsiTheme="majorHAnsi" w:cstheme="majorHAnsi"/>
        </w:rPr>
      </w:pPr>
    </w:p>
    <w:p w14:paraId="05517848" w14:textId="77777777" w:rsidR="00FF4759" w:rsidRPr="00FF4759" w:rsidRDefault="00FF4759" w:rsidP="00744328">
      <w:pPr>
        <w:spacing w:after="0"/>
        <w:jc w:val="left"/>
        <w:rPr>
          <w:rFonts w:asciiTheme="majorHAnsi" w:hAnsiTheme="majorHAnsi" w:cstheme="majorHAnsi"/>
          <w:lang w:val="en-US"/>
        </w:rPr>
      </w:pPr>
    </w:p>
    <w:p w14:paraId="60716F41" w14:textId="632A66AC" w:rsidR="00D40C9A" w:rsidRPr="00744328" w:rsidRDefault="00AB0FA6" w:rsidP="00744328">
      <w:pPr>
        <w:spacing w:after="0"/>
        <w:jc w:val="left"/>
        <w:rPr>
          <w:rFonts w:asciiTheme="majorHAnsi" w:hAnsiTheme="majorHAnsi" w:cstheme="majorHAnsi"/>
          <w:b/>
          <w:bCs/>
          <w:i/>
          <w:iCs/>
          <w:lang w:val="pt-PT"/>
        </w:rPr>
      </w:pPr>
      <w:r w:rsidRPr="00AB0FA6">
        <w:rPr>
          <w:rFonts w:asciiTheme="majorHAnsi" w:hAnsiTheme="majorHAnsi" w:cstheme="majorHAnsi"/>
          <w:bCs/>
          <w:iCs/>
          <w:lang w:val="pt-PT"/>
        </w:rPr>
        <w:t>INTRO:</w:t>
      </w:r>
      <w:r w:rsidRPr="00744328">
        <w:rPr>
          <w:rFonts w:asciiTheme="majorHAnsi" w:hAnsiTheme="majorHAnsi" w:cstheme="majorHAnsi"/>
          <w:b/>
          <w:bCs/>
          <w:i/>
          <w:iCs/>
          <w:lang w:val="pt-PT"/>
        </w:rPr>
        <w:t xml:space="preserve"> </w:t>
      </w:r>
      <w:r w:rsidR="00F8041D" w:rsidRPr="00744328">
        <w:rPr>
          <w:rFonts w:asciiTheme="majorHAnsi" w:hAnsiTheme="majorHAnsi" w:cstheme="majorHAnsi"/>
          <w:b/>
          <w:bCs/>
          <w:i/>
          <w:iCs/>
          <w:lang w:val="pt-PT"/>
        </w:rPr>
        <w:t>Até que ponto concorda ou discorda com as seguintes afirmações?</w:t>
      </w:r>
    </w:p>
    <w:tbl>
      <w:tblPr>
        <w:tblW w:w="5000" w:type="pct"/>
        <w:tblCellMar>
          <w:left w:w="0" w:type="dxa"/>
          <w:right w:w="0" w:type="dxa"/>
        </w:tblCellMar>
        <w:tblLook w:val="04A0" w:firstRow="1" w:lastRow="0" w:firstColumn="1" w:lastColumn="0" w:noHBand="0" w:noVBand="1"/>
      </w:tblPr>
      <w:tblGrid>
        <w:gridCol w:w="868"/>
        <w:gridCol w:w="6209"/>
        <w:gridCol w:w="2649"/>
      </w:tblGrid>
      <w:tr w:rsidR="004F4999" w:rsidRPr="00FB327F" w14:paraId="256E4230" w14:textId="77777777" w:rsidTr="004F4999">
        <w:tc>
          <w:tcPr>
            <w:tcW w:w="5000" w:type="pct"/>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473A5721" w14:textId="77777777" w:rsidR="00591CFD" w:rsidRDefault="00591CFD" w:rsidP="00744328">
            <w:pPr>
              <w:spacing w:after="0"/>
              <w:jc w:val="left"/>
              <w:rPr>
                <w:rFonts w:asciiTheme="majorHAnsi" w:hAnsiTheme="majorHAnsi" w:cstheme="majorHAnsi"/>
                <w:b/>
                <w:bCs/>
                <w:lang w:val="pt-PT"/>
              </w:rPr>
            </w:pPr>
            <w:proofErr w:type="spellStart"/>
            <w:r w:rsidRPr="00591CFD">
              <w:rPr>
                <w:rFonts w:asciiTheme="majorHAnsi" w:hAnsiTheme="majorHAnsi" w:cstheme="majorHAnsi"/>
                <w:b/>
                <w:bCs/>
                <w:lang w:val="pt-PT"/>
              </w:rPr>
              <w:t>Subjective</w:t>
            </w:r>
            <w:proofErr w:type="spellEnd"/>
            <w:r w:rsidRPr="00591CFD">
              <w:rPr>
                <w:rFonts w:asciiTheme="majorHAnsi" w:hAnsiTheme="majorHAnsi" w:cstheme="majorHAnsi"/>
                <w:b/>
                <w:bCs/>
                <w:lang w:val="pt-PT"/>
              </w:rPr>
              <w:t xml:space="preserve"> </w:t>
            </w:r>
            <w:proofErr w:type="spellStart"/>
            <w:r w:rsidRPr="00591CFD">
              <w:rPr>
                <w:rFonts w:asciiTheme="majorHAnsi" w:hAnsiTheme="majorHAnsi" w:cstheme="majorHAnsi"/>
                <w:b/>
                <w:bCs/>
                <w:lang w:val="pt-PT"/>
              </w:rPr>
              <w:t>Norm</w:t>
            </w:r>
            <w:proofErr w:type="spellEnd"/>
            <w:r w:rsidRPr="00591CFD">
              <w:rPr>
                <w:rFonts w:asciiTheme="majorHAnsi" w:hAnsiTheme="majorHAnsi" w:cstheme="majorHAnsi"/>
                <w:b/>
                <w:bCs/>
                <w:lang w:val="pt-PT"/>
              </w:rPr>
              <w:t xml:space="preserve"> </w:t>
            </w:r>
          </w:p>
          <w:p w14:paraId="27132B3B" w14:textId="242D6AA7" w:rsidR="004F4999" w:rsidRPr="00744328" w:rsidRDefault="004F4999" w:rsidP="00744328">
            <w:pPr>
              <w:spacing w:after="0"/>
              <w:jc w:val="left"/>
              <w:rPr>
                <w:rFonts w:asciiTheme="majorHAnsi" w:hAnsiTheme="majorHAnsi" w:cstheme="majorHAnsi"/>
                <w:lang w:val="pt-PT"/>
              </w:rPr>
            </w:pPr>
            <w:r w:rsidRPr="00744328">
              <w:rPr>
                <w:rFonts w:asciiTheme="majorHAnsi" w:hAnsiTheme="majorHAnsi" w:cstheme="majorHAnsi"/>
                <w:bCs/>
                <w:i/>
                <w:lang w:val="pt-PT"/>
              </w:rPr>
              <w:t>(não mostrar o título aos participantes)</w:t>
            </w:r>
          </w:p>
        </w:tc>
      </w:tr>
      <w:tr w:rsidR="004F4999" w:rsidRPr="00FB327F" w14:paraId="6F51D879" w14:textId="77777777" w:rsidTr="004F4999">
        <w:tc>
          <w:tcPr>
            <w:tcW w:w="446" w:type="pct"/>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1EDF76B" w14:textId="77777777" w:rsidR="004F4999" w:rsidRPr="00744328" w:rsidRDefault="004F4999"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RA34</w:t>
            </w:r>
          </w:p>
        </w:tc>
        <w:tc>
          <w:tcPr>
            <w:tcW w:w="3192" w:type="pct"/>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71397E63" w14:textId="6C412811" w:rsidR="004F4999" w:rsidRPr="00744328" w:rsidRDefault="004F4999" w:rsidP="00744328">
            <w:pPr>
              <w:spacing w:after="0"/>
              <w:jc w:val="left"/>
              <w:rPr>
                <w:rFonts w:asciiTheme="majorHAnsi" w:hAnsiTheme="majorHAnsi" w:cstheme="majorHAnsi"/>
                <w:lang w:val="pt-PT"/>
              </w:rPr>
            </w:pPr>
            <w:r w:rsidRPr="00744328">
              <w:rPr>
                <w:rFonts w:asciiTheme="majorHAnsi" w:hAnsiTheme="majorHAnsi" w:cstheme="majorHAnsi"/>
                <w:lang w:val="pt-PT"/>
              </w:rPr>
              <w:t>A maioria das pessoas que são importantes para mim NÃO são a favor de que eu teste os níveis de radão.</w:t>
            </w:r>
          </w:p>
        </w:tc>
        <w:tc>
          <w:tcPr>
            <w:tcW w:w="1361" w:type="pct"/>
            <w:vMerge w:val="restart"/>
            <w:tcBorders>
              <w:top w:val="single" w:sz="8" w:space="0" w:color="FFFFFF"/>
              <w:left w:val="single" w:sz="8" w:space="0" w:color="FFFFFF"/>
              <w:right w:val="single" w:sz="8" w:space="0" w:color="FFFFFF"/>
            </w:tcBorders>
            <w:shd w:val="clear" w:color="auto" w:fill="97CDCC"/>
            <w:vAlign w:val="center"/>
            <w:hideMark/>
          </w:tcPr>
          <w:p w14:paraId="7D765687" w14:textId="77777777" w:rsidR="004F4999" w:rsidRPr="00744328" w:rsidRDefault="004F4999" w:rsidP="004F4999">
            <w:pPr>
              <w:spacing w:after="0"/>
              <w:jc w:val="left"/>
              <w:rPr>
                <w:rFonts w:asciiTheme="majorHAnsi" w:hAnsiTheme="majorHAnsi" w:cstheme="majorHAnsi"/>
                <w:lang w:val="nl-BE"/>
              </w:rPr>
            </w:pPr>
            <w:r w:rsidRPr="00744328">
              <w:rPr>
                <w:rFonts w:asciiTheme="majorHAnsi" w:hAnsiTheme="majorHAnsi" w:cstheme="majorHAnsi"/>
                <w:lang w:val="nl-BE"/>
              </w:rPr>
              <w:t>1. Discordo Fortemente</w:t>
            </w:r>
          </w:p>
          <w:p w14:paraId="3FE28443" w14:textId="77777777" w:rsidR="004F4999" w:rsidRPr="00744328" w:rsidRDefault="004F4999" w:rsidP="004F4999">
            <w:pPr>
              <w:spacing w:after="0"/>
              <w:jc w:val="left"/>
              <w:rPr>
                <w:rFonts w:asciiTheme="majorHAnsi" w:hAnsiTheme="majorHAnsi" w:cstheme="majorHAnsi"/>
                <w:lang w:val="nl-BE"/>
              </w:rPr>
            </w:pPr>
            <w:r w:rsidRPr="00744328">
              <w:rPr>
                <w:rFonts w:asciiTheme="majorHAnsi" w:hAnsiTheme="majorHAnsi" w:cstheme="majorHAnsi"/>
                <w:lang w:val="nl-BE"/>
              </w:rPr>
              <w:t>2. Discordo</w:t>
            </w:r>
          </w:p>
          <w:p w14:paraId="6FF8C4B2" w14:textId="77777777" w:rsidR="004F4999" w:rsidRPr="00744328" w:rsidRDefault="004F4999" w:rsidP="004F4999">
            <w:pPr>
              <w:spacing w:after="0"/>
              <w:jc w:val="left"/>
              <w:rPr>
                <w:rFonts w:asciiTheme="majorHAnsi" w:hAnsiTheme="majorHAnsi" w:cstheme="majorHAnsi"/>
                <w:lang w:val="nl-BE"/>
              </w:rPr>
            </w:pPr>
            <w:r w:rsidRPr="00744328">
              <w:rPr>
                <w:rFonts w:asciiTheme="majorHAnsi" w:hAnsiTheme="majorHAnsi" w:cstheme="majorHAnsi"/>
                <w:lang w:val="nl-BE"/>
              </w:rPr>
              <w:t>3. Não concordo, nem discordo</w:t>
            </w:r>
          </w:p>
          <w:p w14:paraId="359ED002" w14:textId="77777777" w:rsidR="004F4999" w:rsidRPr="00744328" w:rsidRDefault="004F4999" w:rsidP="004F4999">
            <w:pPr>
              <w:spacing w:after="0"/>
              <w:jc w:val="left"/>
              <w:rPr>
                <w:rFonts w:asciiTheme="majorHAnsi" w:hAnsiTheme="majorHAnsi" w:cstheme="majorHAnsi"/>
                <w:lang w:val="nl-BE"/>
              </w:rPr>
            </w:pPr>
            <w:r w:rsidRPr="00744328">
              <w:rPr>
                <w:rFonts w:asciiTheme="majorHAnsi" w:hAnsiTheme="majorHAnsi" w:cstheme="majorHAnsi"/>
                <w:lang w:val="nl-BE"/>
              </w:rPr>
              <w:t>4. Concordo</w:t>
            </w:r>
          </w:p>
          <w:p w14:paraId="289EB392" w14:textId="77777777" w:rsidR="004F4999" w:rsidRPr="00744328" w:rsidRDefault="004F4999" w:rsidP="004F4999">
            <w:pPr>
              <w:spacing w:after="0"/>
              <w:jc w:val="left"/>
              <w:rPr>
                <w:rFonts w:asciiTheme="majorHAnsi" w:hAnsiTheme="majorHAnsi" w:cstheme="majorHAnsi"/>
                <w:lang w:val="nl-BE"/>
              </w:rPr>
            </w:pPr>
            <w:r w:rsidRPr="00744328">
              <w:rPr>
                <w:rFonts w:asciiTheme="majorHAnsi" w:hAnsiTheme="majorHAnsi" w:cstheme="majorHAnsi"/>
                <w:lang w:val="nl-BE"/>
              </w:rPr>
              <w:t>5. Concordo Fortemente</w:t>
            </w:r>
          </w:p>
          <w:p w14:paraId="45B296D9" w14:textId="6B5BAF85" w:rsidR="004F4999" w:rsidRPr="00744328" w:rsidRDefault="004F4999" w:rsidP="004F4999">
            <w:pPr>
              <w:spacing w:after="0"/>
              <w:jc w:val="left"/>
              <w:rPr>
                <w:rFonts w:asciiTheme="majorHAnsi" w:hAnsiTheme="majorHAnsi" w:cstheme="majorHAnsi"/>
                <w:lang w:val="pt-PT"/>
              </w:rPr>
            </w:pPr>
            <w:r w:rsidRPr="00744328">
              <w:rPr>
                <w:rFonts w:asciiTheme="majorHAnsi" w:hAnsiTheme="majorHAnsi" w:cstheme="majorHAnsi"/>
                <w:lang w:val="nl-BE"/>
              </w:rPr>
              <w:t>9. Não sabe / Não responde</w:t>
            </w:r>
            <w:r w:rsidRPr="00744328">
              <w:rPr>
                <w:rFonts w:asciiTheme="majorHAnsi" w:hAnsiTheme="majorHAnsi" w:cstheme="majorHAnsi"/>
                <w:lang w:val="pt-PT"/>
              </w:rPr>
              <w:t>   </w:t>
            </w:r>
          </w:p>
        </w:tc>
      </w:tr>
      <w:tr w:rsidR="004F4999" w:rsidRPr="00FB327F" w14:paraId="66D0623C" w14:textId="77777777" w:rsidTr="004F4999">
        <w:tc>
          <w:tcPr>
            <w:tcW w:w="446"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1EA8B66" w14:textId="77777777" w:rsidR="004F4999" w:rsidRPr="00744328" w:rsidRDefault="004F4999"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RA34b</w:t>
            </w:r>
          </w:p>
        </w:tc>
        <w:tc>
          <w:tcPr>
            <w:tcW w:w="3192" w:type="pct"/>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0DF2A232" w14:textId="2901395A" w:rsidR="004F4999" w:rsidRPr="00744328" w:rsidRDefault="004F4999" w:rsidP="00744328">
            <w:pPr>
              <w:spacing w:after="0"/>
              <w:jc w:val="left"/>
              <w:rPr>
                <w:rFonts w:asciiTheme="majorHAnsi" w:hAnsiTheme="majorHAnsi" w:cstheme="majorHAnsi"/>
                <w:lang w:val="pt-PT"/>
              </w:rPr>
            </w:pPr>
            <w:r w:rsidRPr="00744328">
              <w:rPr>
                <w:rFonts w:asciiTheme="majorHAnsi" w:hAnsiTheme="majorHAnsi" w:cstheme="majorHAnsi"/>
                <w:lang w:val="pt-PT"/>
              </w:rPr>
              <w:t>A maioria das pessoas que são importantes para mim são a favor de eu remediar a minha habitação, caso seja necessário.</w:t>
            </w:r>
          </w:p>
        </w:tc>
        <w:tc>
          <w:tcPr>
            <w:tcW w:w="1361" w:type="pct"/>
            <w:vMerge/>
            <w:tcBorders>
              <w:left w:val="single" w:sz="8" w:space="0" w:color="FFFFFF"/>
              <w:right w:val="single" w:sz="8" w:space="0" w:color="FFFFFF"/>
            </w:tcBorders>
            <w:shd w:val="clear" w:color="auto" w:fill="97CDCC"/>
            <w:vAlign w:val="center"/>
            <w:hideMark/>
          </w:tcPr>
          <w:p w14:paraId="30451F59" w14:textId="77777777" w:rsidR="004F4999" w:rsidRPr="00744328" w:rsidRDefault="004F4999" w:rsidP="00744328">
            <w:pPr>
              <w:spacing w:after="0"/>
              <w:jc w:val="left"/>
              <w:rPr>
                <w:rFonts w:asciiTheme="majorHAnsi" w:hAnsiTheme="majorHAnsi" w:cstheme="majorHAnsi"/>
                <w:lang w:val="pt-PT"/>
              </w:rPr>
            </w:pPr>
          </w:p>
        </w:tc>
      </w:tr>
      <w:tr w:rsidR="004F4999" w:rsidRPr="00FB327F" w14:paraId="305AE83A" w14:textId="77777777" w:rsidTr="004F4999">
        <w:tc>
          <w:tcPr>
            <w:tcW w:w="446"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3558DE2" w14:textId="77777777" w:rsidR="004F4999" w:rsidRPr="00744328" w:rsidRDefault="004F4999"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RA34.1</w:t>
            </w:r>
          </w:p>
        </w:tc>
        <w:tc>
          <w:tcPr>
            <w:tcW w:w="3192" w:type="pct"/>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6430FB21" w14:textId="067F371F" w:rsidR="004F4999" w:rsidRPr="00744328" w:rsidRDefault="004F4999" w:rsidP="00744328">
            <w:pPr>
              <w:spacing w:after="0"/>
              <w:jc w:val="left"/>
              <w:rPr>
                <w:rFonts w:asciiTheme="majorHAnsi" w:hAnsiTheme="majorHAnsi" w:cstheme="majorHAnsi"/>
                <w:lang w:val="pt-PT"/>
              </w:rPr>
            </w:pPr>
            <w:r w:rsidRPr="00744328">
              <w:rPr>
                <w:rFonts w:asciiTheme="majorHAnsi" w:hAnsiTheme="majorHAnsi" w:cstheme="majorHAnsi"/>
                <w:lang w:val="pt-PT"/>
              </w:rPr>
              <w:t>Em geral, as pessoas que são importantes para mim gostariam que eu estivesse informado sobre radão.</w:t>
            </w:r>
          </w:p>
        </w:tc>
        <w:tc>
          <w:tcPr>
            <w:tcW w:w="1361" w:type="pct"/>
            <w:vMerge/>
            <w:tcBorders>
              <w:left w:val="single" w:sz="8" w:space="0" w:color="FFFFFF"/>
              <w:right w:val="single" w:sz="8" w:space="0" w:color="FFFFFF"/>
            </w:tcBorders>
            <w:shd w:val="clear" w:color="auto" w:fill="97CDCC"/>
            <w:vAlign w:val="center"/>
            <w:hideMark/>
          </w:tcPr>
          <w:p w14:paraId="461F0DA2" w14:textId="77777777" w:rsidR="004F4999" w:rsidRPr="00744328" w:rsidRDefault="004F4999" w:rsidP="00744328">
            <w:pPr>
              <w:spacing w:after="0"/>
              <w:jc w:val="left"/>
              <w:rPr>
                <w:rFonts w:asciiTheme="majorHAnsi" w:hAnsiTheme="majorHAnsi" w:cstheme="majorHAnsi"/>
                <w:lang w:val="pt-PT"/>
              </w:rPr>
            </w:pPr>
          </w:p>
        </w:tc>
      </w:tr>
      <w:tr w:rsidR="004F4999" w:rsidRPr="00FB327F" w14:paraId="549974C9" w14:textId="77777777" w:rsidTr="004F4999">
        <w:tc>
          <w:tcPr>
            <w:tcW w:w="446"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A8BD3E3" w14:textId="77777777" w:rsidR="004F4999" w:rsidRPr="00744328" w:rsidRDefault="004F4999"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RA34.2</w:t>
            </w:r>
          </w:p>
        </w:tc>
        <w:tc>
          <w:tcPr>
            <w:tcW w:w="3192" w:type="pct"/>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514C64A2" w14:textId="14911204" w:rsidR="004F4999" w:rsidRPr="00744328" w:rsidRDefault="004F4999" w:rsidP="00744328">
            <w:pPr>
              <w:spacing w:after="0"/>
              <w:jc w:val="left"/>
              <w:rPr>
                <w:rFonts w:asciiTheme="majorHAnsi" w:hAnsiTheme="majorHAnsi" w:cstheme="majorHAnsi"/>
                <w:lang w:val="pt-PT"/>
              </w:rPr>
            </w:pPr>
            <w:r w:rsidRPr="00744328">
              <w:rPr>
                <w:rFonts w:asciiTheme="majorHAnsi" w:hAnsiTheme="majorHAnsi" w:cstheme="majorHAnsi"/>
                <w:lang w:val="pt-PT"/>
              </w:rPr>
              <w:t>As pessoas que são significativas na minha vida não querem saber das minhas ações relacionadas com o radão na minha habitação.</w:t>
            </w:r>
          </w:p>
        </w:tc>
        <w:tc>
          <w:tcPr>
            <w:tcW w:w="1361" w:type="pct"/>
            <w:vMerge/>
            <w:tcBorders>
              <w:left w:val="single" w:sz="8" w:space="0" w:color="FFFFFF"/>
              <w:bottom w:val="single" w:sz="24" w:space="0" w:color="FFFFFF"/>
              <w:right w:val="single" w:sz="8" w:space="0" w:color="FFFFFF"/>
            </w:tcBorders>
            <w:shd w:val="clear" w:color="auto" w:fill="97CDCC"/>
            <w:vAlign w:val="center"/>
            <w:hideMark/>
          </w:tcPr>
          <w:p w14:paraId="7ABD8B64" w14:textId="77777777" w:rsidR="004F4999" w:rsidRPr="00744328" w:rsidRDefault="004F4999" w:rsidP="00744328">
            <w:pPr>
              <w:spacing w:after="0"/>
              <w:jc w:val="left"/>
              <w:rPr>
                <w:rFonts w:asciiTheme="majorHAnsi" w:hAnsiTheme="majorHAnsi" w:cstheme="majorHAnsi"/>
                <w:lang w:val="pt-PT"/>
              </w:rPr>
            </w:pPr>
          </w:p>
        </w:tc>
      </w:tr>
    </w:tbl>
    <w:p w14:paraId="5A750681" w14:textId="77777777" w:rsidR="00DB5688" w:rsidRDefault="00DB5688" w:rsidP="00744328">
      <w:pPr>
        <w:spacing w:after="0"/>
        <w:jc w:val="left"/>
        <w:rPr>
          <w:rFonts w:asciiTheme="majorHAnsi" w:hAnsiTheme="majorHAnsi" w:cstheme="majorHAnsi"/>
          <w:lang w:val="pt-PT"/>
        </w:rPr>
      </w:pPr>
    </w:p>
    <w:tbl>
      <w:tblPr>
        <w:tblW w:w="8779" w:type="dxa"/>
        <w:tblCellMar>
          <w:left w:w="0" w:type="dxa"/>
          <w:right w:w="0" w:type="dxa"/>
        </w:tblCellMar>
        <w:tblLook w:val="04A0" w:firstRow="1" w:lastRow="0" w:firstColumn="1" w:lastColumn="0" w:noHBand="0" w:noVBand="1"/>
      </w:tblPr>
      <w:tblGrid>
        <w:gridCol w:w="864"/>
        <w:gridCol w:w="5647"/>
        <w:gridCol w:w="2268"/>
      </w:tblGrid>
      <w:tr w:rsidR="00FF4759" w:rsidRPr="00FF4759" w14:paraId="59759537" w14:textId="77777777" w:rsidTr="00FB327F">
        <w:trPr>
          <w:trHeight w:val="402"/>
        </w:trPr>
        <w:tc>
          <w:tcPr>
            <w:tcW w:w="8779"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745AC647" w14:textId="77777777" w:rsidR="00FF4759" w:rsidRPr="00FF4759" w:rsidRDefault="00FF4759" w:rsidP="00FB327F">
            <w:pPr>
              <w:rPr>
                <w:color w:val="4472C4" w:themeColor="accent5"/>
                <w:lang w:val="en-US"/>
              </w:rPr>
            </w:pPr>
            <w:r w:rsidRPr="00FF4759">
              <w:rPr>
                <w:b/>
                <w:bCs/>
                <w:color w:val="4472C4" w:themeColor="accent5"/>
                <w:lang w:val="en-US"/>
              </w:rPr>
              <w:t xml:space="preserve">Anticipated Emotion </w:t>
            </w:r>
            <w:r w:rsidRPr="00FF4759">
              <w:rPr>
                <w:bCs/>
                <w:i/>
                <w:color w:val="4472C4" w:themeColor="accent5"/>
              </w:rPr>
              <w:t>(don’t show this title to respondents)</w:t>
            </w:r>
          </w:p>
        </w:tc>
      </w:tr>
      <w:tr w:rsidR="00FF4759" w:rsidRPr="00FF4759" w14:paraId="531B0503" w14:textId="77777777" w:rsidTr="00FB327F">
        <w:trPr>
          <w:trHeight w:val="804"/>
        </w:trPr>
        <w:tc>
          <w:tcPr>
            <w:tcW w:w="86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EEA4FE7" w14:textId="77777777" w:rsidR="00FF4759" w:rsidRPr="00FF4759" w:rsidRDefault="00FF4759" w:rsidP="00FB327F">
            <w:pPr>
              <w:rPr>
                <w:color w:val="4472C4" w:themeColor="accent5"/>
                <w:lang w:val="en-US"/>
              </w:rPr>
            </w:pPr>
            <w:r w:rsidRPr="00FF4759">
              <w:rPr>
                <w:b/>
                <w:bCs/>
                <w:color w:val="4472C4" w:themeColor="accent5"/>
                <w:lang w:val="en-US"/>
              </w:rPr>
              <w:t>RA28</w:t>
            </w:r>
          </w:p>
        </w:tc>
        <w:tc>
          <w:tcPr>
            <w:tcW w:w="5647"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4E07FA21" w14:textId="77777777" w:rsidR="00FF4759" w:rsidRPr="00FF4759" w:rsidRDefault="00FF4759" w:rsidP="00FB327F">
            <w:pPr>
              <w:rPr>
                <w:color w:val="4472C4" w:themeColor="accent5"/>
                <w:lang w:val="en-US"/>
              </w:rPr>
            </w:pPr>
            <w:r w:rsidRPr="00FF4759">
              <w:rPr>
                <w:color w:val="4472C4" w:themeColor="accent5"/>
                <w:lang w:val="en-US"/>
              </w:rPr>
              <w:t xml:space="preserve">FILTER: IF RA22.b = 3, 4, 5 </w:t>
            </w:r>
          </w:p>
          <w:p w14:paraId="23139A15" w14:textId="77777777" w:rsidR="00FF4759" w:rsidRPr="00FF4759" w:rsidRDefault="00FF4759" w:rsidP="00FB327F">
            <w:pPr>
              <w:rPr>
                <w:color w:val="4472C4" w:themeColor="accent5"/>
                <w:lang w:val="en-US"/>
              </w:rPr>
            </w:pPr>
            <w:r w:rsidRPr="00FF4759">
              <w:rPr>
                <w:color w:val="4472C4" w:themeColor="accent5"/>
                <w:lang w:val="en-US"/>
              </w:rPr>
              <w:t xml:space="preserve">I would feel regret if I had not remediated my home against radon and ended up getting lung cancer. </w:t>
            </w:r>
          </w:p>
        </w:tc>
        <w:tc>
          <w:tcPr>
            <w:tcW w:w="2268"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420AE627" w14:textId="77777777" w:rsidR="00FF4759" w:rsidRPr="00FF4759" w:rsidRDefault="00FF4759" w:rsidP="00FB327F">
            <w:pPr>
              <w:jc w:val="left"/>
              <w:rPr>
                <w:color w:val="4472C4" w:themeColor="accent5"/>
                <w:lang w:val="en-US"/>
              </w:rPr>
            </w:pPr>
            <w:r w:rsidRPr="00FF4759">
              <w:rPr>
                <w:color w:val="4472C4" w:themeColor="accent5"/>
                <w:lang w:val="en-US"/>
              </w:rPr>
              <w:t>1. Strongly Disagree</w:t>
            </w:r>
          </w:p>
          <w:p w14:paraId="372C4DCB" w14:textId="77777777" w:rsidR="00FF4759" w:rsidRPr="00FF4759" w:rsidRDefault="00FF4759" w:rsidP="00FB327F">
            <w:pPr>
              <w:jc w:val="left"/>
              <w:rPr>
                <w:color w:val="4472C4" w:themeColor="accent5"/>
                <w:lang w:val="en-US"/>
              </w:rPr>
            </w:pPr>
            <w:r w:rsidRPr="00FF4759">
              <w:rPr>
                <w:color w:val="4472C4" w:themeColor="accent5"/>
                <w:lang w:val="en-US"/>
              </w:rPr>
              <w:t>2. Disagree</w:t>
            </w:r>
          </w:p>
          <w:p w14:paraId="39B1469A" w14:textId="77777777" w:rsidR="00FF4759" w:rsidRPr="00FF4759" w:rsidRDefault="00FF4759" w:rsidP="00FB327F">
            <w:pPr>
              <w:jc w:val="left"/>
              <w:rPr>
                <w:color w:val="4472C4" w:themeColor="accent5"/>
                <w:lang w:val="en-US"/>
              </w:rPr>
            </w:pPr>
            <w:r w:rsidRPr="00FF4759">
              <w:rPr>
                <w:color w:val="4472C4" w:themeColor="accent5"/>
                <w:lang w:val="en-US"/>
              </w:rPr>
              <w:t>3. Neither agree, nor disagree</w:t>
            </w:r>
          </w:p>
          <w:p w14:paraId="60EE6453" w14:textId="77777777" w:rsidR="00FF4759" w:rsidRPr="00FF4759" w:rsidRDefault="00FF4759" w:rsidP="00FB327F">
            <w:pPr>
              <w:jc w:val="left"/>
              <w:rPr>
                <w:color w:val="4472C4" w:themeColor="accent5"/>
                <w:lang w:val="en-US"/>
              </w:rPr>
            </w:pPr>
            <w:r w:rsidRPr="00FF4759">
              <w:rPr>
                <w:color w:val="4472C4" w:themeColor="accent5"/>
                <w:lang w:val="en-US"/>
              </w:rPr>
              <w:t>4. Agree</w:t>
            </w:r>
          </w:p>
          <w:p w14:paraId="348BB0F3" w14:textId="77777777" w:rsidR="00FF4759" w:rsidRPr="00FF4759" w:rsidRDefault="00FF4759" w:rsidP="00FB327F">
            <w:pPr>
              <w:jc w:val="left"/>
              <w:rPr>
                <w:color w:val="4472C4" w:themeColor="accent5"/>
                <w:lang w:val="en-US"/>
              </w:rPr>
            </w:pPr>
            <w:r w:rsidRPr="00FF4759">
              <w:rPr>
                <w:color w:val="4472C4" w:themeColor="accent5"/>
                <w:lang w:val="en-US"/>
              </w:rPr>
              <w:t>5. Strongly Agree</w:t>
            </w:r>
          </w:p>
          <w:p w14:paraId="6E102A39" w14:textId="77777777" w:rsidR="00FF4759" w:rsidRPr="00FF4759" w:rsidRDefault="00FF4759" w:rsidP="00FB327F">
            <w:pPr>
              <w:jc w:val="left"/>
              <w:rPr>
                <w:color w:val="4472C4" w:themeColor="accent5"/>
                <w:lang w:val="en-US"/>
              </w:rPr>
            </w:pPr>
            <w:r w:rsidRPr="00FF4759">
              <w:rPr>
                <w:color w:val="4472C4" w:themeColor="accent5"/>
                <w:lang w:val="en-US"/>
              </w:rPr>
              <w:t>9. I don't know/NA</w:t>
            </w:r>
          </w:p>
          <w:p w14:paraId="7D30C5A3" w14:textId="77777777" w:rsidR="00FF4759" w:rsidRPr="00FF4759" w:rsidRDefault="00FF4759" w:rsidP="00FB327F">
            <w:pPr>
              <w:rPr>
                <w:color w:val="4472C4" w:themeColor="accent5"/>
                <w:lang w:val="en-US"/>
              </w:rPr>
            </w:pPr>
            <w:r w:rsidRPr="00FF4759">
              <w:rPr>
                <w:color w:val="4472C4" w:themeColor="accent5"/>
              </w:rPr>
              <w:t> </w:t>
            </w:r>
          </w:p>
        </w:tc>
      </w:tr>
      <w:tr w:rsidR="00FF4759" w:rsidRPr="00FF4759" w14:paraId="21B1E934" w14:textId="77777777" w:rsidTr="00FB327F">
        <w:tc>
          <w:tcPr>
            <w:tcW w:w="86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E9C153D" w14:textId="77777777" w:rsidR="00FF4759" w:rsidRPr="00FF4759" w:rsidRDefault="00FF4759" w:rsidP="00FB327F">
            <w:pPr>
              <w:rPr>
                <w:color w:val="4472C4" w:themeColor="accent5"/>
                <w:lang w:val="en-US"/>
              </w:rPr>
            </w:pPr>
            <w:r w:rsidRPr="00FF4759">
              <w:rPr>
                <w:b/>
                <w:bCs/>
                <w:color w:val="4472C4" w:themeColor="accent5"/>
                <w:lang w:val="en-US"/>
              </w:rPr>
              <w:t>RA29</w:t>
            </w:r>
          </w:p>
        </w:tc>
        <w:tc>
          <w:tcPr>
            <w:tcW w:w="564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54E79422" w14:textId="77777777" w:rsidR="00FF4759" w:rsidRPr="00FF4759" w:rsidRDefault="00FF4759" w:rsidP="00FB327F">
            <w:pPr>
              <w:rPr>
                <w:color w:val="4472C4" w:themeColor="accent5"/>
                <w:lang w:val="en-US"/>
              </w:rPr>
            </w:pPr>
            <w:r w:rsidRPr="00FF4759">
              <w:rPr>
                <w:color w:val="4472C4" w:themeColor="accent5"/>
                <w:lang w:val="en-US"/>
              </w:rPr>
              <w:t xml:space="preserve">FILTER: RA22.b = 3, 4, 5 </w:t>
            </w:r>
          </w:p>
          <w:p w14:paraId="532AC76C" w14:textId="77777777" w:rsidR="00FF4759" w:rsidRPr="00FF4759" w:rsidRDefault="00FF4759" w:rsidP="00FB327F">
            <w:pPr>
              <w:rPr>
                <w:color w:val="4472C4" w:themeColor="accent5"/>
                <w:lang w:val="en-US"/>
              </w:rPr>
            </w:pPr>
            <w:r w:rsidRPr="00FF4759">
              <w:rPr>
                <w:color w:val="4472C4" w:themeColor="accent5"/>
                <w:lang w:val="en-US"/>
              </w:rPr>
              <w:t>I would be ashamed not to remediate my home if indoor radon levels exceeded the limits.</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2B3169BB" w14:textId="77777777" w:rsidR="00FF4759" w:rsidRPr="00FF4759" w:rsidRDefault="00FF4759" w:rsidP="00FB327F">
            <w:pPr>
              <w:rPr>
                <w:color w:val="4472C4" w:themeColor="accent5"/>
                <w:lang w:val="en-US"/>
              </w:rPr>
            </w:pPr>
          </w:p>
        </w:tc>
      </w:tr>
      <w:tr w:rsidR="00FF4759" w:rsidRPr="00FF4759" w14:paraId="3C3F9ABD" w14:textId="77777777" w:rsidTr="00FB327F">
        <w:tc>
          <w:tcPr>
            <w:tcW w:w="86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14C2132" w14:textId="77777777" w:rsidR="00FF4759" w:rsidRPr="00FF4759" w:rsidRDefault="00FF4759" w:rsidP="00FB327F">
            <w:pPr>
              <w:rPr>
                <w:color w:val="4472C4" w:themeColor="accent5"/>
                <w:lang w:val="en-US"/>
              </w:rPr>
            </w:pPr>
            <w:r w:rsidRPr="00FF4759">
              <w:rPr>
                <w:b/>
                <w:bCs/>
                <w:color w:val="4472C4" w:themeColor="accent5"/>
                <w:lang w:val="en-US"/>
              </w:rPr>
              <w:t>RA29.a</w:t>
            </w:r>
          </w:p>
        </w:tc>
        <w:tc>
          <w:tcPr>
            <w:tcW w:w="564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20A24293" w14:textId="77777777" w:rsidR="00FF4759" w:rsidRPr="00FF4759" w:rsidRDefault="00FF4759" w:rsidP="00FB327F">
            <w:pPr>
              <w:rPr>
                <w:color w:val="4472C4" w:themeColor="accent5"/>
                <w:lang w:val="en-US"/>
              </w:rPr>
            </w:pPr>
            <w:r w:rsidRPr="00FF4759">
              <w:rPr>
                <w:color w:val="4472C4" w:themeColor="accent5"/>
                <w:lang w:val="en-US"/>
              </w:rPr>
              <w:t xml:space="preserve">FILTER: IF RA22.b = 3, 4, 5 </w:t>
            </w:r>
          </w:p>
          <w:p w14:paraId="0BE0B8DA" w14:textId="77777777" w:rsidR="00FF4759" w:rsidRPr="00FF4759" w:rsidRDefault="00FF4759" w:rsidP="00FB327F">
            <w:pPr>
              <w:rPr>
                <w:color w:val="4472C4" w:themeColor="accent5"/>
                <w:lang w:val="en-US"/>
              </w:rPr>
            </w:pPr>
            <w:r w:rsidRPr="00FF4759">
              <w:rPr>
                <w:color w:val="4472C4" w:themeColor="accent5"/>
                <w:lang w:val="en-US"/>
              </w:rPr>
              <w:t>I would feel guilty about living in a home with high radon concentrations because I did not remediate it.</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4720468E" w14:textId="77777777" w:rsidR="00FF4759" w:rsidRPr="00FF4759" w:rsidRDefault="00FF4759" w:rsidP="00FB327F">
            <w:pPr>
              <w:rPr>
                <w:color w:val="4472C4" w:themeColor="accent5"/>
                <w:lang w:val="en-US"/>
              </w:rPr>
            </w:pPr>
          </w:p>
        </w:tc>
      </w:tr>
    </w:tbl>
    <w:p w14:paraId="3E0361B4" w14:textId="77777777" w:rsidR="00FF4759" w:rsidRPr="00FF4759" w:rsidRDefault="00FF4759" w:rsidP="00744328">
      <w:pPr>
        <w:spacing w:after="0"/>
        <w:jc w:val="left"/>
        <w:rPr>
          <w:rFonts w:asciiTheme="majorHAnsi" w:hAnsiTheme="majorHAnsi" w:cstheme="majorHAnsi"/>
        </w:rPr>
      </w:pPr>
    </w:p>
    <w:p w14:paraId="22C81D32" w14:textId="77777777" w:rsidR="00FF4759" w:rsidRPr="00FF4759" w:rsidRDefault="00FF4759" w:rsidP="00744328">
      <w:pPr>
        <w:spacing w:after="0"/>
        <w:jc w:val="left"/>
        <w:rPr>
          <w:rFonts w:asciiTheme="majorHAnsi" w:hAnsiTheme="majorHAnsi" w:cstheme="majorHAnsi"/>
          <w:lang w:val="en-US"/>
        </w:rPr>
      </w:pPr>
    </w:p>
    <w:tbl>
      <w:tblPr>
        <w:tblW w:w="5000" w:type="pct"/>
        <w:tblCellMar>
          <w:left w:w="0" w:type="dxa"/>
          <w:right w:w="0" w:type="dxa"/>
        </w:tblCellMar>
        <w:tblLook w:val="04A0" w:firstRow="1" w:lastRow="0" w:firstColumn="1" w:lastColumn="0" w:noHBand="0" w:noVBand="1"/>
      </w:tblPr>
      <w:tblGrid>
        <w:gridCol w:w="860"/>
        <w:gridCol w:w="5935"/>
        <w:gridCol w:w="2931"/>
      </w:tblGrid>
      <w:tr w:rsidR="00D40C9A" w:rsidRPr="00FB327F" w14:paraId="25FB8906" w14:textId="77777777" w:rsidTr="004F4999">
        <w:trPr>
          <w:trHeight w:val="402"/>
        </w:trPr>
        <w:tc>
          <w:tcPr>
            <w:tcW w:w="5000" w:type="pct"/>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3D176F60" w14:textId="77777777" w:rsidR="00591CFD" w:rsidRDefault="00591CFD" w:rsidP="00744328">
            <w:pPr>
              <w:spacing w:after="0"/>
              <w:jc w:val="left"/>
              <w:rPr>
                <w:rFonts w:asciiTheme="majorHAnsi" w:hAnsiTheme="majorHAnsi" w:cstheme="majorHAnsi"/>
                <w:b/>
                <w:bCs/>
                <w:lang w:val="pt-PT"/>
              </w:rPr>
            </w:pPr>
            <w:proofErr w:type="spellStart"/>
            <w:r w:rsidRPr="00591CFD">
              <w:rPr>
                <w:rFonts w:asciiTheme="majorHAnsi" w:hAnsiTheme="majorHAnsi" w:cstheme="majorHAnsi"/>
                <w:b/>
                <w:bCs/>
                <w:lang w:val="pt-PT"/>
              </w:rPr>
              <w:t>Anticipated</w:t>
            </w:r>
            <w:proofErr w:type="spellEnd"/>
            <w:r w:rsidRPr="00591CFD">
              <w:rPr>
                <w:rFonts w:asciiTheme="majorHAnsi" w:hAnsiTheme="majorHAnsi" w:cstheme="majorHAnsi"/>
                <w:b/>
                <w:bCs/>
                <w:lang w:val="pt-PT"/>
              </w:rPr>
              <w:t xml:space="preserve"> </w:t>
            </w:r>
            <w:proofErr w:type="spellStart"/>
            <w:r w:rsidRPr="00591CFD">
              <w:rPr>
                <w:rFonts w:asciiTheme="majorHAnsi" w:hAnsiTheme="majorHAnsi" w:cstheme="majorHAnsi"/>
                <w:b/>
                <w:bCs/>
                <w:lang w:val="pt-PT"/>
              </w:rPr>
              <w:t>Emotion</w:t>
            </w:r>
            <w:proofErr w:type="spellEnd"/>
            <w:r w:rsidRPr="00591CFD">
              <w:rPr>
                <w:rFonts w:asciiTheme="majorHAnsi" w:hAnsiTheme="majorHAnsi" w:cstheme="majorHAnsi"/>
                <w:b/>
                <w:bCs/>
                <w:lang w:val="pt-PT"/>
              </w:rPr>
              <w:t xml:space="preserve"> </w:t>
            </w:r>
          </w:p>
          <w:p w14:paraId="56877760" w14:textId="47188D51" w:rsidR="00D40C9A" w:rsidRPr="00744328" w:rsidRDefault="001857CD" w:rsidP="00744328">
            <w:pPr>
              <w:spacing w:after="0"/>
              <w:jc w:val="left"/>
              <w:rPr>
                <w:rFonts w:asciiTheme="majorHAnsi" w:hAnsiTheme="majorHAnsi" w:cstheme="majorHAnsi"/>
                <w:lang w:val="pt-PT"/>
              </w:rPr>
            </w:pPr>
            <w:r w:rsidRPr="00744328">
              <w:rPr>
                <w:rFonts w:asciiTheme="majorHAnsi" w:hAnsiTheme="majorHAnsi" w:cstheme="majorHAnsi"/>
                <w:bCs/>
                <w:i/>
                <w:lang w:val="pt-PT"/>
              </w:rPr>
              <w:t>(não mostrar o título aos participantes)</w:t>
            </w:r>
          </w:p>
        </w:tc>
      </w:tr>
      <w:tr w:rsidR="00D40C9A" w:rsidRPr="00FB327F" w14:paraId="3EF339DF" w14:textId="77777777" w:rsidTr="004F4999">
        <w:trPr>
          <w:trHeight w:val="804"/>
        </w:trPr>
        <w:tc>
          <w:tcPr>
            <w:tcW w:w="442" w:type="pct"/>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DC47B47" w14:textId="77777777" w:rsidR="00D40C9A" w:rsidRPr="00744328" w:rsidRDefault="00D40C9A" w:rsidP="00744328">
            <w:pPr>
              <w:spacing w:after="0"/>
              <w:jc w:val="left"/>
              <w:rPr>
                <w:rFonts w:asciiTheme="majorHAnsi" w:hAnsiTheme="majorHAnsi" w:cstheme="majorHAnsi"/>
                <w:lang w:val="en-US"/>
              </w:rPr>
            </w:pPr>
            <w:r w:rsidRPr="00744328">
              <w:rPr>
                <w:rFonts w:asciiTheme="majorHAnsi" w:hAnsiTheme="majorHAnsi" w:cstheme="majorHAnsi"/>
                <w:b/>
                <w:bCs/>
                <w:lang w:val="en-US"/>
              </w:rPr>
              <w:lastRenderedPageBreak/>
              <w:t>RA28</w:t>
            </w:r>
          </w:p>
        </w:tc>
        <w:tc>
          <w:tcPr>
            <w:tcW w:w="3051" w:type="pc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35BA334D" w14:textId="77777777" w:rsidR="00D40C9A" w:rsidRPr="00744328" w:rsidRDefault="00D40C9A" w:rsidP="00744328">
            <w:pPr>
              <w:spacing w:after="0"/>
              <w:jc w:val="left"/>
              <w:rPr>
                <w:rFonts w:asciiTheme="majorHAnsi" w:hAnsiTheme="majorHAnsi" w:cstheme="majorHAnsi"/>
                <w:color w:val="FF0000"/>
                <w:lang w:val="pt-PT"/>
              </w:rPr>
            </w:pPr>
            <w:r w:rsidRPr="00744328">
              <w:rPr>
                <w:rFonts w:asciiTheme="majorHAnsi" w:hAnsiTheme="majorHAnsi" w:cstheme="majorHAnsi"/>
                <w:color w:val="FF0000"/>
                <w:lang w:val="pt-PT"/>
              </w:rPr>
              <w:t xml:space="preserve">FILTER: IF RA22.b = 3, 4, 5 </w:t>
            </w:r>
          </w:p>
          <w:p w14:paraId="434EE903" w14:textId="4E95E628" w:rsidR="00D40C9A" w:rsidRPr="00744328" w:rsidRDefault="00034B35"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Ficaria arrependido se não tivesse remediado a minha casa devido aos níveis elevados de radão e acabasse por desenvolver cancro do pulmão. </w:t>
            </w:r>
          </w:p>
        </w:tc>
        <w:tc>
          <w:tcPr>
            <w:tcW w:w="1507" w:type="pct"/>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78C3D01D" w14:textId="77777777" w:rsidR="00034B35" w:rsidRPr="00744328" w:rsidRDefault="00034B35" w:rsidP="00744328">
            <w:pPr>
              <w:spacing w:after="0"/>
              <w:jc w:val="left"/>
              <w:rPr>
                <w:rFonts w:asciiTheme="majorHAnsi" w:hAnsiTheme="majorHAnsi" w:cstheme="majorHAnsi"/>
                <w:lang w:val="nl-BE"/>
              </w:rPr>
            </w:pPr>
            <w:r w:rsidRPr="00744328">
              <w:rPr>
                <w:rFonts w:asciiTheme="majorHAnsi" w:hAnsiTheme="majorHAnsi" w:cstheme="majorHAnsi"/>
                <w:lang w:val="nl-BE"/>
              </w:rPr>
              <w:t>1. Discordo Fortemente</w:t>
            </w:r>
          </w:p>
          <w:p w14:paraId="0B13E691" w14:textId="77777777" w:rsidR="00034B35" w:rsidRPr="00744328" w:rsidRDefault="00034B35" w:rsidP="00744328">
            <w:pPr>
              <w:spacing w:after="0"/>
              <w:jc w:val="left"/>
              <w:rPr>
                <w:rFonts w:asciiTheme="majorHAnsi" w:hAnsiTheme="majorHAnsi" w:cstheme="majorHAnsi"/>
                <w:lang w:val="nl-BE"/>
              </w:rPr>
            </w:pPr>
            <w:r w:rsidRPr="00744328">
              <w:rPr>
                <w:rFonts w:asciiTheme="majorHAnsi" w:hAnsiTheme="majorHAnsi" w:cstheme="majorHAnsi"/>
                <w:lang w:val="nl-BE"/>
              </w:rPr>
              <w:t>2. Discordo</w:t>
            </w:r>
          </w:p>
          <w:p w14:paraId="1581103C" w14:textId="77777777" w:rsidR="00034B35" w:rsidRPr="00744328" w:rsidRDefault="00034B35" w:rsidP="00744328">
            <w:pPr>
              <w:spacing w:after="0"/>
              <w:jc w:val="left"/>
              <w:rPr>
                <w:rFonts w:asciiTheme="majorHAnsi" w:hAnsiTheme="majorHAnsi" w:cstheme="majorHAnsi"/>
                <w:lang w:val="nl-BE"/>
              </w:rPr>
            </w:pPr>
            <w:r w:rsidRPr="00744328">
              <w:rPr>
                <w:rFonts w:asciiTheme="majorHAnsi" w:hAnsiTheme="majorHAnsi" w:cstheme="majorHAnsi"/>
                <w:lang w:val="nl-BE"/>
              </w:rPr>
              <w:t>3. Não concordo, nem discordo</w:t>
            </w:r>
          </w:p>
          <w:p w14:paraId="1358932F" w14:textId="77777777" w:rsidR="00034B35" w:rsidRPr="00744328" w:rsidRDefault="00034B35" w:rsidP="00744328">
            <w:pPr>
              <w:spacing w:after="0"/>
              <w:jc w:val="left"/>
              <w:rPr>
                <w:rFonts w:asciiTheme="majorHAnsi" w:hAnsiTheme="majorHAnsi" w:cstheme="majorHAnsi"/>
                <w:lang w:val="nl-BE"/>
              </w:rPr>
            </w:pPr>
            <w:r w:rsidRPr="00744328">
              <w:rPr>
                <w:rFonts w:asciiTheme="majorHAnsi" w:hAnsiTheme="majorHAnsi" w:cstheme="majorHAnsi"/>
                <w:lang w:val="nl-BE"/>
              </w:rPr>
              <w:t>4. Concordo</w:t>
            </w:r>
          </w:p>
          <w:p w14:paraId="48132D31" w14:textId="77777777" w:rsidR="00034B35" w:rsidRPr="00744328" w:rsidRDefault="00034B35" w:rsidP="00744328">
            <w:pPr>
              <w:spacing w:after="0"/>
              <w:jc w:val="left"/>
              <w:rPr>
                <w:rFonts w:asciiTheme="majorHAnsi" w:hAnsiTheme="majorHAnsi" w:cstheme="majorHAnsi"/>
                <w:lang w:val="nl-BE"/>
              </w:rPr>
            </w:pPr>
            <w:r w:rsidRPr="00744328">
              <w:rPr>
                <w:rFonts w:asciiTheme="majorHAnsi" w:hAnsiTheme="majorHAnsi" w:cstheme="majorHAnsi"/>
                <w:lang w:val="nl-BE"/>
              </w:rPr>
              <w:t>5. Concordo Fortemente</w:t>
            </w:r>
          </w:p>
          <w:p w14:paraId="686D2A0E" w14:textId="22B996B5" w:rsidR="00D40C9A" w:rsidRPr="00744328" w:rsidRDefault="00034B35" w:rsidP="00744328">
            <w:pPr>
              <w:spacing w:after="0"/>
              <w:jc w:val="left"/>
              <w:rPr>
                <w:rFonts w:asciiTheme="majorHAnsi" w:hAnsiTheme="majorHAnsi" w:cstheme="majorHAnsi"/>
                <w:lang w:val="pt-PT"/>
              </w:rPr>
            </w:pPr>
            <w:r w:rsidRPr="00744328">
              <w:rPr>
                <w:rFonts w:asciiTheme="majorHAnsi" w:hAnsiTheme="majorHAnsi" w:cstheme="majorHAnsi"/>
                <w:lang w:val="nl-BE"/>
              </w:rPr>
              <w:t>9. Não sabe / Não responde</w:t>
            </w:r>
            <w:r w:rsidRPr="00744328">
              <w:rPr>
                <w:rFonts w:asciiTheme="majorHAnsi" w:hAnsiTheme="majorHAnsi" w:cstheme="majorHAnsi"/>
                <w:lang w:val="pt-PT"/>
              </w:rPr>
              <w:t>   </w:t>
            </w:r>
          </w:p>
        </w:tc>
      </w:tr>
      <w:tr w:rsidR="00D40C9A" w:rsidRPr="00FB327F" w14:paraId="0FD5403E" w14:textId="77777777" w:rsidTr="004F4999">
        <w:tc>
          <w:tcPr>
            <w:tcW w:w="442"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3FFF13D" w14:textId="77777777" w:rsidR="00D40C9A" w:rsidRPr="00744328" w:rsidRDefault="00D40C9A"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RA29</w:t>
            </w:r>
          </w:p>
        </w:tc>
        <w:tc>
          <w:tcPr>
            <w:tcW w:w="3051" w:type="pct"/>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5CD660BD" w14:textId="77777777" w:rsidR="00D40C9A" w:rsidRPr="00744328" w:rsidRDefault="00D40C9A" w:rsidP="00744328">
            <w:pPr>
              <w:spacing w:after="0"/>
              <w:jc w:val="left"/>
              <w:rPr>
                <w:rFonts w:asciiTheme="majorHAnsi" w:hAnsiTheme="majorHAnsi" w:cstheme="majorHAnsi"/>
                <w:color w:val="FF0000"/>
                <w:lang w:val="pt-PT"/>
              </w:rPr>
            </w:pPr>
            <w:r w:rsidRPr="00744328">
              <w:rPr>
                <w:rFonts w:asciiTheme="majorHAnsi" w:hAnsiTheme="majorHAnsi" w:cstheme="majorHAnsi"/>
                <w:color w:val="FF0000"/>
                <w:lang w:val="pt-PT"/>
              </w:rPr>
              <w:t xml:space="preserve">FILTER: RA22.b = 3, 4, 5 </w:t>
            </w:r>
          </w:p>
          <w:p w14:paraId="274A199D" w14:textId="68EA466A" w:rsidR="00D40C9A" w:rsidRPr="00744328" w:rsidRDefault="00E44437" w:rsidP="00744328">
            <w:pPr>
              <w:spacing w:after="0"/>
              <w:jc w:val="left"/>
              <w:rPr>
                <w:rFonts w:asciiTheme="majorHAnsi" w:hAnsiTheme="majorHAnsi" w:cstheme="majorHAnsi"/>
                <w:lang w:val="pt-PT"/>
              </w:rPr>
            </w:pPr>
            <w:r w:rsidRPr="00744328">
              <w:rPr>
                <w:rFonts w:asciiTheme="majorHAnsi" w:hAnsiTheme="majorHAnsi" w:cstheme="majorHAnsi"/>
                <w:lang w:val="pt-PT"/>
              </w:rPr>
              <w:t>Teria vergonha de não remediar a minha habitação se os níveis de radão estivessem acima do limite de referência</w:t>
            </w:r>
            <w:r w:rsidR="00D40C9A" w:rsidRPr="00744328">
              <w:rPr>
                <w:rFonts w:asciiTheme="majorHAnsi" w:hAnsiTheme="majorHAnsi" w:cstheme="majorHAnsi"/>
                <w:lang w:val="pt-PT"/>
              </w:rPr>
              <w:t>.</w:t>
            </w:r>
          </w:p>
        </w:tc>
        <w:tc>
          <w:tcPr>
            <w:tcW w:w="1507" w:type="pct"/>
            <w:vMerge/>
            <w:tcBorders>
              <w:top w:val="single" w:sz="24" w:space="0" w:color="FFFFFF"/>
              <w:left w:val="single" w:sz="8" w:space="0" w:color="FFFFFF"/>
              <w:bottom w:val="single" w:sz="8" w:space="0" w:color="FFFFFF"/>
              <w:right w:val="single" w:sz="8" w:space="0" w:color="FFFFFF"/>
            </w:tcBorders>
            <w:vAlign w:val="center"/>
            <w:hideMark/>
          </w:tcPr>
          <w:p w14:paraId="60C5658A" w14:textId="77777777" w:rsidR="00D40C9A" w:rsidRPr="00744328" w:rsidRDefault="00D40C9A" w:rsidP="00744328">
            <w:pPr>
              <w:spacing w:after="0"/>
              <w:jc w:val="left"/>
              <w:rPr>
                <w:rFonts w:asciiTheme="majorHAnsi" w:hAnsiTheme="majorHAnsi" w:cstheme="majorHAnsi"/>
                <w:lang w:val="pt-PT"/>
              </w:rPr>
            </w:pPr>
          </w:p>
        </w:tc>
      </w:tr>
      <w:tr w:rsidR="00D40C9A" w:rsidRPr="006607A1" w14:paraId="000861C0" w14:textId="77777777" w:rsidTr="004F4999">
        <w:trPr>
          <w:trHeight w:val="20"/>
        </w:trPr>
        <w:tc>
          <w:tcPr>
            <w:tcW w:w="442"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30E4D97" w14:textId="77777777" w:rsidR="00D40C9A" w:rsidRPr="00744328" w:rsidRDefault="00D40C9A"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RA29.a</w:t>
            </w:r>
          </w:p>
        </w:tc>
        <w:tc>
          <w:tcPr>
            <w:tcW w:w="3051" w:type="pct"/>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56C33CC5" w14:textId="77777777" w:rsidR="00D40C9A" w:rsidRPr="00744328" w:rsidRDefault="00D40C9A" w:rsidP="00744328">
            <w:pPr>
              <w:spacing w:after="0"/>
              <w:jc w:val="left"/>
              <w:rPr>
                <w:rFonts w:asciiTheme="majorHAnsi" w:hAnsiTheme="majorHAnsi" w:cstheme="majorHAnsi"/>
                <w:color w:val="FF0000"/>
                <w:lang w:val="pt-PT"/>
              </w:rPr>
            </w:pPr>
            <w:r w:rsidRPr="00744328">
              <w:rPr>
                <w:rFonts w:asciiTheme="majorHAnsi" w:hAnsiTheme="majorHAnsi" w:cstheme="majorHAnsi"/>
                <w:color w:val="FF0000"/>
                <w:lang w:val="pt-PT"/>
              </w:rPr>
              <w:t xml:space="preserve">FILTER: IF RA22.b = 3, 4, 5 </w:t>
            </w:r>
          </w:p>
          <w:p w14:paraId="1AFF4423" w14:textId="544D8D30" w:rsidR="00D40C9A" w:rsidRPr="00744328" w:rsidRDefault="00E44437" w:rsidP="00744328">
            <w:pPr>
              <w:spacing w:after="0"/>
              <w:jc w:val="left"/>
              <w:rPr>
                <w:rFonts w:asciiTheme="majorHAnsi" w:hAnsiTheme="majorHAnsi" w:cstheme="majorHAnsi"/>
                <w:lang w:val="pt-PT"/>
              </w:rPr>
            </w:pPr>
            <w:r w:rsidRPr="00744328">
              <w:rPr>
                <w:rFonts w:asciiTheme="majorHAnsi" w:hAnsiTheme="majorHAnsi" w:cstheme="majorHAnsi"/>
                <w:lang w:val="pt-PT"/>
              </w:rPr>
              <w:t>Sentir-me-ia culpado por viver numa casa com concentrações elevadas de radão, porque não fiz remediação.</w:t>
            </w:r>
          </w:p>
        </w:tc>
        <w:tc>
          <w:tcPr>
            <w:tcW w:w="1507" w:type="pct"/>
            <w:vMerge/>
            <w:tcBorders>
              <w:top w:val="single" w:sz="24" w:space="0" w:color="FFFFFF"/>
              <w:left w:val="single" w:sz="8" w:space="0" w:color="FFFFFF"/>
              <w:bottom w:val="single" w:sz="8" w:space="0" w:color="FFFFFF"/>
              <w:right w:val="single" w:sz="8" w:space="0" w:color="FFFFFF"/>
            </w:tcBorders>
            <w:vAlign w:val="center"/>
            <w:hideMark/>
          </w:tcPr>
          <w:p w14:paraId="4DE5B2C7" w14:textId="77777777" w:rsidR="00D40C9A" w:rsidRPr="00744328" w:rsidRDefault="00D40C9A" w:rsidP="00744328">
            <w:pPr>
              <w:spacing w:after="0"/>
              <w:jc w:val="left"/>
              <w:rPr>
                <w:rFonts w:asciiTheme="majorHAnsi" w:hAnsiTheme="majorHAnsi" w:cstheme="majorHAnsi"/>
                <w:lang w:val="pt-PT"/>
              </w:rPr>
            </w:pPr>
          </w:p>
        </w:tc>
      </w:tr>
    </w:tbl>
    <w:p w14:paraId="59A2C910" w14:textId="77777777" w:rsidR="00AD1F53" w:rsidRDefault="00AD1F53" w:rsidP="00744328">
      <w:pPr>
        <w:spacing w:after="0"/>
        <w:jc w:val="left"/>
        <w:rPr>
          <w:rFonts w:asciiTheme="majorHAnsi" w:hAnsiTheme="majorHAnsi" w:cstheme="majorHAnsi"/>
          <w:b/>
          <w:bCs/>
          <w:i/>
          <w:iCs/>
          <w:lang w:val="pt-PT"/>
        </w:rPr>
      </w:pPr>
    </w:p>
    <w:p w14:paraId="52ABDD81" w14:textId="77777777" w:rsidR="00FF4759" w:rsidRPr="00FF4759" w:rsidRDefault="00FF4759" w:rsidP="00FF4759">
      <w:pPr>
        <w:rPr>
          <w:color w:val="4472C4" w:themeColor="accent5"/>
          <w:lang w:val="en-US"/>
        </w:rPr>
      </w:pPr>
      <w:r w:rsidRPr="00FF4759">
        <w:rPr>
          <w:b/>
          <w:bCs/>
          <w:i/>
          <w:iCs/>
          <w:color w:val="4472C4" w:themeColor="accent5"/>
          <w:lang w:val="en-US"/>
        </w:rPr>
        <w:t>INTRO: To what extent do you agree or disagree with the following statements?</w:t>
      </w:r>
      <w:r w:rsidRPr="00FF4759">
        <w:rPr>
          <w:color w:val="4472C4" w:themeColor="accent5"/>
          <w:lang w:val="en-US"/>
        </w:rPr>
        <w:t xml:space="preserve"> </w:t>
      </w:r>
    </w:p>
    <w:tbl>
      <w:tblPr>
        <w:tblW w:w="8779" w:type="dxa"/>
        <w:tblCellMar>
          <w:left w:w="0" w:type="dxa"/>
          <w:right w:w="0" w:type="dxa"/>
        </w:tblCellMar>
        <w:tblLook w:val="04A0" w:firstRow="1" w:lastRow="0" w:firstColumn="1" w:lastColumn="0" w:noHBand="0" w:noVBand="1"/>
      </w:tblPr>
      <w:tblGrid>
        <w:gridCol w:w="1254"/>
        <w:gridCol w:w="5399"/>
        <w:gridCol w:w="2126"/>
      </w:tblGrid>
      <w:tr w:rsidR="00FF4759" w:rsidRPr="00FF4759" w14:paraId="7A45894B" w14:textId="77777777" w:rsidTr="00FB327F">
        <w:tc>
          <w:tcPr>
            <w:tcW w:w="6653"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265D7D2D" w14:textId="77777777" w:rsidR="00FF4759" w:rsidRPr="00FF4759" w:rsidRDefault="00FF4759" w:rsidP="00FB327F">
            <w:pPr>
              <w:rPr>
                <w:color w:val="4472C4" w:themeColor="accent5"/>
                <w:lang w:val="en-US"/>
              </w:rPr>
            </w:pPr>
            <w:r w:rsidRPr="00FF4759">
              <w:rPr>
                <w:b/>
                <w:bCs/>
                <w:color w:val="4472C4" w:themeColor="accent5"/>
                <w:lang w:val="en-US"/>
              </w:rPr>
              <w:t xml:space="preserve">Descriptive Norm </w:t>
            </w:r>
            <w:r w:rsidRPr="00FF4759">
              <w:rPr>
                <w:b/>
                <w:color w:val="4472C4" w:themeColor="accent5"/>
              </w:rPr>
              <w:t xml:space="preserve">RANDOMISE </w:t>
            </w:r>
            <w:r w:rsidRPr="00FF4759">
              <w:rPr>
                <w:bCs/>
                <w:i/>
                <w:color w:val="4472C4" w:themeColor="accent5"/>
              </w:rPr>
              <w:t>(don’t show this title to respondents)</w:t>
            </w:r>
          </w:p>
        </w:tc>
        <w:tc>
          <w:tcPr>
            <w:tcW w:w="2126"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6B97DC9F" w14:textId="77777777" w:rsidR="00FF4759" w:rsidRPr="00FF4759" w:rsidRDefault="00FF4759" w:rsidP="00FB327F">
            <w:pPr>
              <w:jc w:val="left"/>
              <w:rPr>
                <w:color w:val="4472C4" w:themeColor="accent5"/>
                <w:lang w:val="en-US"/>
              </w:rPr>
            </w:pPr>
            <w:r w:rsidRPr="00FF4759">
              <w:rPr>
                <w:color w:val="4472C4" w:themeColor="accent5"/>
                <w:lang w:val="en-US"/>
              </w:rPr>
              <w:t>1. Strongly Disagree</w:t>
            </w:r>
          </w:p>
          <w:p w14:paraId="3BF79F39" w14:textId="77777777" w:rsidR="00FF4759" w:rsidRPr="00FF4759" w:rsidRDefault="00FF4759" w:rsidP="00FB327F">
            <w:pPr>
              <w:jc w:val="left"/>
              <w:rPr>
                <w:color w:val="4472C4" w:themeColor="accent5"/>
                <w:lang w:val="en-US"/>
              </w:rPr>
            </w:pPr>
            <w:r w:rsidRPr="00FF4759">
              <w:rPr>
                <w:color w:val="4472C4" w:themeColor="accent5"/>
                <w:lang w:val="en-US"/>
              </w:rPr>
              <w:t>2. Disagree</w:t>
            </w:r>
          </w:p>
          <w:p w14:paraId="25A41112" w14:textId="77777777" w:rsidR="00FF4759" w:rsidRPr="00FF4759" w:rsidRDefault="00FF4759" w:rsidP="00FB327F">
            <w:pPr>
              <w:jc w:val="left"/>
              <w:rPr>
                <w:color w:val="4472C4" w:themeColor="accent5"/>
                <w:lang w:val="en-US"/>
              </w:rPr>
            </w:pPr>
            <w:r w:rsidRPr="00FF4759">
              <w:rPr>
                <w:color w:val="4472C4" w:themeColor="accent5"/>
                <w:lang w:val="en-US"/>
              </w:rPr>
              <w:t>3. Neither agree, nor disagree</w:t>
            </w:r>
          </w:p>
          <w:p w14:paraId="222F9E55" w14:textId="77777777" w:rsidR="00FF4759" w:rsidRPr="00FF4759" w:rsidRDefault="00FF4759" w:rsidP="00FB327F">
            <w:pPr>
              <w:jc w:val="left"/>
              <w:rPr>
                <w:color w:val="4472C4" w:themeColor="accent5"/>
                <w:lang w:val="en-US"/>
              </w:rPr>
            </w:pPr>
            <w:r w:rsidRPr="00FF4759">
              <w:rPr>
                <w:color w:val="4472C4" w:themeColor="accent5"/>
                <w:lang w:val="en-US"/>
              </w:rPr>
              <w:t>4. Agree</w:t>
            </w:r>
          </w:p>
          <w:p w14:paraId="17D9DE99" w14:textId="77777777" w:rsidR="00FF4759" w:rsidRPr="00FF4759" w:rsidRDefault="00FF4759" w:rsidP="00FB327F">
            <w:pPr>
              <w:jc w:val="left"/>
              <w:rPr>
                <w:color w:val="4472C4" w:themeColor="accent5"/>
                <w:lang w:val="en-US"/>
              </w:rPr>
            </w:pPr>
            <w:r w:rsidRPr="00FF4759">
              <w:rPr>
                <w:color w:val="4472C4" w:themeColor="accent5"/>
                <w:lang w:val="en-US"/>
              </w:rPr>
              <w:t>5. Strongly Agree</w:t>
            </w:r>
          </w:p>
          <w:p w14:paraId="1C3D6482" w14:textId="77777777" w:rsidR="00FF4759" w:rsidRPr="00FF4759" w:rsidRDefault="00FF4759" w:rsidP="00FB327F">
            <w:pPr>
              <w:jc w:val="left"/>
              <w:rPr>
                <w:color w:val="4472C4" w:themeColor="accent5"/>
                <w:lang w:val="en-US"/>
              </w:rPr>
            </w:pPr>
            <w:r w:rsidRPr="00FF4759">
              <w:rPr>
                <w:color w:val="4472C4" w:themeColor="accent5"/>
                <w:lang w:val="en-US"/>
              </w:rPr>
              <w:t>9. I don't know/NA</w:t>
            </w:r>
          </w:p>
        </w:tc>
      </w:tr>
      <w:tr w:rsidR="00FF4759" w:rsidRPr="00FF4759" w14:paraId="1F014BE8" w14:textId="77777777" w:rsidTr="00FB327F">
        <w:trPr>
          <w:trHeight w:val="462"/>
        </w:trPr>
        <w:tc>
          <w:tcPr>
            <w:tcW w:w="125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8B0F9AE" w14:textId="77777777" w:rsidR="00FF4759" w:rsidRPr="00FF4759" w:rsidRDefault="00FF4759" w:rsidP="00FB327F">
            <w:pPr>
              <w:rPr>
                <w:color w:val="4472C4" w:themeColor="accent5"/>
                <w:lang w:val="en-US"/>
              </w:rPr>
            </w:pPr>
            <w:r w:rsidRPr="00FF4759">
              <w:rPr>
                <w:b/>
                <w:bCs/>
                <w:color w:val="4472C4" w:themeColor="accent5"/>
                <w:lang w:val="en-US"/>
              </w:rPr>
              <w:t>RA35</w:t>
            </w:r>
          </w:p>
        </w:tc>
        <w:tc>
          <w:tcPr>
            <w:tcW w:w="5399"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186776BC" w14:textId="77777777" w:rsidR="00FF4759" w:rsidRPr="00FF4759" w:rsidRDefault="00FF4759" w:rsidP="00FB327F">
            <w:pPr>
              <w:rPr>
                <w:color w:val="4472C4" w:themeColor="accent5"/>
                <w:lang w:val="en-US"/>
              </w:rPr>
            </w:pPr>
            <w:r w:rsidRPr="00FF4759">
              <w:rPr>
                <w:color w:val="4472C4" w:themeColor="accent5"/>
                <w:lang w:val="en-US"/>
              </w:rPr>
              <w:t xml:space="preserve">I believe most people in my </w:t>
            </w:r>
            <w:proofErr w:type="spellStart"/>
            <w:r w:rsidRPr="00FF4759">
              <w:rPr>
                <w:color w:val="4472C4" w:themeColor="accent5"/>
                <w:lang w:val="en-US"/>
              </w:rPr>
              <w:t>neighbourhood</w:t>
            </w:r>
            <w:proofErr w:type="spellEnd"/>
            <w:r w:rsidRPr="00FF4759">
              <w:rPr>
                <w:color w:val="4472C4" w:themeColor="accent5"/>
                <w:lang w:val="en-US"/>
              </w:rPr>
              <w:t xml:space="preserve"> have </w:t>
            </w:r>
            <w:r w:rsidRPr="00FF4759">
              <w:rPr>
                <w:b/>
                <w:bCs/>
                <w:color w:val="4472C4" w:themeColor="accent5"/>
                <w:lang w:val="en-US"/>
              </w:rPr>
              <w:t>tested</w:t>
            </w:r>
            <w:r w:rsidRPr="00FF4759">
              <w:rPr>
                <w:color w:val="4472C4" w:themeColor="accent5"/>
                <w:lang w:val="en-US"/>
              </w:rPr>
              <w:t xml:space="preserve"> their houses for </w:t>
            </w:r>
            <w:r w:rsidRPr="00FF4759">
              <w:rPr>
                <w:color w:val="4472C4" w:themeColor="accent5"/>
              </w:rPr>
              <w:t>indoor</w:t>
            </w:r>
            <w:r w:rsidRPr="00FF4759">
              <w:rPr>
                <w:color w:val="4472C4" w:themeColor="accent5"/>
                <w:lang w:val="en-US"/>
              </w:rPr>
              <w:t xml:space="preserve"> radon.</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5442BAB3" w14:textId="77777777" w:rsidR="00FF4759" w:rsidRPr="00FF4759" w:rsidRDefault="00FF4759" w:rsidP="00FB327F">
            <w:pPr>
              <w:rPr>
                <w:color w:val="4472C4" w:themeColor="accent5"/>
                <w:lang w:val="en-US"/>
              </w:rPr>
            </w:pPr>
          </w:p>
        </w:tc>
      </w:tr>
      <w:tr w:rsidR="00FF4759" w:rsidRPr="00FF4759" w14:paraId="0CB65626" w14:textId="77777777" w:rsidTr="00FB327F">
        <w:trPr>
          <w:trHeight w:val="462"/>
        </w:trPr>
        <w:tc>
          <w:tcPr>
            <w:tcW w:w="125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FC9C5D2" w14:textId="77777777" w:rsidR="00FF4759" w:rsidRPr="00FF4759" w:rsidRDefault="00FF4759" w:rsidP="00FB327F">
            <w:pPr>
              <w:rPr>
                <w:color w:val="4472C4" w:themeColor="accent5"/>
                <w:lang w:val="en-US"/>
              </w:rPr>
            </w:pPr>
            <w:r w:rsidRPr="00FF4759">
              <w:rPr>
                <w:b/>
                <w:bCs/>
                <w:color w:val="4472C4" w:themeColor="accent5"/>
                <w:lang w:val="en-US"/>
              </w:rPr>
              <w:t>RA35a</w:t>
            </w:r>
          </w:p>
        </w:tc>
        <w:tc>
          <w:tcPr>
            <w:tcW w:w="5399"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4AB6C827" w14:textId="77777777" w:rsidR="00FF4759" w:rsidRPr="00FF4759" w:rsidRDefault="00FF4759" w:rsidP="00FB327F">
            <w:pPr>
              <w:rPr>
                <w:color w:val="4472C4" w:themeColor="accent5"/>
                <w:lang w:val="en-US"/>
              </w:rPr>
            </w:pPr>
            <w:r w:rsidRPr="00FF4759">
              <w:rPr>
                <w:color w:val="4472C4" w:themeColor="accent5"/>
                <w:lang w:val="en-US"/>
              </w:rPr>
              <w:t>I believe most people that I know have done/are doing something related to indoor radon.</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61296937" w14:textId="77777777" w:rsidR="00FF4759" w:rsidRPr="00FF4759" w:rsidRDefault="00FF4759" w:rsidP="00FB327F">
            <w:pPr>
              <w:rPr>
                <w:color w:val="4472C4" w:themeColor="accent5"/>
                <w:lang w:val="en-US"/>
              </w:rPr>
            </w:pPr>
          </w:p>
        </w:tc>
      </w:tr>
      <w:tr w:rsidR="00FF4759" w:rsidRPr="00FF4759" w14:paraId="4730CF03" w14:textId="77777777" w:rsidTr="00FB327F">
        <w:trPr>
          <w:trHeight w:val="1511"/>
        </w:trPr>
        <w:tc>
          <w:tcPr>
            <w:tcW w:w="125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A13AA40" w14:textId="77777777" w:rsidR="00FF4759" w:rsidRPr="00FF4759" w:rsidRDefault="00FF4759" w:rsidP="00FB327F">
            <w:pPr>
              <w:rPr>
                <w:color w:val="4472C4" w:themeColor="accent5"/>
                <w:lang w:val="en-US"/>
              </w:rPr>
            </w:pPr>
            <w:r w:rsidRPr="00FF4759">
              <w:rPr>
                <w:b/>
                <w:bCs/>
                <w:color w:val="4472C4" w:themeColor="accent5"/>
                <w:lang w:val="en-US"/>
              </w:rPr>
              <w:t>RA36</w:t>
            </w:r>
          </w:p>
        </w:tc>
        <w:tc>
          <w:tcPr>
            <w:tcW w:w="5399"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6F7726CC" w14:textId="77777777" w:rsidR="00FF4759" w:rsidRPr="00FF4759" w:rsidRDefault="00FF4759" w:rsidP="00FB327F">
            <w:pPr>
              <w:rPr>
                <w:color w:val="4472C4" w:themeColor="accent5"/>
                <w:lang w:val="en-US"/>
              </w:rPr>
            </w:pPr>
            <w:r w:rsidRPr="00FF4759">
              <w:rPr>
                <w:color w:val="4472C4" w:themeColor="accent5"/>
                <w:lang w:val="en-US"/>
              </w:rPr>
              <w:t xml:space="preserve">I believe most people in my neighborhood </w:t>
            </w:r>
            <w:r w:rsidRPr="00FF4759">
              <w:rPr>
                <w:b/>
                <w:bCs/>
                <w:color w:val="4472C4" w:themeColor="accent5"/>
                <w:lang w:val="en-US"/>
              </w:rPr>
              <w:t>remediated</w:t>
            </w:r>
            <w:r w:rsidRPr="00FF4759">
              <w:rPr>
                <w:color w:val="4472C4" w:themeColor="accent5"/>
                <w:lang w:val="en-US"/>
              </w:rPr>
              <w:t xml:space="preserve"> their houses when indoor radon levels exceeded the limits.</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4918603D" w14:textId="77777777" w:rsidR="00FF4759" w:rsidRPr="00FF4759" w:rsidRDefault="00FF4759" w:rsidP="00FB327F">
            <w:pPr>
              <w:rPr>
                <w:color w:val="4472C4" w:themeColor="accent5"/>
                <w:lang w:val="en-US"/>
              </w:rPr>
            </w:pPr>
          </w:p>
        </w:tc>
      </w:tr>
      <w:tr w:rsidR="00FF4759" w:rsidRPr="00FF4759" w14:paraId="7AE34AE5" w14:textId="77777777" w:rsidTr="00FB327F">
        <w:trPr>
          <w:trHeight w:val="592"/>
        </w:trPr>
        <w:tc>
          <w:tcPr>
            <w:tcW w:w="1254" w:type="dxa"/>
            <w:vMerge w:val="restar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682918A" w14:textId="77777777" w:rsidR="00FF4759" w:rsidRPr="00FF4759" w:rsidRDefault="00FF4759" w:rsidP="00FB327F">
            <w:pPr>
              <w:rPr>
                <w:color w:val="4472C4" w:themeColor="accent5"/>
                <w:lang w:val="en-US"/>
              </w:rPr>
            </w:pPr>
            <w:r w:rsidRPr="00FF4759">
              <w:rPr>
                <w:b/>
                <w:bCs/>
                <w:color w:val="4472C4" w:themeColor="accent5"/>
                <w:lang w:val="en-US"/>
              </w:rPr>
              <w:t>RA37</w:t>
            </w:r>
          </w:p>
        </w:tc>
        <w:tc>
          <w:tcPr>
            <w:tcW w:w="5399" w:type="dxa"/>
            <w:vMerge w:val="restart"/>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4A1620BE" w14:textId="77777777" w:rsidR="00FF4759" w:rsidRPr="00FF4759" w:rsidRDefault="00FF4759" w:rsidP="00FB327F">
            <w:pPr>
              <w:rPr>
                <w:color w:val="4472C4" w:themeColor="accent5"/>
                <w:lang w:val="en-US"/>
              </w:rPr>
            </w:pPr>
            <w:r w:rsidRPr="00FF4759">
              <w:rPr>
                <w:color w:val="4472C4" w:themeColor="accent5"/>
                <w:lang w:val="en-US"/>
              </w:rPr>
              <w:t xml:space="preserve">As far as I know, most of my friends living in the same </w:t>
            </w:r>
            <w:proofErr w:type="spellStart"/>
            <w:r w:rsidRPr="00FF4759">
              <w:rPr>
                <w:color w:val="4472C4" w:themeColor="accent5"/>
                <w:lang w:val="en-US"/>
              </w:rPr>
              <w:t>neighbourhood</w:t>
            </w:r>
            <w:proofErr w:type="spellEnd"/>
            <w:r w:rsidRPr="00FF4759">
              <w:rPr>
                <w:color w:val="4472C4" w:themeColor="accent5"/>
                <w:lang w:val="en-US"/>
              </w:rPr>
              <w:t xml:space="preserve"> did NOT test their houses.</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4DF2E90C" w14:textId="77777777" w:rsidR="00FF4759" w:rsidRPr="00FF4759" w:rsidRDefault="00FF4759" w:rsidP="00FB327F">
            <w:pPr>
              <w:rPr>
                <w:color w:val="4472C4" w:themeColor="accent5"/>
                <w:lang w:val="en-US"/>
              </w:rPr>
            </w:pPr>
          </w:p>
        </w:tc>
      </w:tr>
      <w:tr w:rsidR="00FF4759" w:rsidRPr="00FF4759" w14:paraId="71128E83" w14:textId="77777777" w:rsidTr="00FB327F">
        <w:trPr>
          <w:trHeight w:val="583"/>
        </w:trPr>
        <w:tc>
          <w:tcPr>
            <w:tcW w:w="1254" w:type="dxa"/>
            <w:vMerge/>
            <w:tcBorders>
              <w:top w:val="single" w:sz="8" w:space="0" w:color="FFFFFF"/>
              <w:left w:val="single" w:sz="8" w:space="0" w:color="FFFFFF"/>
              <w:bottom w:val="single" w:sz="8" w:space="0" w:color="FFFFFF"/>
              <w:right w:val="single" w:sz="8" w:space="0" w:color="FFFFFF"/>
            </w:tcBorders>
            <w:vAlign w:val="center"/>
            <w:hideMark/>
          </w:tcPr>
          <w:p w14:paraId="7CBD35B7" w14:textId="77777777" w:rsidR="00FF4759" w:rsidRPr="00FF4759" w:rsidRDefault="00FF4759" w:rsidP="00FB327F">
            <w:pPr>
              <w:rPr>
                <w:color w:val="4472C4" w:themeColor="accent5"/>
                <w:lang w:val="en-US"/>
              </w:rPr>
            </w:pPr>
          </w:p>
        </w:tc>
        <w:tc>
          <w:tcPr>
            <w:tcW w:w="5399" w:type="dxa"/>
            <w:vMerge/>
            <w:tcBorders>
              <w:top w:val="single" w:sz="8" w:space="0" w:color="FFFFFF"/>
              <w:left w:val="single" w:sz="8" w:space="0" w:color="FFFFFF"/>
              <w:bottom w:val="single" w:sz="8" w:space="0" w:color="FFFFFF"/>
              <w:right w:val="single" w:sz="24" w:space="0" w:color="FFFFFF"/>
            </w:tcBorders>
            <w:vAlign w:val="center"/>
            <w:hideMark/>
          </w:tcPr>
          <w:p w14:paraId="01C29782" w14:textId="77777777" w:rsidR="00FF4759" w:rsidRPr="00FF4759" w:rsidRDefault="00FF4759" w:rsidP="00FB327F">
            <w:pPr>
              <w:rPr>
                <w:color w:val="4472C4" w:themeColor="accent5"/>
                <w:lang w:val="en-US"/>
              </w:rPr>
            </w:pPr>
          </w:p>
        </w:tc>
        <w:tc>
          <w:tcPr>
            <w:tcW w:w="2126"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213B0A9B" w14:textId="77777777" w:rsidR="00FF4759" w:rsidRPr="00FF4759" w:rsidRDefault="00FF4759" w:rsidP="00FB327F">
            <w:pPr>
              <w:rPr>
                <w:color w:val="4472C4" w:themeColor="accent5"/>
                <w:lang w:val="en-US"/>
              </w:rPr>
            </w:pPr>
          </w:p>
        </w:tc>
      </w:tr>
    </w:tbl>
    <w:p w14:paraId="6FF21CE4" w14:textId="77777777" w:rsidR="00FF4759" w:rsidRPr="00FF4759" w:rsidRDefault="00FF4759" w:rsidP="00FF4759">
      <w:pPr>
        <w:rPr>
          <w:color w:val="4472C4" w:themeColor="accent5"/>
          <w:lang w:val="en-US"/>
        </w:rPr>
      </w:pPr>
    </w:p>
    <w:p w14:paraId="01B60C3C" w14:textId="0F206E6E" w:rsidR="00E44437" w:rsidRPr="00744328" w:rsidRDefault="00AB0FA6" w:rsidP="00744328">
      <w:pPr>
        <w:spacing w:after="0"/>
        <w:jc w:val="left"/>
        <w:rPr>
          <w:rFonts w:asciiTheme="majorHAnsi" w:hAnsiTheme="majorHAnsi" w:cstheme="majorHAnsi"/>
          <w:b/>
          <w:bCs/>
          <w:i/>
          <w:iCs/>
          <w:lang w:val="pt-PT"/>
        </w:rPr>
      </w:pPr>
      <w:r w:rsidRPr="00AB0FA6">
        <w:rPr>
          <w:rFonts w:asciiTheme="majorHAnsi" w:hAnsiTheme="majorHAnsi" w:cstheme="majorHAnsi"/>
          <w:bCs/>
          <w:iCs/>
          <w:lang w:val="pt-PT"/>
        </w:rPr>
        <w:t>INTRO:</w:t>
      </w:r>
      <w:r w:rsidRPr="00744328">
        <w:rPr>
          <w:rFonts w:asciiTheme="majorHAnsi" w:hAnsiTheme="majorHAnsi" w:cstheme="majorHAnsi"/>
          <w:b/>
          <w:bCs/>
          <w:i/>
          <w:iCs/>
          <w:lang w:val="pt-PT"/>
        </w:rPr>
        <w:t xml:space="preserve"> </w:t>
      </w:r>
      <w:r w:rsidR="00E44437" w:rsidRPr="00744328">
        <w:rPr>
          <w:rFonts w:asciiTheme="majorHAnsi" w:hAnsiTheme="majorHAnsi" w:cstheme="majorHAnsi"/>
          <w:b/>
          <w:bCs/>
          <w:i/>
          <w:iCs/>
          <w:lang w:val="pt-PT"/>
        </w:rPr>
        <w:t>Até que ponto concorda ou discorda com as seguintes afirmações?</w:t>
      </w:r>
    </w:p>
    <w:tbl>
      <w:tblPr>
        <w:tblW w:w="5000" w:type="pct"/>
        <w:tblCellMar>
          <w:left w:w="0" w:type="dxa"/>
          <w:right w:w="0" w:type="dxa"/>
        </w:tblCellMar>
        <w:tblLook w:val="04A0" w:firstRow="1" w:lastRow="0" w:firstColumn="1" w:lastColumn="0" w:noHBand="0" w:noVBand="1"/>
      </w:tblPr>
      <w:tblGrid>
        <w:gridCol w:w="848"/>
        <w:gridCol w:w="6513"/>
        <w:gridCol w:w="2365"/>
      </w:tblGrid>
      <w:tr w:rsidR="00A17D56" w:rsidRPr="00FB327F" w14:paraId="17ACD0DC" w14:textId="77777777" w:rsidTr="004F4999">
        <w:tc>
          <w:tcPr>
            <w:tcW w:w="3784" w:type="pct"/>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5343F7DE" w14:textId="77777777" w:rsidR="00591CFD" w:rsidRDefault="00591CFD" w:rsidP="00AB0FA6">
            <w:pPr>
              <w:spacing w:after="0"/>
              <w:jc w:val="left"/>
              <w:rPr>
                <w:rFonts w:asciiTheme="majorHAnsi" w:hAnsiTheme="majorHAnsi" w:cstheme="majorHAnsi"/>
                <w:b/>
                <w:bCs/>
                <w:lang w:val="pt-PT"/>
              </w:rPr>
            </w:pPr>
            <w:proofErr w:type="spellStart"/>
            <w:r w:rsidRPr="00591CFD">
              <w:rPr>
                <w:rFonts w:asciiTheme="majorHAnsi" w:hAnsiTheme="majorHAnsi" w:cstheme="majorHAnsi"/>
                <w:b/>
                <w:bCs/>
                <w:lang w:val="pt-PT"/>
              </w:rPr>
              <w:t>Descriptive</w:t>
            </w:r>
            <w:proofErr w:type="spellEnd"/>
            <w:r w:rsidRPr="00591CFD">
              <w:rPr>
                <w:rFonts w:asciiTheme="majorHAnsi" w:hAnsiTheme="majorHAnsi" w:cstheme="majorHAnsi"/>
                <w:b/>
                <w:bCs/>
                <w:lang w:val="pt-PT"/>
              </w:rPr>
              <w:t xml:space="preserve"> </w:t>
            </w:r>
            <w:proofErr w:type="spellStart"/>
            <w:r w:rsidRPr="00591CFD">
              <w:rPr>
                <w:rFonts w:asciiTheme="majorHAnsi" w:hAnsiTheme="majorHAnsi" w:cstheme="majorHAnsi"/>
                <w:b/>
                <w:bCs/>
                <w:lang w:val="pt-PT"/>
              </w:rPr>
              <w:t>Norm</w:t>
            </w:r>
            <w:proofErr w:type="spellEnd"/>
            <w:r w:rsidRPr="00591CFD">
              <w:rPr>
                <w:rFonts w:asciiTheme="majorHAnsi" w:hAnsiTheme="majorHAnsi" w:cstheme="majorHAnsi"/>
                <w:b/>
                <w:bCs/>
                <w:lang w:val="pt-PT"/>
              </w:rPr>
              <w:t xml:space="preserve"> </w:t>
            </w:r>
          </w:p>
          <w:p w14:paraId="35F764A0" w14:textId="7188F1D6" w:rsidR="00A17D56" w:rsidRPr="00744328" w:rsidRDefault="00A17D56" w:rsidP="00AB0FA6">
            <w:pPr>
              <w:spacing w:after="0"/>
              <w:jc w:val="left"/>
              <w:rPr>
                <w:rFonts w:asciiTheme="majorHAnsi" w:hAnsiTheme="majorHAnsi" w:cstheme="majorHAnsi"/>
                <w:lang w:val="pt-PT"/>
              </w:rPr>
            </w:pPr>
            <w:r w:rsidRPr="00744328">
              <w:rPr>
                <w:rFonts w:asciiTheme="majorHAnsi" w:hAnsiTheme="majorHAnsi" w:cstheme="majorHAnsi"/>
                <w:b/>
                <w:color w:val="FF0000"/>
                <w:lang w:val="pt-PT"/>
              </w:rPr>
              <w:t xml:space="preserve">RANDOMISE </w:t>
            </w:r>
            <w:r w:rsidR="001857CD" w:rsidRPr="00744328">
              <w:rPr>
                <w:rFonts w:asciiTheme="majorHAnsi" w:hAnsiTheme="majorHAnsi" w:cstheme="majorHAnsi"/>
                <w:bCs/>
                <w:i/>
                <w:lang w:val="pt-PT"/>
              </w:rPr>
              <w:t>(não mostrar o título aos participantes)</w:t>
            </w:r>
          </w:p>
        </w:tc>
        <w:tc>
          <w:tcPr>
            <w:tcW w:w="1216" w:type="pct"/>
            <w:vMerge w:val="restart"/>
            <w:tcBorders>
              <w:top w:val="single" w:sz="8" w:space="0" w:color="FFFFFF"/>
              <w:left w:val="single" w:sz="8" w:space="0" w:color="FFFFFF"/>
              <w:right w:val="single" w:sz="8" w:space="0" w:color="FFFFFF"/>
            </w:tcBorders>
            <w:shd w:val="clear" w:color="auto" w:fill="97CDCC"/>
            <w:tcMar>
              <w:top w:w="15" w:type="dxa"/>
              <w:left w:w="108" w:type="dxa"/>
              <w:bottom w:w="0" w:type="dxa"/>
              <w:right w:w="108" w:type="dxa"/>
            </w:tcMar>
            <w:hideMark/>
          </w:tcPr>
          <w:p w14:paraId="475DABBF" w14:textId="77777777" w:rsidR="00A17D56" w:rsidRPr="00744328" w:rsidRDefault="00A17D56" w:rsidP="00744328">
            <w:pPr>
              <w:spacing w:after="0"/>
              <w:jc w:val="left"/>
              <w:rPr>
                <w:rFonts w:asciiTheme="majorHAnsi" w:hAnsiTheme="majorHAnsi" w:cstheme="majorHAnsi"/>
                <w:lang w:val="nl-BE"/>
              </w:rPr>
            </w:pPr>
            <w:r w:rsidRPr="00744328">
              <w:rPr>
                <w:rFonts w:asciiTheme="majorHAnsi" w:hAnsiTheme="majorHAnsi" w:cstheme="majorHAnsi"/>
                <w:lang w:val="nl-BE"/>
              </w:rPr>
              <w:t>1. Discordo Fortemente</w:t>
            </w:r>
          </w:p>
          <w:p w14:paraId="6F92A45D" w14:textId="77777777" w:rsidR="00A17D56" w:rsidRPr="00744328" w:rsidRDefault="00A17D56" w:rsidP="00744328">
            <w:pPr>
              <w:spacing w:after="0"/>
              <w:jc w:val="left"/>
              <w:rPr>
                <w:rFonts w:asciiTheme="majorHAnsi" w:hAnsiTheme="majorHAnsi" w:cstheme="majorHAnsi"/>
                <w:lang w:val="nl-BE"/>
              </w:rPr>
            </w:pPr>
            <w:r w:rsidRPr="00744328">
              <w:rPr>
                <w:rFonts w:asciiTheme="majorHAnsi" w:hAnsiTheme="majorHAnsi" w:cstheme="majorHAnsi"/>
                <w:lang w:val="nl-BE"/>
              </w:rPr>
              <w:t>2. Discordo</w:t>
            </w:r>
          </w:p>
          <w:p w14:paraId="67B865CA" w14:textId="77777777" w:rsidR="00A17D56" w:rsidRPr="00744328" w:rsidRDefault="00A17D56" w:rsidP="00744328">
            <w:pPr>
              <w:spacing w:after="0"/>
              <w:jc w:val="left"/>
              <w:rPr>
                <w:rFonts w:asciiTheme="majorHAnsi" w:hAnsiTheme="majorHAnsi" w:cstheme="majorHAnsi"/>
                <w:lang w:val="nl-BE"/>
              </w:rPr>
            </w:pPr>
            <w:r w:rsidRPr="00744328">
              <w:rPr>
                <w:rFonts w:asciiTheme="majorHAnsi" w:hAnsiTheme="majorHAnsi" w:cstheme="majorHAnsi"/>
                <w:lang w:val="nl-BE"/>
              </w:rPr>
              <w:t>3. Não concordo, nem discordo</w:t>
            </w:r>
          </w:p>
          <w:p w14:paraId="2825E6B4" w14:textId="77777777" w:rsidR="00A17D56" w:rsidRPr="00744328" w:rsidRDefault="00A17D56" w:rsidP="00744328">
            <w:pPr>
              <w:spacing w:after="0"/>
              <w:jc w:val="left"/>
              <w:rPr>
                <w:rFonts w:asciiTheme="majorHAnsi" w:hAnsiTheme="majorHAnsi" w:cstheme="majorHAnsi"/>
                <w:lang w:val="nl-BE"/>
              </w:rPr>
            </w:pPr>
            <w:r w:rsidRPr="00744328">
              <w:rPr>
                <w:rFonts w:asciiTheme="majorHAnsi" w:hAnsiTheme="majorHAnsi" w:cstheme="majorHAnsi"/>
                <w:lang w:val="nl-BE"/>
              </w:rPr>
              <w:t>4. Concordo</w:t>
            </w:r>
          </w:p>
          <w:p w14:paraId="51104595" w14:textId="77777777" w:rsidR="00A17D56" w:rsidRPr="00744328" w:rsidRDefault="00A17D56" w:rsidP="00744328">
            <w:pPr>
              <w:spacing w:after="0"/>
              <w:jc w:val="left"/>
              <w:rPr>
                <w:rFonts w:asciiTheme="majorHAnsi" w:hAnsiTheme="majorHAnsi" w:cstheme="majorHAnsi"/>
                <w:lang w:val="nl-BE"/>
              </w:rPr>
            </w:pPr>
            <w:r w:rsidRPr="00744328">
              <w:rPr>
                <w:rFonts w:asciiTheme="majorHAnsi" w:hAnsiTheme="majorHAnsi" w:cstheme="majorHAnsi"/>
                <w:lang w:val="nl-BE"/>
              </w:rPr>
              <w:t>5. Concordo Fortemente</w:t>
            </w:r>
          </w:p>
          <w:p w14:paraId="44C0132F" w14:textId="6AEEED42" w:rsidR="00A17D56" w:rsidRPr="00744328" w:rsidRDefault="00A17D56" w:rsidP="00744328">
            <w:pPr>
              <w:spacing w:after="0"/>
              <w:jc w:val="left"/>
              <w:rPr>
                <w:rFonts w:asciiTheme="majorHAnsi" w:hAnsiTheme="majorHAnsi" w:cstheme="majorHAnsi"/>
                <w:lang w:val="nl-BE"/>
              </w:rPr>
            </w:pPr>
            <w:r w:rsidRPr="00744328">
              <w:rPr>
                <w:rFonts w:asciiTheme="majorHAnsi" w:hAnsiTheme="majorHAnsi" w:cstheme="majorHAnsi"/>
                <w:lang w:val="nl-BE"/>
              </w:rPr>
              <w:t>9. Não sabe / Não responde</w:t>
            </w:r>
          </w:p>
        </w:tc>
      </w:tr>
      <w:tr w:rsidR="00A17D56" w:rsidRPr="00FB327F" w14:paraId="12297518" w14:textId="77777777" w:rsidTr="004F4999">
        <w:trPr>
          <w:trHeight w:val="462"/>
        </w:trPr>
        <w:tc>
          <w:tcPr>
            <w:tcW w:w="436" w:type="pct"/>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BD55925" w14:textId="77777777" w:rsidR="00A17D56" w:rsidRPr="00744328" w:rsidRDefault="00A17D56"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RA35</w:t>
            </w:r>
          </w:p>
        </w:tc>
        <w:tc>
          <w:tcPr>
            <w:tcW w:w="3348" w:type="pct"/>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22C9B663" w14:textId="5E919731" w:rsidR="00A17D56" w:rsidRPr="00744328" w:rsidRDefault="00A17D56" w:rsidP="004F4999">
            <w:pPr>
              <w:spacing w:after="0"/>
              <w:jc w:val="left"/>
              <w:rPr>
                <w:rFonts w:asciiTheme="majorHAnsi" w:hAnsiTheme="majorHAnsi" w:cstheme="majorHAnsi"/>
                <w:lang w:val="pt-PT"/>
              </w:rPr>
            </w:pPr>
            <w:r w:rsidRPr="00744328">
              <w:rPr>
                <w:rFonts w:asciiTheme="majorHAnsi" w:hAnsiTheme="majorHAnsi" w:cstheme="majorHAnsi"/>
                <w:lang w:val="pt-PT"/>
              </w:rPr>
              <w:t xml:space="preserve">Acredito que a maioria das pessoas </w:t>
            </w:r>
            <w:r w:rsidR="004F4999">
              <w:rPr>
                <w:rFonts w:asciiTheme="majorHAnsi" w:hAnsiTheme="majorHAnsi" w:cstheme="majorHAnsi"/>
                <w:lang w:val="pt-PT"/>
              </w:rPr>
              <w:t>d</w:t>
            </w:r>
            <w:r w:rsidRPr="00744328">
              <w:rPr>
                <w:rFonts w:asciiTheme="majorHAnsi" w:hAnsiTheme="majorHAnsi" w:cstheme="majorHAnsi"/>
                <w:lang w:val="pt-PT"/>
              </w:rPr>
              <w:t xml:space="preserve">a minha vizinhança </w:t>
            </w:r>
            <w:r w:rsidRPr="00744328">
              <w:rPr>
                <w:rFonts w:asciiTheme="majorHAnsi" w:hAnsiTheme="majorHAnsi" w:cstheme="majorHAnsi"/>
                <w:b/>
                <w:lang w:val="pt-PT"/>
              </w:rPr>
              <w:t>testaram</w:t>
            </w:r>
            <w:r w:rsidRPr="00744328">
              <w:rPr>
                <w:rFonts w:asciiTheme="majorHAnsi" w:hAnsiTheme="majorHAnsi" w:cstheme="majorHAnsi"/>
                <w:lang w:val="pt-PT"/>
              </w:rPr>
              <w:t xml:space="preserve"> os níveis de radão nas suas habitações.</w:t>
            </w:r>
          </w:p>
        </w:tc>
        <w:tc>
          <w:tcPr>
            <w:tcW w:w="1216" w:type="pct"/>
            <w:vMerge/>
            <w:tcBorders>
              <w:left w:val="single" w:sz="8" w:space="0" w:color="FFFFFF"/>
              <w:right w:val="single" w:sz="8" w:space="0" w:color="FFFFFF"/>
            </w:tcBorders>
            <w:vAlign w:val="center"/>
            <w:hideMark/>
          </w:tcPr>
          <w:p w14:paraId="2F66B48E" w14:textId="77777777" w:rsidR="00A17D56" w:rsidRPr="00744328" w:rsidRDefault="00A17D56" w:rsidP="00744328">
            <w:pPr>
              <w:spacing w:after="0"/>
              <w:jc w:val="left"/>
              <w:rPr>
                <w:rFonts w:asciiTheme="majorHAnsi" w:hAnsiTheme="majorHAnsi" w:cstheme="majorHAnsi"/>
                <w:lang w:val="pt-PT"/>
              </w:rPr>
            </w:pPr>
          </w:p>
        </w:tc>
      </w:tr>
      <w:tr w:rsidR="00A17D56" w:rsidRPr="00FB327F" w14:paraId="2011B13F" w14:textId="77777777" w:rsidTr="004F4999">
        <w:trPr>
          <w:trHeight w:val="552"/>
        </w:trPr>
        <w:tc>
          <w:tcPr>
            <w:tcW w:w="436"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B7DD476" w14:textId="77777777" w:rsidR="00A17D56" w:rsidRPr="00744328" w:rsidRDefault="00A17D56"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RA35a</w:t>
            </w:r>
          </w:p>
        </w:tc>
        <w:tc>
          <w:tcPr>
            <w:tcW w:w="3348" w:type="pct"/>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054C9C4C" w14:textId="53CC86EF" w:rsidR="00A17D56" w:rsidRPr="00744328" w:rsidRDefault="00A17D56" w:rsidP="00744328">
            <w:pPr>
              <w:spacing w:after="0"/>
              <w:jc w:val="left"/>
              <w:rPr>
                <w:rFonts w:asciiTheme="majorHAnsi" w:hAnsiTheme="majorHAnsi" w:cstheme="majorHAnsi"/>
                <w:lang w:val="pt-PT"/>
              </w:rPr>
            </w:pPr>
            <w:r w:rsidRPr="00744328">
              <w:rPr>
                <w:rFonts w:asciiTheme="majorHAnsi" w:hAnsiTheme="majorHAnsi" w:cstheme="majorHAnsi"/>
                <w:lang w:val="pt-PT"/>
              </w:rPr>
              <w:t>Acredito que a maioria das pessoas que conheço fizeram ou estão a fazer algo em relação ao radão.</w:t>
            </w:r>
          </w:p>
        </w:tc>
        <w:tc>
          <w:tcPr>
            <w:tcW w:w="1216" w:type="pct"/>
            <w:vMerge/>
            <w:tcBorders>
              <w:left w:val="single" w:sz="8" w:space="0" w:color="FFFFFF"/>
              <w:right w:val="single" w:sz="8" w:space="0" w:color="FFFFFF"/>
            </w:tcBorders>
            <w:vAlign w:val="center"/>
            <w:hideMark/>
          </w:tcPr>
          <w:p w14:paraId="6714B286" w14:textId="77777777" w:rsidR="00A17D56" w:rsidRPr="00744328" w:rsidRDefault="00A17D56" w:rsidP="00744328">
            <w:pPr>
              <w:spacing w:after="0"/>
              <w:jc w:val="left"/>
              <w:rPr>
                <w:rFonts w:asciiTheme="majorHAnsi" w:hAnsiTheme="majorHAnsi" w:cstheme="majorHAnsi"/>
                <w:lang w:val="pt-PT"/>
              </w:rPr>
            </w:pPr>
          </w:p>
        </w:tc>
      </w:tr>
      <w:tr w:rsidR="00A17D56" w:rsidRPr="00FB327F" w14:paraId="3984F60D" w14:textId="77777777" w:rsidTr="004F4999">
        <w:trPr>
          <w:trHeight w:val="776"/>
        </w:trPr>
        <w:tc>
          <w:tcPr>
            <w:tcW w:w="436"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1C98D4F" w14:textId="77777777" w:rsidR="00A17D56" w:rsidRPr="00744328" w:rsidRDefault="00A17D56"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RA36</w:t>
            </w:r>
          </w:p>
        </w:tc>
        <w:tc>
          <w:tcPr>
            <w:tcW w:w="3348" w:type="pct"/>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0C3EFE39" w14:textId="6D3869FA" w:rsidR="00A17D56" w:rsidRPr="00744328" w:rsidRDefault="00A17D56" w:rsidP="004F4999">
            <w:pPr>
              <w:spacing w:after="0"/>
              <w:jc w:val="left"/>
              <w:rPr>
                <w:rFonts w:asciiTheme="majorHAnsi" w:hAnsiTheme="majorHAnsi" w:cstheme="majorHAnsi"/>
                <w:lang w:val="pt-PT"/>
              </w:rPr>
            </w:pPr>
            <w:r w:rsidRPr="00744328">
              <w:rPr>
                <w:rFonts w:asciiTheme="majorHAnsi" w:hAnsiTheme="majorHAnsi" w:cstheme="majorHAnsi"/>
                <w:lang w:val="pt-PT"/>
              </w:rPr>
              <w:t xml:space="preserve">Acredito que a maioria das pessoas </w:t>
            </w:r>
            <w:r w:rsidR="004F4999">
              <w:rPr>
                <w:rFonts w:asciiTheme="majorHAnsi" w:hAnsiTheme="majorHAnsi" w:cstheme="majorHAnsi"/>
                <w:lang w:val="pt-PT"/>
              </w:rPr>
              <w:t>d</w:t>
            </w:r>
            <w:r w:rsidRPr="00744328">
              <w:rPr>
                <w:rFonts w:asciiTheme="majorHAnsi" w:hAnsiTheme="majorHAnsi" w:cstheme="majorHAnsi"/>
                <w:lang w:val="pt-PT"/>
              </w:rPr>
              <w:t xml:space="preserve">a minha vizinhança </w:t>
            </w:r>
            <w:r w:rsidRPr="00744328">
              <w:rPr>
                <w:rFonts w:asciiTheme="majorHAnsi" w:hAnsiTheme="majorHAnsi" w:cstheme="majorHAnsi"/>
                <w:b/>
                <w:lang w:val="pt-PT"/>
              </w:rPr>
              <w:t>remediaram</w:t>
            </w:r>
            <w:r w:rsidRPr="00744328">
              <w:rPr>
                <w:rFonts w:asciiTheme="majorHAnsi" w:hAnsiTheme="majorHAnsi" w:cstheme="majorHAnsi"/>
                <w:lang w:val="pt-PT"/>
              </w:rPr>
              <w:t xml:space="preserve"> as suas habitações, nos casos em que os níveis de radão es</w:t>
            </w:r>
            <w:r w:rsidR="004F4999">
              <w:rPr>
                <w:rFonts w:asciiTheme="majorHAnsi" w:hAnsiTheme="majorHAnsi" w:cstheme="majorHAnsi"/>
                <w:lang w:val="pt-PT"/>
              </w:rPr>
              <w:t>ta</w:t>
            </w:r>
            <w:r w:rsidRPr="00744328">
              <w:rPr>
                <w:rFonts w:asciiTheme="majorHAnsi" w:hAnsiTheme="majorHAnsi" w:cstheme="majorHAnsi"/>
                <w:lang w:val="pt-PT"/>
              </w:rPr>
              <w:t>vam acima do limite de referência.</w:t>
            </w:r>
          </w:p>
        </w:tc>
        <w:tc>
          <w:tcPr>
            <w:tcW w:w="1216" w:type="pct"/>
            <w:vMerge/>
            <w:tcBorders>
              <w:left w:val="single" w:sz="8" w:space="0" w:color="FFFFFF"/>
              <w:right w:val="single" w:sz="8" w:space="0" w:color="FFFFFF"/>
            </w:tcBorders>
            <w:vAlign w:val="center"/>
            <w:hideMark/>
          </w:tcPr>
          <w:p w14:paraId="67AB811C" w14:textId="77777777" w:rsidR="00A17D56" w:rsidRPr="00744328" w:rsidRDefault="00A17D56" w:rsidP="00744328">
            <w:pPr>
              <w:spacing w:after="0"/>
              <w:jc w:val="left"/>
              <w:rPr>
                <w:rFonts w:asciiTheme="majorHAnsi" w:hAnsiTheme="majorHAnsi" w:cstheme="majorHAnsi"/>
                <w:lang w:val="pt-PT"/>
              </w:rPr>
            </w:pPr>
          </w:p>
        </w:tc>
      </w:tr>
      <w:tr w:rsidR="00A17D56" w:rsidRPr="00FB327F" w14:paraId="7AC92180" w14:textId="77777777" w:rsidTr="004F4999">
        <w:trPr>
          <w:trHeight w:val="722"/>
        </w:trPr>
        <w:tc>
          <w:tcPr>
            <w:tcW w:w="436"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CE01342" w14:textId="77777777" w:rsidR="00A17D56" w:rsidRPr="00744328" w:rsidRDefault="00A17D56"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RA37</w:t>
            </w:r>
          </w:p>
        </w:tc>
        <w:tc>
          <w:tcPr>
            <w:tcW w:w="3348" w:type="pct"/>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7B4FB034" w14:textId="176AF1CC" w:rsidR="00A17D56" w:rsidRPr="00744328" w:rsidRDefault="00A17D56" w:rsidP="004F4999">
            <w:pPr>
              <w:spacing w:after="0"/>
              <w:jc w:val="left"/>
              <w:rPr>
                <w:rFonts w:asciiTheme="majorHAnsi" w:hAnsiTheme="majorHAnsi" w:cstheme="majorHAnsi"/>
                <w:lang w:val="pt-PT"/>
              </w:rPr>
            </w:pPr>
            <w:r w:rsidRPr="00744328">
              <w:rPr>
                <w:rFonts w:asciiTheme="majorHAnsi" w:hAnsiTheme="majorHAnsi" w:cstheme="majorHAnsi"/>
                <w:lang w:val="pt-PT"/>
              </w:rPr>
              <w:t xml:space="preserve">Tanto quanto sei, a maioria dos meus amigos que vivem na minha </w:t>
            </w:r>
            <w:r w:rsidR="004F4999">
              <w:rPr>
                <w:rFonts w:asciiTheme="majorHAnsi" w:hAnsiTheme="majorHAnsi" w:cstheme="majorHAnsi"/>
                <w:lang w:val="pt-PT"/>
              </w:rPr>
              <w:t>área de residência</w:t>
            </w:r>
            <w:r w:rsidRPr="00744328">
              <w:rPr>
                <w:rFonts w:asciiTheme="majorHAnsi" w:hAnsiTheme="majorHAnsi" w:cstheme="majorHAnsi"/>
                <w:lang w:val="pt-PT"/>
              </w:rPr>
              <w:t xml:space="preserve"> NÃO testaram os níveis de radão nas suas habitações.</w:t>
            </w:r>
          </w:p>
        </w:tc>
        <w:tc>
          <w:tcPr>
            <w:tcW w:w="1216" w:type="pct"/>
            <w:vMerge/>
            <w:tcBorders>
              <w:left w:val="single" w:sz="8" w:space="0" w:color="FFFFFF"/>
              <w:bottom w:val="single" w:sz="8" w:space="0" w:color="FFFFFF"/>
              <w:right w:val="single" w:sz="8" w:space="0" w:color="FFFFFF"/>
            </w:tcBorders>
            <w:vAlign w:val="center"/>
            <w:hideMark/>
          </w:tcPr>
          <w:p w14:paraId="3B27A3F1" w14:textId="77777777" w:rsidR="00A17D56" w:rsidRPr="00744328" w:rsidRDefault="00A17D56" w:rsidP="00744328">
            <w:pPr>
              <w:spacing w:after="0"/>
              <w:jc w:val="left"/>
              <w:rPr>
                <w:rFonts w:asciiTheme="majorHAnsi" w:hAnsiTheme="majorHAnsi" w:cstheme="majorHAnsi"/>
                <w:lang w:val="pt-PT"/>
              </w:rPr>
            </w:pPr>
          </w:p>
        </w:tc>
      </w:tr>
    </w:tbl>
    <w:p w14:paraId="15890415" w14:textId="77777777" w:rsidR="00D40C9A" w:rsidRDefault="00D40C9A" w:rsidP="00744328">
      <w:pPr>
        <w:spacing w:after="0"/>
        <w:jc w:val="left"/>
        <w:rPr>
          <w:rFonts w:asciiTheme="majorHAnsi" w:hAnsiTheme="majorHAnsi" w:cstheme="majorHAnsi"/>
          <w:lang w:val="pt-PT"/>
        </w:rPr>
      </w:pPr>
    </w:p>
    <w:tbl>
      <w:tblPr>
        <w:tblW w:w="8779" w:type="dxa"/>
        <w:tblCellMar>
          <w:left w:w="0" w:type="dxa"/>
          <w:right w:w="0" w:type="dxa"/>
        </w:tblCellMar>
        <w:tblLook w:val="04A0" w:firstRow="1" w:lastRow="0" w:firstColumn="1" w:lastColumn="0" w:noHBand="0" w:noVBand="1"/>
      </w:tblPr>
      <w:tblGrid>
        <w:gridCol w:w="724"/>
        <w:gridCol w:w="5929"/>
        <w:gridCol w:w="2126"/>
      </w:tblGrid>
      <w:tr w:rsidR="00FF4759" w:rsidRPr="00FF4759" w14:paraId="2F4210EF" w14:textId="77777777" w:rsidTr="00FB327F">
        <w:tc>
          <w:tcPr>
            <w:tcW w:w="6653"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23EC53AA" w14:textId="77777777" w:rsidR="00FF4759" w:rsidRPr="00FF4759" w:rsidRDefault="00FF4759" w:rsidP="00FB327F">
            <w:pPr>
              <w:rPr>
                <w:color w:val="4472C4" w:themeColor="accent5"/>
                <w:lang w:val="en-US"/>
              </w:rPr>
            </w:pPr>
            <w:r w:rsidRPr="00FF4759">
              <w:rPr>
                <w:b/>
                <w:bCs/>
                <w:color w:val="4472C4" w:themeColor="accent5"/>
                <w:lang w:val="en-US"/>
              </w:rPr>
              <w:lastRenderedPageBreak/>
              <w:t xml:space="preserve">Injunctive moral norms </w:t>
            </w:r>
            <w:r w:rsidRPr="00FF4759">
              <w:rPr>
                <w:bCs/>
                <w:i/>
                <w:color w:val="4472C4" w:themeColor="accent5"/>
              </w:rPr>
              <w:t>(don’t show this title to respondents)</w:t>
            </w:r>
          </w:p>
        </w:tc>
        <w:tc>
          <w:tcPr>
            <w:tcW w:w="2126"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3C525B6D" w14:textId="77777777" w:rsidR="00FF4759" w:rsidRPr="00FF4759" w:rsidRDefault="00FF4759" w:rsidP="00FB327F">
            <w:pPr>
              <w:jc w:val="left"/>
              <w:rPr>
                <w:color w:val="4472C4" w:themeColor="accent5"/>
                <w:lang w:val="en-US"/>
              </w:rPr>
            </w:pPr>
            <w:r w:rsidRPr="00FF4759">
              <w:rPr>
                <w:color w:val="4472C4" w:themeColor="accent5"/>
                <w:lang w:val="en-US"/>
              </w:rPr>
              <w:t>1. Strongly Disagree</w:t>
            </w:r>
          </w:p>
          <w:p w14:paraId="3E8A470E" w14:textId="77777777" w:rsidR="00FF4759" w:rsidRPr="00FF4759" w:rsidRDefault="00FF4759" w:rsidP="00FB327F">
            <w:pPr>
              <w:jc w:val="left"/>
              <w:rPr>
                <w:color w:val="4472C4" w:themeColor="accent5"/>
                <w:lang w:val="en-US"/>
              </w:rPr>
            </w:pPr>
            <w:r w:rsidRPr="00FF4759">
              <w:rPr>
                <w:color w:val="4472C4" w:themeColor="accent5"/>
                <w:lang w:val="en-US"/>
              </w:rPr>
              <w:t>2. Disagree</w:t>
            </w:r>
          </w:p>
          <w:p w14:paraId="59D4B17C" w14:textId="77777777" w:rsidR="00FF4759" w:rsidRPr="00FF4759" w:rsidRDefault="00FF4759" w:rsidP="00FB327F">
            <w:pPr>
              <w:jc w:val="left"/>
              <w:rPr>
                <w:color w:val="4472C4" w:themeColor="accent5"/>
                <w:lang w:val="en-US"/>
              </w:rPr>
            </w:pPr>
            <w:r w:rsidRPr="00FF4759">
              <w:rPr>
                <w:color w:val="4472C4" w:themeColor="accent5"/>
                <w:lang w:val="en-US"/>
              </w:rPr>
              <w:t>3. Neither agree, nor disagree</w:t>
            </w:r>
          </w:p>
          <w:p w14:paraId="4FA9D43D" w14:textId="77777777" w:rsidR="00FF4759" w:rsidRPr="00FF4759" w:rsidRDefault="00FF4759" w:rsidP="00FB327F">
            <w:pPr>
              <w:jc w:val="left"/>
              <w:rPr>
                <w:color w:val="4472C4" w:themeColor="accent5"/>
                <w:lang w:val="en-US"/>
              </w:rPr>
            </w:pPr>
            <w:r w:rsidRPr="00FF4759">
              <w:rPr>
                <w:color w:val="4472C4" w:themeColor="accent5"/>
                <w:lang w:val="en-US"/>
              </w:rPr>
              <w:t>4. Agree</w:t>
            </w:r>
          </w:p>
          <w:p w14:paraId="413FFB1B" w14:textId="77777777" w:rsidR="00FF4759" w:rsidRPr="00FF4759" w:rsidRDefault="00FF4759" w:rsidP="00FB327F">
            <w:pPr>
              <w:jc w:val="left"/>
              <w:rPr>
                <w:color w:val="4472C4" w:themeColor="accent5"/>
                <w:lang w:val="en-US"/>
              </w:rPr>
            </w:pPr>
            <w:r w:rsidRPr="00FF4759">
              <w:rPr>
                <w:color w:val="4472C4" w:themeColor="accent5"/>
                <w:lang w:val="en-US"/>
              </w:rPr>
              <w:t>5. Strongly Agree</w:t>
            </w:r>
          </w:p>
          <w:p w14:paraId="4E911792" w14:textId="77777777" w:rsidR="00FF4759" w:rsidRPr="00FF4759" w:rsidRDefault="00FF4759" w:rsidP="00FB327F">
            <w:pPr>
              <w:jc w:val="left"/>
              <w:rPr>
                <w:color w:val="4472C4" w:themeColor="accent5"/>
                <w:lang w:val="en-US"/>
              </w:rPr>
            </w:pPr>
            <w:r w:rsidRPr="00FF4759">
              <w:rPr>
                <w:color w:val="4472C4" w:themeColor="accent5"/>
                <w:lang w:val="en-US"/>
              </w:rPr>
              <w:t>9. I don't know/NA</w:t>
            </w:r>
          </w:p>
        </w:tc>
      </w:tr>
      <w:tr w:rsidR="00FF4759" w:rsidRPr="00FF4759" w14:paraId="5B3E2C09" w14:textId="77777777" w:rsidTr="00FB327F">
        <w:tc>
          <w:tcPr>
            <w:tcW w:w="72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49072F3" w14:textId="77777777" w:rsidR="00FF4759" w:rsidRPr="00FF4759" w:rsidRDefault="00FF4759" w:rsidP="00FB327F">
            <w:pPr>
              <w:rPr>
                <w:color w:val="4472C4" w:themeColor="accent5"/>
                <w:lang w:val="en-US"/>
              </w:rPr>
            </w:pPr>
            <w:r w:rsidRPr="00FF4759">
              <w:rPr>
                <w:b/>
                <w:bCs/>
                <w:color w:val="4472C4" w:themeColor="accent5"/>
                <w:lang w:val="en-US"/>
              </w:rPr>
              <w:t>IMN1</w:t>
            </w:r>
          </w:p>
        </w:tc>
        <w:tc>
          <w:tcPr>
            <w:tcW w:w="5929"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04968AC1" w14:textId="77777777" w:rsidR="00FF4759" w:rsidRPr="00FF4759" w:rsidRDefault="00FF4759" w:rsidP="00FB327F">
            <w:pPr>
              <w:rPr>
                <w:color w:val="4472C4" w:themeColor="accent5"/>
                <w:lang w:val="en-US"/>
              </w:rPr>
            </w:pPr>
            <w:r w:rsidRPr="00FF4759">
              <w:rPr>
                <w:color w:val="4472C4" w:themeColor="accent5"/>
                <w:lang w:val="en-US"/>
              </w:rPr>
              <w:t>I think people in my community would consider testing for indoor radon a moral obligation.</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1E55C39D" w14:textId="77777777" w:rsidR="00FF4759" w:rsidRPr="00FF4759" w:rsidRDefault="00FF4759" w:rsidP="00FB327F">
            <w:pPr>
              <w:rPr>
                <w:color w:val="4472C4" w:themeColor="accent5"/>
                <w:lang w:val="en-US"/>
              </w:rPr>
            </w:pPr>
          </w:p>
        </w:tc>
      </w:tr>
      <w:tr w:rsidR="00FF4759" w:rsidRPr="00FF4759" w14:paraId="7B590024" w14:textId="77777777" w:rsidTr="00FB327F">
        <w:tc>
          <w:tcPr>
            <w:tcW w:w="72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B2C327A" w14:textId="77777777" w:rsidR="00FF4759" w:rsidRPr="00FF4759" w:rsidRDefault="00FF4759" w:rsidP="00FB327F">
            <w:pPr>
              <w:rPr>
                <w:color w:val="4472C4" w:themeColor="accent5"/>
                <w:lang w:val="en-US"/>
              </w:rPr>
            </w:pPr>
            <w:r w:rsidRPr="00FF4759">
              <w:rPr>
                <w:b/>
                <w:bCs/>
                <w:color w:val="4472C4" w:themeColor="accent5"/>
                <w:lang w:val="en-US"/>
              </w:rPr>
              <w:t>IMN2</w:t>
            </w:r>
          </w:p>
        </w:tc>
        <w:tc>
          <w:tcPr>
            <w:tcW w:w="5929"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69997106" w14:textId="77777777" w:rsidR="00FF4759" w:rsidRPr="00FF4759" w:rsidRDefault="00FF4759" w:rsidP="00FB327F">
            <w:pPr>
              <w:rPr>
                <w:color w:val="4472C4" w:themeColor="accent5"/>
                <w:lang w:val="en-US"/>
              </w:rPr>
            </w:pPr>
            <w:r w:rsidRPr="00FF4759">
              <w:rPr>
                <w:color w:val="4472C4" w:themeColor="accent5"/>
                <w:lang w:val="en-US"/>
              </w:rPr>
              <w:t>I think others consider radon testing and remediation as a civic duty.</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3E91D303" w14:textId="77777777" w:rsidR="00FF4759" w:rsidRPr="00FF4759" w:rsidRDefault="00FF4759" w:rsidP="00FB327F">
            <w:pPr>
              <w:rPr>
                <w:color w:val="4472C4" w:themeColor="accent5"/>
                <w:lang w:val="en-US"/>
              </w:rPr>
            </w:pPr>
          </w:p>
        </w:tc>
      </w:tr>
      <w:tr w:rsidR="00FF4759" w:rsidRPr="00FF4759" w14:paraId="0987C10B" w14:textId="77777777" w:rsidTr="00FB327F">
        <w:tc>
          <w:tcPr>
            <w:tcW w:w="72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0674E0E" w14:textId="77777777" w:rsidR="00FF4759" w:rsidRPr="00FF4759" w:rsidRDefault="00FF4759" w:rsidP="00FB327F">
            <w:pPr>
              <w:rPr>
                <w:color w:val="4472C4" w:themeColor="accent5"/>
                <w:lang w:val="en-US"/>
              </w:rPr>
            </w:pPr>
            <w:r w:rsidRPr="00FF4759">
              <w:rPr>
                <w:b/>
                <w:bCs/>
                <w:color w:val="4472C4" w:themeColor="accent5"/>
                <w:lang w:val="en-US"/>
              </w:rPr>
              <w:t>IMN3</w:t>
            </w:r>
          </w:p>
        </w:tc>
        <w:tc>
          <w:tcPr>
            <w:tcW w:w="5929"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362A34FF" w14:textId="77777777" w:rsidR="00FF4759" w:rsidRPr="00FF4759" w:rsidRDefault="00FF4759" w:rsidP="00FB327F">
            <w:pPr>
              <w:rPr>
                <w:color w:val="4472C4" w:themeColor="accent5"/>
                <w:lang w:val="en-US"/>
              </w:rPr>
            </w:pPr>
            <w:r w:rsidRPr="00FF4759">
              <w:rPr>
                <w:color w:val="4472C4" w:themeColor="accent5"/>
                <w:lang w:val="en-US"/>
              </w:rPr>
              <w:t>I think people in my community regard taking action against radon as morally right.</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0C3FE02C" w14:textId="77777777" w:rsidR="00FF4759" w:rsidRPr="00FF4759" w:rsidRDefault="00FF4759" w:rsidP="00FB327F">
            <w:pPr>
              <w:rPr>
                <w:color w:val="4472C4" w:themeColor="accent5"/>
                <w:lang w:val="en-US"/>
              </w:rPr>
            </w:pPr>
          </w:p>
        </w:tc>
      </w:tr>
    </w:tbl>
    <w:p w14:paraId="67D74424" w14:textId="77777777" w:rsidR="00FF4759" w:rsidRPr="00FF4759" w:rsidRDefault="00FF4759" w:rsidP="00744328">
      <w:pPr>
        <w:spacing w:after="0"/>
        <w:jc w:val="left"/>
        <w:rPr>
          <w:rFonts w:asciiTheme="majorHAnsi" w:hAnsiTheme="majorHAnsi" w:cstheme="majorHAnsi"/>
          <w:lang w:val="en-US"/>
        </w:rPr>
      </w:pPr>
    </w:p>
    <w:tbl>
      <w:tblPr>
        <w:tblW w:w="5000" w:type="pct"/>
        <w:tblCellMar>
          <w:left w:w="0" w:type="dxa"/>
          <w:right w:w="0" w:type="dxa"/>
        </w:tblCellMar>
        <w:tblLook w:val="04A0" w:firstRow="1" w:lastRow="0" w:firstColumn="1" w:lastColumn="0" w:noHBand="0" w:noVBand="1"/>
      </w:tblPr>
      <w:tblGrid>
        <w:gridCol w:w="708"/>
        <w:gridCol w:w="5519"/>
        <w:gridCol w:w="3499"/>
      </w:tblGrid>
      <w:tr w:rsidR="00DB5688" w:rsidRPr="00FB327F" w14:paraId="3023E1F0" w14:textId="77777777" w:rsidTr="004F4999">
        <w:tc>
          <w:tcPr>
            <w:tcW w:w="3201" w:type="pct"/>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1981B93F" w14:textId="77777777" w:rsidR="00591CFD" w:rsidRDefault="00591CFD" w:rsidP="00744328">
            <w:pPr>
              <w:spacing w:after="0"/>
              <w:jc w:val="left"/>
              <w:rPr>
                <w:rFonts w:asciiTheme="majorHAnsi" w:hAnsiTheme="majorHAnsi" w:cstheme="majorHAnsi"/>
                <w:b/>
                <w:bCs/>
                <w:lang w:val="pt-PT"/>
              </w:rPr>
            </w:pPr>
            <w:proofErr w:type="spellStart"/>
            <w:r w:rsidRPr="00591CFD">
              <w:rPr>
                <w:rFonts w:asciiTheme="majorHAnsi" w:hAnsiTheme="majorHAnsi" w:cstheme="majorHAnsi"/>
                <w:b/>
                <w:bCs/>
                <w:lang w:val="pt-PT"/>
              </w:rPr>
              <w:t>Injunctive</w:t>
            </w:r>
            <w:proofErr w:type="spellEnd"/>
            <w:r w:rsidRPr="00591CFD">
              <w:rPr>
                <w:rFonts w:asciiTheme="majorHAnsi" w:hAnsiTheme="majorHAnsi" w:cstheme="majorHAnsi"/>
                <w:b/>
                <w:bCs/>
                <w:lang w:val="pt-PT"/>
              </w:rPr>
              <w:t xml:space="preserve"> moral </w:t>
            </w:r>
            <w:proofErr w:type="spellStart"/>
            <w:r w:rsidRPr="00591CFD">
              <w:rPr>
                <w:rFonts w:asciiTheme="majorHAnsi" w:hAnsiTheme="majorHAnsi" w:cstheme="majorHAnsi"/>
                <w:b/>
                <w:bCs/>
                <w:lang w:val="pt-PT"/>
              </w:rPr>
              <w:t>norms</w:t>
            </w:r>
            <w:proofErr w:type="spellEnd"/>
            <w:r w:rsidRPr="00591CFD">
              <w:rPr>
                <w:rFonts w:asciiTheme="majorHAnsi" w:hAnsiTheme="majorHAnsi" w:cstheme="majorHAnsi"/>
                <w:b/>
                <w:bCs/>
                <w:lang w:val="pt-PT"/>
              </w:rPr>
              <w:t xml:space="preserve"> </w:t>
            </w:r>
          </w:p>
          <w:p w14:paraId="446E642F" w14:textId="20AC6EF2" w:rsidR="00DB5688" w:rsidRPr="00744328" w:rsidRDefault="001857CD" w:rsidP="00744328">
            <w:pPr>
              <w:spacing w:after="0"/>
              <w:jc w:val="left"/>
              <w:rPr>
                <w:rFonts w:asciiTheme="majorHAnsi" w:hAnsiTheme="majorHAnsi" w:cstheme="majorHAnsi"/>
                <w:lang w:val="pt-PT"/>
              </w:rPr>
            </w:pPr>
            <w:r w:rsidRPr="00744328">
              <w:rPr>
                <w:rFonts w:asciiTheme="majorHAnsi" w:hAnsiTheme="majorHAnsi" w:cstheme="majorHAnsi"/>
                <w:bCs/>
                <w:i/>
                <w:lang w:val="pt-PT"/>
              </w:rPr>
              <w:t>(não mostrar o título aos participantes)</w:t>
            </w:r>
          </w:p>
        </w:tc>
        <w:tc>
          <w:tcPr>
            <w:tcW w:w="1799" w:type="pct"/>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07E866CD" w14:textId="0975802F" w:rsidR="003C583F" w:rsidRPr="00744328" w:rsidRDefault="005C2DA2" w:rsidP="00744328">
            <w:pPr>
              <w:spacing w:after="0"/>
              <w:jc w:val="left"/>
              <w:rPr>
                <w:rFonts w:asciiTheme="majorHAnsi" w:hAnsiTheme="majorHAnsi" w:cstheme="majorHAnsi"/>
                <w:lang w:val="nl-BE"/>
              </w:rPr>
            </w:pPr>
            <w:r w:rsidRPr="00744328">
              <w:rPr>
                <w:rFonts w:asciiTheme="majorHAnsi" w:hAnsiTheme="majorHAnsi" w:cstheme="majorHAnsi"/>
                <w:lang w:val="nl-BE"/>
              </w:rPr>
              <w:t>1</w:t>
            </w:r>
            <w:r w:rsidR="003C583F" w:rsidRPr="00744328">
              <w:rPr>
                <w:rFonts w:asciiTheme="majorHAnsi" w:hAnsiTheme="majorHAnsi" w:cstheme="majorHAnsi"/>
                <w:lang w:val="nl-BE"/>
              </w:rPr>
              <w:t>. Discordo Fortemente</w:t>
            </w:r>
          </w:p>
          <w:p w14:paraId="79BC790C" w14:textId="77777777" w:rsidR="003C583F" w:rsidRPr="00744328" w:rsidRDefault="003C583F" w:rsidP="00744328">
            <w:pPr>
              <w:spacing w:after="0"/>
              <w:jc w:val="left"/>
              <w:rPr>
                <w:rFonts w:asciiTheme="majorHAnsi" w:hAnsiTheme="majorHAnsi" w:cstheme="majorHAnsi"/>
                <w:lang w:val="nl-BE"/>
              </w:rPr>
            </w:pPr>
            <w:r w:rsidRPr="00744328">
              <w:rPr>
                <w:rFonts w:asciiTheme="majorHAnsi" w:hAnsiTheme="majorHAnsi" w:cstheme="majorHAnsi"/>
                <w:lang w:val="nl-BE"/>
              </w:rPr>
              <w:t>2. Discordo</w:t>
            </w:r>
          </w:p>
          <w:p w14:paraId="4E7CB280" w14:textId="77777777" w:rsidR="003C583F" w:rsidRPr="00744328" w:rsidRDefault="003C583F" w:rsidP="00744328">
            <w:pPr>
              <w:spacing w:after="0"/>
              <w:jc w:val="left"/>
              <w:rPr>
                <w:rFonts w:asciiTheme="majorHAnsi" w:hAnsiTheme="majorHAnsi" w:cstheme="majorHAnsi"/>
                <w:lang w:val="nl-BE"/>
              </w:rPr>
            </w:pPr>
            <w:r w:rsidRPr="00744328">
              <w:rPr>
                <w:rFonts w:asciiTheme="majorHAnsi" w:hAnsiTheme="majorHAnsi" w:cstheme="majorHAnsi"/>
                <w:lang w:val="nl-BE"/>
              </w:rPr>
              <w:t>3. Não concordo, nem discordo</w:t>
            </w:r>
          </w:p>
          <w:p w14:paraId="20D8BD22" w14:textId="77777777" w:rsidR="003C583F" w:rsidRPr="00744328" w:rsidRDefault="003C583F" w:rsidP="00744328">
            <w:pPr>
              <w:spacing w:after="0"/>
              <w:jc w:val="left"/>
              <w:rPr>
                <w:rFonts w:asciiTheme="majorHAnsi" w:hAnsiTheme="majorHAnsi" w:cstheme="majorHAnsi"/>
                <w:lang w:val="nl-BE"/>
              </w:rPr>
            </w:pPr>
            <w:r w:rsidRPr="00744328">
              <w:rPr>
                <w:rFonts w:asciiTheme="majorHAnsi" w:hAnsiTheme="majorHAnsi" w:cstheme="majorHAnsi"/>
                <w:lang w:val="nl-BE"/>
              </w:rPr>
              <w:t>4. Concordo</w:t>
            </w:r>
          </w:p>
          <w:p w14:paraId="35DC72A8" w14:textId="77777777" w:rsidR="003C583F" w:rsidRPr="00744328" w:rsidRDefault="003C583F" w:rsidP="00744328">
            <w:pPr>
              <w:spacing w:after="0"/>
              <w:jc w:val="left"/>
              <w:rPr>
                <w:rFonts w:asciiTheme="majorHAnsi" w:hAnsiTheme="majorHAnsi" w:cstheme="majorHAnsi"/>
                <w:lang w:val="nl-BE"/>
              </w:rPr>
            </w:pPr>
            <w:r w:rsidRPr="00744328">
              <w:rPr>
                <w:rFonts w:asciiTheme="majorHAnsi" w:hAnsiTheme="majorHAnsi" w:cstheme="majorHAnsi"/>
                <w:lang w:val="nl-BE"/>
              </w:rPr>
              <w:t>5. Concordo Fortemente</w:t>
            </w:r>
          </w:p>
          <w:p w14:paraId="213CAF75" w14:textId="65275E70" w:rsidR="00DB5688" w:rsidRPr="00744328" w:rsidRDefault="003C583F" w:rsidP="00744328">
            <w:pPr>
              <w:spacing w:after="0"/>
              <w:jc w:val="left"/>
              <w:rPr>
                <w:rFonts w:asciiTheme="majorHAnsi" w:hAnsiTheme="majorHAnsi" w:cstheme="majorHAnsi"/>
                <w:lang w:val="pt-PT"/>
              </w:rPr>
            </w:pPr>
            <w:r w:rsidRPr="00744328">
              <w:rPr>
                <w:rFonts w:asciiTheme="majorHAnsi" w:hAnsiTheme="majorHAnsi" w:cstheme="majorHAnsi"/>
                <w:lang w:val="nl-BE"/>
              </w:rPr>
              <w:t>9. Não sabe / Não responde</w:t>
            </w:r>
          </w:p>
        </w:tc>
      </w:tr>
      <w:tr w:rsidR="00DB5688" w:rsidRPr="00FB327F" w14:paraId="47B1DEB7" w14:textId="77777777" w:rsidTr="004F4999">
        <w:tc>
          <w:tcPr>
            <w:tcW w:w="364" w:type="pct"/>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B9F8422" w14:textId="77777777" w:rsidR="00DB5688" w:rsidRPr="00744328" w:rsidRDefault="00DB5688" w:rsidP="00744328">
            <w:pPr>
              <w:spacing w:after="0"/>
              <w:jc w:val="left"/>
              <w:rPr>
                <w:rFonts w:asciiTheme="majorHAnsi" w:hAnsiTheme="majorHAnsi" w:cstheme="majorHAnsi"/>
                <w:lang w:val="en-US"/>
              </w:rPr>
            </w:pPr>
            <w:r w:rsidRPr="00744328">
              <w:rPr>
                <w:rFonts w:asciiTheme="majorHAnsi" w:hAnsiTheme="majorHAnsi" w:cstheme="majorHAnsi"/>
                <w:b/>
                <w:bCs/>
                <w:lang w:val="en-US"/>
              </w:rPr>
              <w:t>IMN1</w:t>
            </w:r>
          </w:p>
        </w:tc>
        <w:tc>
          <w:tcPr>
            <w:tcW w:w="2837" w:type="pct"/>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619D0549" w14:textId="00CCB3A9" w:rsidR="00DB5688" w:rsidRPr="00744328" w:rsidRDefault="00A17D56" w:rsidP="00744328">
            <w:pPr>
              <w:spacing w:after="0"/>
              <w:jc w:val="left"/>
              <w:rPr>
                <w:rFonts w:asciiTheme="majorHAnsi" w:hAnsiTheme="majorHAnsi" w:cstheme="majorHAnsi"/>
                <w:lang w:val="pt-PT"/>
              </w:rPr>
            </w:pPr>
            <w:r w:rsidRPr="00744328">
              <w:rPr>
                <w:rFonts w:asciiTheme="majorHAnsi" w:hAnsiTheme="majorHAnsi" w:cstheme="majorHAnsi"/>
                <w:lang w:val="pt-PT"/>
              </w:rPr>
              <w:t>Penso que as pessoas</w:t>
            </w:r>
            <w:r w:rsidR="003C583F" w:rsidRPr="00744328">
              <w:rPr>
                <w:rFonts w:asciiTheme="majorHAnsi" w:hAnsiTheme="majorHAnsi" w:cstheme="majorHAnsi"/>
                <w:lang w:val="pt-PT"/>
              </w:rPr>
              <w:t xml:space="preserve"> na</w:t>
            </w:r>
            <w:r w:rsidRPr="00744328">
              <w:rPr>
                <w:rFonts w:asciiTheme="majorHAnsi" w:hAnsiTheme="majorHAnsi" w:cstheme="majorHAnsi"/>
                <w:lang w:val="pt-PT"/>
              </w:rPr>
              <w:t xml:space="preserve"> minha comunidade considerariam que testar o nível de radão é uma obrigação moral. </w:t>
            </w:r>
          </w:p>
        </w:tc>
        <w:tc>
          <w:tcPr>
            <w:tcW w:w="1799" w:type="pct"/>
            <w:vMerge/>
            <w:tcBorders>
              <w:top w:val="single" w:sz="8" w:space="0" w:color="FFFFFF"/>
              <w:left w:val="single" w:sz="8" w:space="0" w:color="FFFFFF"/>
              <w:bottom w:val="single" w:sz="24" w:space="0" w:color="FFFFFF"/>
              <w:right w:val="single" w:sz="8" w:space="0" w:color="FFFFFF"/>
            </w:tcBorders>
            <w:vAlign w:val="center"/>
            <w:hideMark/>
          </w:tcPr>
          <w:p w14:paraId="5FE0A1F3" w14:textId="77777777" w:rsidR="00DB5688" w:rsidRPr="00744328" w:rsidRDefault="00DB5688" w:rsidP="00744328">
            <w:pPr>
              <w:spacing w:after="0"/>
              <w:jc w:val="left"/>
              <w:rPr>
                <w:rFonts w:asciiTheme="majorHAnsi" w:hAnsiTheme="majorHAnsi" w:cstheme="majorHAnsi"/>
                <w:lang w:val="pt-PT"/>
              </w:rPr>
            </w:pPr>
          </w:p>
        </w:tc>
      </w:tr>
      <w:tr w:rsidR="00DB5688" w:rsidRPr="00FB327F" w14:paraId="6A1258F1" w14:textId="77777777" w:rsidTr="004F4999">
        <w:tc>
          <w:tcPr>
            <w:tcW w:w="364"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DB9DA7D" w14:textId="77777777" w:rsidR="00DB5688" w:rsidRPr="00744328" w:rsidRDefault="00DB5688" w:rsidP="00744328">
            <w:pPr>
              <w:spacing w:after="0"/>
              <w:jc w:val="left"/>
              <w:rPr>
                <w:rFonts w:asciiTheme="majorHAnsi" w:hAnsiTheme="majorHAnsi" w:cstheme="majorHAnsi"/>
                <w:lang w:val="en-US"/>
              </w:rPr>
            </w:pPr>
            <w:r w:rsidRPr="00744328">
              <w:rPr>
                <w:rFonts w:asciiTheme="majorHAnsi" w:hAnsiTheme="majorHAnsi" w:cstheme="majorHAnsi"/>
                <w:b/>
                <w:bCs/>
                <w:lang w:val="en-US"/>
              </w:rPr>
              <w:t>IMN2</w:t>
            </w:r>
          </w:p>
        </w:tc>
        <w:tc>
          <w:tcPr>
            <w:tcW w:w="2837" w:type="pct"/>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2DFFB63E" w14:textId="50F4FC07" w:rsidR="00DB5688" w:rsidRPr="00744328" w:rsidRDefault="00A17D56"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Penso que </w:t>
            </w:r>
            <w:r w:rsidR="003C583F" w:rsidRPr="00744328">
              <w:rPr>
                <w:rFonts w:asciiTheme="majorHAnsi" w:hAnsiTheme="majorHAnsi" w:cstheme="majorHAnsi"/>
                <w:lang w:val="pt-PT"/>
              </w:rPr>
              <w:t xml:space="preserve">as pessoas consideram que testar o nível de radão e a </w:t>
            </w:r>
            <w:r w:rsidRPr="00744328">
              <w:rPr>
                <w:rFonts w:asciiTheme="majorHAnsi" w:hAnsiTheme="majorHAnsi" w:cstheme="majorHAnsi"/>
                <w:lang w:val="pt-PT"/>
              </w:rPr>
              <w:t xml:space="preserve">remediação </w:t>
            </w:r>
            <w:r w:rsidR="003C583F" w:rsidRPr="00744328">
              <w:rPr>
                <w:rFonts w:asciiTheme="majorHAnsi" w:hAnsiTheme="majorHAnsi" w:cstheme="majorHAnsi"/>
                <w:lang w:val="pt-PT"/>
              </w:rPr>
              <w:t>são</w:t>
            </w:r>
            <w:r w:rsidRPr="00744328">
              <w:rPr>
                <w:rFonts w:asciiTheme="majorHAnsi" w:hAnsiTheme="majorHAnsi" w:cstheme="majorHAnsi"/>
                <w:lang w:val="pt-PT"/>
              </w:rPr>
              <w:t xml:space="preserve"> um dever cívico.</w:t>
            </w:r>
          </w:p>
        </w:tc>
        <w:tc>
          <w:tcPr>
            <w:tcW w:w="1799" w:type="pct"/>
            <w:vMerge/>
            <w:tcBorders>
              <w:top w:val="single" w:sz="8" w:space="0" w:color="FFFFFF"/>
              <w:left w:val="single" w:sz="8" w:space="0" w:color="FFFFFF"/>
              <w:bottom w:val="single" w:sz="24" w:space="0" w:color="FFFFFF"/>
              <w:right w:val="single" w:sz="8" w:space="0" w:color="FFFFFF"/>
            </w:tcBorders>
            <w:vAlign w:val="center"/>
            <w:hideMark/>
          </w:tcPr>
          <w:p w14:paraId="45FF3147" w14:textId="77777777" w:rsidR="00DB5688" w:rsidRPr="00744328" w:rsidRDefault="00DB5688" w:rsidP="00744328">
            <w:pPr>
              <w:spacing w:after="0"/>
              <w:jc w:val="left"/>
              <w:rPr>
                <w:rFonts w:asciiTheme="majorHAnsi" w:hAnsiTheme="majorHAnsi" w:cstheme="majorHAnsi"/>
                <w:lang w:val="pt-PT"/>
              </w:rPr>
            </w:pPr>
          </w:p>
        </w:tc>
      </w:tr>
      <w:tr w:rsidR="00DB5688" w:rsidRPr="00FB327F" w14:paraId="5C8B1A6F" w14:textId="77777777" w:rsidTr="004F4999">
        <w:tc>
          <w:tcPr>
            <w:tcW w:w="364"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CEB01D2" w14:textId="77777777" w:rsidR="00DB5688" w:rsidRPr="00744328" w:rsidRDefault="00DB5688" w:rsidP="00744328">
            <w:pPr>
              <w:spacing w:after="0"/>
              <w:jc w:val="left"/>
              <w:rPr>
                <w:rFonts w:asciiTheme="majorHAnsi" w:hAnsiTheme="majorHAnsi" w:cstheme="majorHAnsi"/>
                <w:lang w:val="en-US"/>
              </w:rPr>
            </w:pPr>
            <w:r w:rsidRPr="00744328">
              <w:rPr>
                <w:rFonts w:asciiTheme="majorHAnsi" w:hAnsiTheme="majorHAnsi" w:cstheme="majorHAnsi"/>
                <w:b/>
                <w:bCs/>
                <w:lang w:val="en-US"/>
              </w:rPr>
              <w:t>IMN3</w:t>
            </w:r>
          </w:p>
        </w:tc>
        <w:tc>
          <w:tcPr>
            <w:tcW w:w="2837" w:type="pct"/>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3EB1C130" w14:textId="19DFCB66" w:rsidR="00DB5688" w:rsidRPr="00744328" w:rsidRDefault="003C583F" w:rsidP="00744328">
            <w:pPr>
              <w:spacing w:after="0"/>
              <w:jc w:val="left"/>
              <w:rPr>
                <w:rFonts w:asciiTheme="majorHAnsi" w:hAnsiTheme="majorHAnsi" w:cstheme="majorHAnsi"/>
                <w:lang w:val="pt-PT"/>
              </w:rPr>
            </w:pPr>
            <w:r w:rsidRPr="00744328">
              <w:rPr>
                <w:rFonts w:asciiTheme="majorHAnsi" w:hAnsiTheme="majorHAnsi" w:cstheme="majorHAnsi"/>
                <w:lang w:val="pt-PT"/>
              </w:rPr>
              <w:t>Penso que as pessoas na minha comunidade consideram moralmente correto tomar medidas contra o radão.</w:t>
            </w:r>
          </w:p>
        </w:tc>
        <w:tc>
          <w:tcPr>
            <w:tcW w:w="1799" w:type="pct"/>
            <w:vMerge/>
            <w:tcBorders>
              <w:top w:val="single" w:sz="8" w:space="0" w:color="FFFFFF"/>
              <w:left w:val="single" w:sz="8" w:space="0" w:color="FFFFFF"/>
              <w:bottom w:val="single" w:sz="24" w:space="0" w:color="FFFFFF"/>
              <w:right w:val="single" w:sz="8" w:space="0" w:color="FFFFFF"/>
            </w:tcBorders>
            <w:vAlign w:val="center"/>
            <w:hideMark/>
          </w:tcPr>
          <w:p w14:paraId="444D177E" w14:textId="77777777" w:rsidR="00DB5688" w:rsidRPr="00744328" w:rsidRDefault="00DB5688" w:rsidP="00744328">
            <w:pPr>
              <w:spacing w:after="0"/>
              <w:jc w:val="left"/>
              <w:rPr>
                <w:rFonts w:asciiTheme="majorHAnsi" w:hAnsiTheme="majorHAnsi" w:cstheme="majorHAnsi"/>
                <w:lang w:val="pt-PT"/>
              </w:rPr>
            </w:pPr>
          </w:p>
        </w:tc>
      </w:tr>
    </w:tbl>
    <w:p w14:paraId="5F81F01C" w14:textId="77777777" w:rsidR="00DB5688" w:rsidRDefault="00DB5688" w:rsidP="00744328">
      <w:pPr>
        <w:spacing w:after="0"/>
        <w:jc w:val="left"/>
        <w:rPr>
          <w:rFonts w:asciiTheme="majorHAnsi" w:hAnsiTheme="majorHAnsi" w:cstheme="majorHAnsi"/>
          <w:lang w:val="pt-PT"/>
        </w:rPr>
      </w:pPr>
    </w:p>
    <w:tbl>
      <w:tblPr>
        <w:tblW w:w="8779" w:type="dxa"/>
        <w:tblCellMar>
          <w:left w:w="0" w:type="dxa"/>
          <w:right w:w="0" w:type="dxa"/>
        </w:tblCellMar>
        <w:tblLook w:val="04A0" w:firstRow="1" w:lastRow="0" w:firstColumn="1" w:lastColumn="0" w:noHBand="0" w:noVBand="1"/>
      </w:tblPr>
      <w:tblGrid>
        <w:gridCol w:w="873"/>
        <w:gridCol w:w="5780"/>
        <w:gridCol w:w="2126"/>
      </w:tblGrid>
      <w:tr w:rsidR="00FF4759" w:rsidRPr="00FF4759" w14:paraId="60B84F93" w14:textId="77777777" w:rsidTr="00FB327F">
        <w:tc>
          <w:tcPr>
            <w:tcW w:w="6653"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08F5009E" w14:textId="77777777" w:rsidR="00FF4759" w:rsidRPr="00FF4759" w:rsidRDefault="00FF4759" w:rsidP="00FB327F">
            <w:pPr>
              <w:rPr>
                <w:color w:val="4472C4" w:themeColor="accent5"/>
                <w:lang w:val="en-US"/>
              </w:rPr>
            </w:pPr>
            <w:r w:rsidRPr="00FF4759">
              <w:rPr>
                <w:b/>
                <w:bCs/>
                <w:color w:val="4472C4" w:themeColor="accent5"/>
                <w:lang w:val="en-US"/>
              </w:rPr>
              <w:t xml:space="preserve">Moral values  </w:t>
            </w:r>
            <w:r w:rsidRPr="00FF4759">
              <w:rPr>
                <w:bCs/>
                <w:i/>
                <w:color w:val="4472C4" w:themeColor="accent5"/>
              </w:rPr>
              <w:t>(don’t show this title to respondents)</w:t>
            </w:r>
          </w:p>
        </w:tc>
        <w:tc>
          <w:tcPr>
            <w:tcW w:w="2126"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3A256957" w14:textId="77777777" w:rsidR="00FF4759" w:rsidRPr="00FF4759" w:rsidRDefault="00FF4759" w:rsidP="00FB327F">
            <w:pPr>
              <w:jc w:val="left"/>
              <w:rPr>
                <w:color w:val="4472C4" w:themeColor="accent5"/>
                <w:lang w:val="en-US"/>
              </w:rPr>
            </w:pPr>
            <w:r w:rsidRPr="00FF4759">
              <w:rPr>
                <w:color w:val="4472C4" w:themeColor="accent5"/>
                <w:lang w:val="en-US"/>
              </w:rPr>
              <w:t>1. Strongly Disagree</w:t>
            </w:r>
          </w:p>
          <w:p w14:paraId="4847146F" w14:textId="77777777" w:rsidR="00FF4759" w:rsidRPr="00FF4759" w:rsidRDefault="00FF4759" w:rsidP="00FB327F">
            <w:pPr>
              <w:jc w:val="left"/>
              <w:rPr>
                <w:color w:val="4472C4" w:themeColor="accent5"/>
                <w:lang w:val="en-US"/>
              </w:rPr>
            </w:pPr>
            <w:r w:rsidRPr="00FF4759">
              <w:rPr>
                <w:color w:val="4472C4" w:themeColor="accent5"/>
                <w:lang w:val="en-US"/>
              </w:rPr>
              <w:t>2. Disagree</w:t>
            </w:r>
          </w:p>
          <w:p w14:paraId="69E7BA64" w14:textId="77777777" w:rsidR="00FF4759" w:rsidRPr="00FF4759" w:rsidRDefault="00FF4759" w:rsidP="00FB327F">
            <w:pPr>
              <w:jc w:val="left"/>
              <w:rPr>
                <w:color w:val="4472C4" w:themeColor="accent5"/>
                <w:lang w:val="en-US"/>
              </w:rPr>
            </w:pPr>
            <w:r w:rsidRPr="00FF4759">
              <w:rPr>
                <w:color w:val="4472C4" w:themeColor="accent5"/>
                <w:lang w:val="en-US"/>
              </w:rPr>
              <w:t>3. Neither agree, nor disagree</w:t>
            </w:r>
          </w:p>
          <w:p w14:paraId="79E686E2" w14:textId="77777777" w:rsidR="00FF4759" w:rsidRPr="00FF4759" w:rsidRDefault="00FF4759" w:rsidP="00FB327F">
            <w:pPr>
              <w:jc w:val="left"/>
              <w:rPr>
                <w:color w:val="4472C4" w:themeColor="accent5"/>
                <w:lang w:val="en-US"/>
              </w:rPr>
            </w:pPr>
            <w:r w:rsidRPr="00FF4759">
              <w:rPr>
                <w:color w:val="4472C4" w:themeColor="accent5"/>
                <w:lang w:val="en-US"/>
              </w:rPr>
              <w:t>4. Agree</w:t>
            </w:r>
          </w:p>
          <w:p w14:paraId="1BD19646" w14:textId="77777777" w:rsidR="00FF4759" w:rsidRPr="00FF4759" w:rsidRDefault="00FF4759" w:rsidP="00FB327F">
            <w:pPr>
              <w:jc w:val="left"/>
              <w:rPr>
                <w:color w:val="4472C4" w:themeColor="accent5"/>
                <w:lang w:val="en-US"/>
              </w:rPr>
            </w:pPr>
            <w:r w:rsidRPr="00FF4759">
              <w:rPr>
                <w:color w:val="4472C4" w:themeColor="accent5"/>
                <w:lang w:val="en-US"/>
              </w:rPr>
              <w:t>5. Strongly Agree</w:t>
            </w:r>
          </w:p>
          <w:p w14:paraId="527EACCE" w14:textId="77777777" w:rsidR="00FF4759" w:rsidRPr="00FF4759" w:rsidRDefault="00FF4759" w:rsidP="00FB327F">
            <w:pPr>
              <w:jc w:val="left"/>
              <w:rPr>
                <w:color w:val="4472C4" w:themeColor="accent5"/>
                <w:lang w:val="en-US"/>
              </w:rPr>
            </w:pPr>
            <w:r w:rsidRPr="00FF4759">
              <w:rPr>
                <w:color w:val="4472C4" w:themeColor="accent5"/>
                <w:lang w:val="en-US"/>
              </w:rPr>
              <w:t>9. I don't know/NA</w:t>
            </w:r>
          </w:p>
        </w:tc>
      </w:tr>
      <w:tr w:rsidR="00FF4759" w:rsidRPr="00FF4759" w14:paraId="2396F068" w14:textId="77777777" w:rsidTr="00FB327F">
        <w:tc>
          <w:tcPr>
            <w:tcW w:w="873"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9D19418" w14:textId="77777777" w:rsidR="00FF4759" w:rsidRPr="00FF4759" w:rsidRDefault="00FF4759" w:rsidP="00FB327F">
            <w:pPr>
              <w:rPr>
                <w:color w:val="4472C4" w:themeColor="accent5"/>
                <w:lang w:val="en-US"/>
              </w:rPr>
            </w:pPr>
            <w:r w:rsidRPr="00FF4759">
              <w:rPr>
                <w:b/>
                <w:bCs/>
                <w:color w:val="4472C4" w:themeColor="accent5"/>
                <w:lang w:val="en-US"/>
              </w:rPr>
              <w:t>RA39</w:t>
            </w:r>
          </w:p>
        </w:tc>
        <w:tc>
          <w:tcPr>
            <w:tcW w:w="5780"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182B2075" w14:textId="77777777" w:rsidR="00FF4759" w:rsidRPr="00FF4759" w:rsidRDefault="00FF4759" w:rsidP="00FB327F">
            <w:pPr>
              <w:rPr>
                <w:color w:val="4472C4" w:themeColor="accent5"/>
                <w:lang w:val="en-US"/>
              </w:rPr>
            </w:pPr>
            <w:r w:rsidRPr="00FF4759">
              <w:rPr>
                <w:color w:val="4472C4" w:themeColor="accent5"/>
                <w:lang w:val="en-US"/>
              </w:rPr>
              <w:t>I think it is my moral duty to initiate remediation against indoor radon if advised.</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4988E3C6" w14:textId="77777777" w:rsidR="00FF4759" w:rsidRPr="00FF4759" w:rsidRDefault="00FF4759" w:rsidP="00FB327F">
            <w:pPr>
              <w:rPr>
                <w:color w:val="4472C4" w:themeColor="accent5"/>
                <w:lang w:val="en-US"/>
              </w:rPr>
            </w:pPr>
          </w:p>
        </w:tc>
      </w:tr>
      <w:tr w:rsidR="00FF4759" w:rsidRPr="00FF4759" w14:paraId="1BC11EA6" w14:textId="77777777" w:rsidTr="00FB327F">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0919893" w14:textId="77777777" w:rsidR="00FF4759" w:rsidRPr="00FF4759" w:rsidRDefault="00FF4759" w:rsidP="00FB327F">
            <w:pPr>
              <w:rPr>
                <w:color w:val="4472C4" w:themeColor="accent5"/>
                <w:lang w:val="en-US"/>
              </w:rPr>
            </w:pPr>
            <w:r w:rsidRPr="00FF4759">
              <w:rPr>
                <w:b/>
                <w:bCs/>
                <w:color w:val="4472C4" w:themeColor="accent5"/>
                <w:lang w:val="en-US"/>
              </w:rPr>
              <w:t>RA38</w:t>
            </w:r>
          </w:p>
        </w:tc>
        <w:tc>
          <w:tcPr>
            <w:tcW w:w="5780"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1C973498" w14:textId="77777777" w:rsidR="00FF4759" w:rsidRPr="00FF4759" w:rsidRDefault="00FF4759" w:rsidP="00FB327F">
            <w:pPr>
              <w:rPr>
                <w:color w:val="4472C4" w:themeColor="accent5"/>
                <w:lang w:val="en-US"/>
              </w:rPr>
            </w:pPr>
            <w:r w:rsidRPr="00FF4759">
              <w:rPr>
                <w:color w:val="4472C4" w:themeColor="accent5"/>
                <w:lang w:val="en-US"/>
              </w:rPr>
              <w:t>It is my responsibility as a household member to test indoor radon levels.</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6FC961FD" w14:textId="77777777" w:rsidR="00FF4759" w:rsidRPr="00FF4759" w:rsidRDefault="00FF4759" w:rsidP="00FB327F">
            <w:pPr>
              <w:rPr>
                <w:color w:val="4472C4" w:themeColor="accent5"/>
                <w:lang w:val="en-US"/>
              </w:rPr>
            </w:pPr>
          </w:p>
        </w:tc>
      </w:tr>
      <w:tr w:rsidR="00FF4759" w:rsidRPr="00FF4759" w14:paraId="437B7815" w14:textId="77777777" w:rsidTr="00FB327F">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AC183F8" w14:textId="77777777" w:rsidR="00FF4759" w:rsidRPr="00FF4759" w:rsidRDefault="00FF4759" w:rsidP="00FB327F">
            <w:pPr>
              <w:rPr>
                <w:color w:val="4472C4" w:themeColor="accent5"/>
                <w:lang w:val="en-US"/>
              </w:rPr>
            </w:pPr>
            <w:r w:rsidRPr="00FF4759">
              <w:rPr>
                <w:b/>
                <w:bCs/>
                <w:color w:val="4472C4" w:themeColor="accent5"/>
                <w:lang w:val="en-US"/>
              </w:rPr>
              <w:t>RA38.a</w:t>
            </w:r>
          </w:p>
        </w:tc>
        <w:tc>
          <w:tcPr>
            <w:tcW w:w="5780"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4CF0ADBD" w14:textId="77777777" w:rsidR="00FF4759" w:rsidRPr="00FF4759" w:rsidRDefault="00FF4759" w:rsidP="00FB327F">
            <w:pPr>
              <w:rPr>
                <w:color w:val="4472C4" w:themeColor="accent5"/>
                <w:lang w:val="en-US"/>
              </w:rPr>
            </w:pPr>
            <w:r w:rsidRPr="00FF4759">
              <w:rPr>
                <w:color w:val="4472C4" w:themeColor="accent5"/>
                <w:lang w:val="en-US"/>
              </w:rPr>
              <w:t xml:space="preserve"> It is NOT my responsibility as a household member to get my home remediated if necessary.</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48461409" w14:textId="77777777" w:rsidR="00FF4759" w:rsidRPr="00FF4759" w:rsidRDefault="00FF4759" w:rsidP="00FB327F">
            <w:pPr>
              <w:rPr>
                <w:color w:val="4472C4" w:themeColor="accent5"/>
                <w:lang w:val="en-US"/>
              </w:rPr>
            </w:pPr>
          </w:p>
        </w:tc>
      </w:tr>
      <w:tr w:rsidR="00FF4759" w:rsidRPr="00FF4759" w14:paraId="4CBD802C" w14:textId="77777777" w:rsidTr="00FB327F">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2BA9D29" w14:textId="77777777" w:rsidR="00FF4759" w:rsidRPr="00FF4759" w:rsidRDefault="00FF4759" w:rsidP="00FB327F">
            <w:pPr>
              <w:rPr>
                <w:color w:val="4472C4" w:themeColor="accent5"/>
                <w:lang w:val="en-US"/>
              </w:rPr>
            </w:pPr>
            <w:r w:rsidRPr="00FF4759">
              <w:rPr>
                <w:b/>
                <w:bCs/>
                <w:color w:val="4472C4" w:themeColor="accent5"/>
                <w:lang w:val="en-US"/>
              </w:rPr>
              <w:t>RA38.b</w:t>
            </w:r>
          </w:p>
        </w:tc>
        <w:tc>
          <w:tcPr>
            <w:tcW w:w="5780"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7C2C1E6F" w14:textId="77777777" w:rsidR="00FF4759" w:rsidRPr="00FF4759" w:rsidRDefault="00FF4759" w:rsidP="00FB327F">
            <w:pPr>
              <w:rPr>
                <w:color w:val="4472C4" w:themeColor="accent5"/>
                <w:lang w:val="en-US"/>
              </w:rPr>
            </w:pPr>
            <w:r w:rsidRPr="00FF4759">
              <w:rPr>
                <w:color w:val="4472C4" w:themeColor="accent5"/>
                <w:lang w:val="en-US"/>
              </w:rPr>
              <w:t>Because of my personal values, I believe tackling the indoor radon problem is important.</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439881EF" w14:textId="77777777" w:rsidR="00FF4759" w:rsidRPr="00FF4759" w:rsidRDefault="00FF4759" w:rsidP="00FB327F">
            <w:pPr>
              <w:rPr>
                <w:color w:val="4472C4" w:themeColor="accent5"/>
                <w:lang w:val="en-US"/>
              </w:rPr>
            </w:pPr>
          </w:p>
        </w:tc>
      </w:tr>
    </w:tbl>
    <w:p w14:paraId="4973081C" w14:textId="77777777" w:rsidR="00FF4759" w:rsidRPr="00FF4759" w:rsidRDefault="00FF4759" w:rsidP="00744328">
      <w:pPr>
        <w:spacing w:after="0"/>
        <w:jc w:val="left"/>
        <w:rPr>
          <w:rFonts w:asciiTheme="majorHAnsi" w:hAnsiTheme="majorHAnsi" w:cstheme="majorHAnsi"/>
        </w:rPr>
      </w:pPr>
    </w:p>
    <w:p w14:paraId="5D0AF8BB" w14:textId="77777777" w:rsidR="00FF4759" w:rsidRPr="00FF4759" w:rsidRDefault="00FF4759" w:rsidP="00744328">
      <w:pPr>
        <w:spacing w:after="0"/>
        <w:jc w:val="left"/>
        <w:rPr>
          <w:rFonts w:asciiTheme="majorHAnsi" w:hAnsiTheme="majorHAnsi" w:cstheme="majorHAnsi"/>
          <w:lang w:val="en-US"/>
        </w:rPr>
      </w:pPr>
    </w:p>
    <w:tbl>
      <w:tblPr>
        <w:tblW w:w="5000" w:type="pct"/>
        <w:tblCellMar>
          <w:left w:w="0" w:type="dxa"/>
          <w:right w:w="0" w:type="dxa"/>
        </w:tblCellMar>
        <w:tblLook w:val="04A0" w:firstRow="1" w:lastRow="0" w:firstColumn="1" w:lastColumn="0" w:noHBand="0" w:noVBand="1"/>
      </w:tblPr>
      <w:tblGrid>
        <w:gridCol w:w="849"/>
        <w:gridCol w:w="6512"/>
        <w:gridCol w:w="2365"/>
      </w:tblGrid>
      <w:tr w:rsidR="00DB5688" w:rsidRPr="00FB327F" w14:paraId="09000253" w14:textId="77777777" w:rsidTr="004F4999">
        <w:tc>
          <w:tcPr>
            <w:tcW w:w="3784" w:type="pct"/>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6DFE2788" w14:textId="77777777" w:rsidR="00591CFD" w:rsidRDefault="00591CFD" w:rsidP="00744328">
            <w:pPr>
              <w:spacing w:after="0"/>
              <w:jc w:val="left"/>
              <w:rPr>
                <w:rFonts w:asciiTheme="majorHAnsi" w:hAnsiTheme="majorHAnsi" w:cstheme="majorHAnsi"/>
                <w:b/>
                <w:bCs/>
                <w:lang w:val="pt-PT"/>
              </w:rPr>
            </w:pPr>
            <w:r w:rsidRPr="00591CFD">
              <w:rPr>
                <w:rFonts w:asciiTheme="majorHAnsi" w:hAnsiTheme="majorHAnsi" w:cstheme="majorHAnsi"/>
                <w:b/>
                <w:bCs/>
                <w:lang w:val="pt-PT"/>
              </w:rPr>
              <w:t xml:space="preserve">Moral </w:t>
            </w:r>
            <w:proofErr w:type="spellStart"/>
            <w:r w:rsidRPr="00591CFD">
              <w:rPr>
                <w:rFonts w:asciiTheme="majorHAnsi" w:hAnsiTheme="majorHAnsi" w:cstheme="majorHAnsi"/>
                <w:b/>
                <w:bCs/>
                <w:lang w:val="pt-PT"/>
              </w:rPr>
              <w:t>values</w:t>
            </w:r>
            <w:proofErr w:type="spellEnd"/>
            <w:r w:rsidRPr="00591CFD">
              <w:rPr>
                <w:rFonts w:asciiTheme="majorHAnsi" w:hAnsiTheme="majorHAnsi" w:cstheme="majorHAnsi"/>
                <w:b/>
                <w:bCs/>
                <w:lang w:val="pt-PT"/>
              </w:rPr>
              <w:t xml:space="preserve">  </w:t>
            </w:r>
          </w:p>
          <w:p w14:paraId="16E54F92" w14:textId="4A3F84E4" w:rsidR="00DB5688" w:rsidRPr="00744328" w:rsidRDefault="001857CD" w:rsidP="00744328">
            <w:pPr>
              <w:spacing w:after="0"/>
              <w:jc w:val="left"/>
              <w:rPr>
                <w:rFonts w:asciiTheme="majorHAnsi" w:hAnsiTheme="majorHAnsi" w:cstheme="majorHAnsi"/>
                <w:lang w:val="pt-PT"/>
              </w:rPr>
            </w:pPr>
            <w:r w:rsidRPr="00744328">
              <w:rPr>
                <w:rFonts w:asciiTheme="majorHAnsi" w:hAnsiTheme="majorHAnsi" w:cstheme="majorHAnsi"/>
                <w:bCs/>
                <w:i/>
                <w:lang w:val="pt-PT"/>
              </w:rPr>
              <w:t>(não mostrar o título aos participantes)</w:t>
            </w:r>
          </w:p>
        </w:tc>
        <w:tc>
          <w:tcPr>
            <w:tcW w:w="1216" w:type="pct"/>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79D80DDB" w14:textId="7BC32ED0" w:rsidR="003C583F" w:rsidRPr="00744328" w:rsidRDefault="005C2DA2" w:rsidP="00744328">
            <w:pPr>
              <w:spacing w:after="0"/>
              <w:jc w:val="left"/>
              <w:rPr>
                <w:rFonts w:asciiTheme="majorHAnsi" w:hAnsiTheme="majorHAnsi" w:cstheme="majorHAnsi"/>
                <w:lang w:val="nl-BE"/>
              </w:rPr>
            </w:pPr>
            <w:r w:rsidRPr="00744328">
              <w:rPr>
                <w:rFonts w:asciiTheme="majorHAnsi" w:hAnsiTheme="majorHAnsi" w:cstheme="majorHAnsi"/>
                <w:lang w:val="nl-BE"/>
              </w:rPr>
              <w:t>1</w:t>
            </w:r>
            <w:r w:rsidR="003C583F" w:rsidRPr="00744328">
              <w:rPr>
                <w:rFonts w:asciiTheme="majorHAnsi" w:hAnsiTheme="majorHAnsi" w:cstheme="majorHAnsi"/>
                <w:lang w:val="nl-BE"/>
              </w:rPr>
              <w:t>. Discordo Fortemente</w:t>
            </w:r>
          </w:p>
          <w:p w14:paraId="70989613" w14:textId="77777777" w:rsidR="003C583F" w:rsidRPr="00744328" w:rsidRDefault="003C583F" w:rsidP="00744328">
            <w:pPr>
              <w:spacing w:after="0"/>
              <w:jc w:val="left"/>
              <w:rPr>
                <w:rFonts w:asciiTheme="majorHAnsi" w:hAnsiTheme="majorHAnsi" w:cstheme="majorHAnsi"/>
                <w:lang w:val="nl-BE"/>
              </w:rPr>
            </w:pPr>
            <w:r w:rsidRPr="00744328">
              <w:rPr>
                <w:rFonts w:asciiTheme="majorHAnsi" w:hAnsiTheme="majorHAnsi" w:cstheme="majorHAnsi"/>
                <w:lang w:val="nl-BE"/>
              </w:rPr>
              <w:t>2. Discordo</w:t>
            </w:r>
          </w:p>
          <w:p w14:paraId="28C23923" w14:textId="77777777" w:rsidR="003C583F" w:rsidRPr="00744328" w:rsidRDefault="003C583F" w:rsidP="00744328">
            <w:pPr>
              <w:spacing w:after="0"/>
              <w:jc w:val="left"/>
              <w:rPr>
                <w:rFonts w:asciiTheme="majorHAnsi" w:hAnsiTheme="majorHAnsi" w:cstheme="majorHAnsi"/>
                <w:lang w:val="nl-BE"/>
              </w:rPr>
            </w:pPr>
            <w:r w:rsidRPr="00744328">
              <w:rPr>
                <w:rFonts w:asciiTheme="majorHAnsi" w:hAnsiTheme="majorHAnsi" w:cstheme="majorHAnsi"/>
                <w:lang w:val="nl-BE"/>
              </w:rPr>
              <w:t>3. Não concordo, nem discordo</w:t>
            </w:r>
          </w:p>
          <w:p w14:paraId="3E16AC49" w14:textId="77777777" w:rsidR="003C583F" w:rsidRPr="00744328" w:rsidRDefault="003C583F" w:rsidP="00744328">
            <w:pPr>
              <w:spacing w:after="0"/>
              <w:jc w:val="left"/>
              <w:rPr>
                <w:rFonts w:asciiTheme="majorHAnsi" w:hAnsiTheme="majorHAnsi" w:cstheme="majorHAnsi"/>
                <w:lang w:val="nl-BE"/>
              </w:rPr>
            </w:pPr>
            <w:r w:rsidRPr="00744328">
              <w:rPr>
                <w:rFonts w:asciiTheme="majorHAnsi" w:hAnsiTheme="majorHAnsi" w:cstheme="majorHAnsi"/>
                <w:lang w:val="nl-BE"/>
              </w:rPr>
              <w:t>4. Concordo</w:t>
            </w:r>
          </w:p>
          <w:p w14:paraId="06DC4BAF" w14:textId="77777777" w:rsidR="003C583F" w:rsidRPr="00744328" w:rsidRDefault="003C583F" w:rsidP="00744328">
            <w:pPr>
              <w:spacing w:after="0"/>
              <w:jc w:val="left"/>
              <w:rPr>
                <w:rFonts w:asciiTheme="majorHAnsi" w:hAnsiTheme="majorHAnsi" w:cstheme="majorHAnsi"/>
                <w:lang w:val="nl-BE"/>
              </w:rPr>
            </w:pPr>
            <w:r w:rsidRPr="00744328">
              <w:rPr>
                <w:rFonts w:asciiTheme="majorHAnsi" w:hAnsiTheme="majorHAnsi" w:cstheme="majorHAnsi"/>
                <w:lang w:val="nl-BE"/>
              </w:rPr>
              <w:t>5. Concordo Fortemente</w:t>
            </w:r>
          </w:p>
          <w:p w14:paraId="3D47DD42" w14:textId="4C501FE9" w:rsidR="00DB5688" w:rsidRPr="00744328" w:rsidRDefault="003C583F" w:rsidP="00744328">
            <w:pPr>
              <w:spacing w:after="0"/>
              <w:jc w:val="left"/>
              <w:rPr>
                <w:rFonts w:asciiTheme="majorHAnsi" w:hAnsiTheme="majorHAnsi" w:cstheme="majorHAnsi"/>
                <w:lang w:val="pt-PT"/>
              </w:rPr>
            </w:pPr>
            <w:r w:rsidRPr="00744328">
              <w:rPr>
                <w:rFonts w:asciiTheme="majorHAnsi" w:hAnsiTheme="majorHAnsi" w:cstheme="majorHAnsi"/>
                <w:lang w:val="nl-BE"/>
              </w:rPr>
              <w:t>9. Não sabe / Não responde</w:t>
            </w:r>
          </w:p>
        </w:tc>
      </w:tr>
      <w:tr w:rsidR="00DB5688" w:rsidRPr="00FB327F" w14:paraId="49057C30" w14:textId="77777777" w:rsidTr="004F4999">
        <w:tc>
          <w:tcPr>
            <w:tcW w:w="436" w:type="pct"/>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065D95B" w14:textId="77777777" w:rsidR="00DB5688" w:rsidRPr="00744328" w:rsidRDefault="00DB5688"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RA39</w:t>
            </w:r>
          </w:p>
        </w:tc>
        <w:tc>
          <w:tcPr>
            <w:tcW w:w="3348" w:type="pct"/>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3E506288" w14:textId="2A13B7DE" w:rsidR="00DB5688" w:rsidRPr="00744328" w:rsidRDefault="005C2DA2" w:rsidP="00744328">
            <w:pPr>
              <w:spacing w:after="0"/>
              <w:jc w:val="left"/>
              <w:rPr>
                <w:rFonts w:asciiTheme="majorHAnsi" w:hAnsiTheme="majorHAnsi" w:cstheme="majorHAnsi"/>
                <w:lang w:val="pt-PT"/>
              </w:rPr>
            </w:pPr>
            <w:r w:rsidRPr="00744328">
              <w:rPr>
                <w:rFonts w:asciiTheme="majorHAnsi" w:hAnsiTheme="majorHAnsi" w:cstheme="majorHAnsi"/>
                <w:lang w:val="pt-PT"/>
              </w:rPr>
              <w:t>Penso que é meu dever moral iniciar a remediação devido ao radão, quando aconselhado.</w:t>
            </w:r>
          </w:p>
        </w:tc>
        <w:tc>
          <w:tcPr>
            <w:tcW w:w="1216" w:type="pct"/>
            <w:vMerge/>
            <w:tcBorders>
              <w:top w:val="single" w:sz="8" w:space="0" w:color="FFFFFF"/>
              <w:left w:val="single" w:sz="8" w:space="0" w:color="FFFFFF"/>
              <w:bottom w:val="single" w:sz="24" w:space="0" w:color="FFFFFF"/>
              <w:right w:val="single" w:sz="8" w:space="0" w:color="FFFFFF"/>
            </w:tcBorders>
            <w:vAlign w:val="center"/>
            <w:hideMark/>
          </w:tcPr>
          <w:p w14:paraId="2CE0D985" w14:textId="77777777" w:rsidR="00DB5688" w:rsidRPr="00744328" w:rsidRDefault="00DB5688" w:rsidP="00744328">
            <w:pPr>
              <w:spacing w:after="0"/>
              <w:jc w:val="left"/>
              <w:rPr>
                <w:rFonts w:asciiTheme="majorHAnsi" w:hAnsiTheme="majorHAnsi" w:cstheme="majorHAnsi"/>
                <w:lang w:val="pt-PT"/>
              </w:rPr>
            </w:pPr>
          </w:p>
        </w:tc>
      </w:tr>
      <w:tr w:rsidR="00DB5688" w:rsidRPr="00FB327F" w14:paraId="14B569DF" w14:textId="77777777" w:rsidTr="004F4999">
        <w:tc>
          <w:tcPr>
            <w:tcW w:w="436"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27A121B" w14:textId="77777777" w:rsidR="00DB5688" w:rsidRPr="00744328" w:rsidRDefault="00DB5688"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RA38</w:t>
            </w:r>
          </w:p>
        </w:tc>
        <w:tc>
          <w:tcPr>
            <w:tcW w:w="3348" w:type="pct"/>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50157963" w14:textId="51236A9F" w:rsidR="00DB5688" w:rsidRPr="00744328" w:rsidRDefault="005C2DA2" w:rsidP="00744328">
            <w:pPr>
              <w:spacing w:after="0"/>
              <w:jc w:val="left"/>
              <w:rPr>
                <w:rFonts w:asciiTheme="majorHAnsi" w:hAnsiTheme="majorHAnsi" w:cstheme="majorHAnsi"/>
                <w:lang w:val="pt-PT"/>
              </w:rPr>
            </w:pPr>
            <w:r w:rsidRPr="00744328">
              <w:rPr>
                <w:rFonts w:asciiTheme="majorHAnsi" w:hAnsiTheme="majorHAnsi" w:cstheme="majorHAnsi"/>
                <w:lang w:val="pt-PT"/>
              </w:rPr>
              <w:t>É minha responsabilidade enquanto membro do agregado familiar testar os níveis radão na minha habitação.</w:t>
            </w:r>
          </w:p>
        </w:tc>
        <w:tc>
          <w:tcPr>
            <w:tcW w:w="1216" w:type="pct"/>
            <w:vMerge/>
            <w:tcBorders>
              <w:top w:val="single" w:sz="8" w:space="0" w:color="FFFFFF"/>
              <w:left w:val="single" w:sz="8" w:space="0" w:color="FFFFFF"/>
              <w:bottom w:val="single" w:sz="24" w:space="0" w:color="FFFFFF"/>
              <w:right w:val="single" w:sz="8" w:space="0" w:color="FFFFFF"/>
            </w:tcBorders>
            <w:vAlign w:val="center"/>
            <w:hideMark/>
          </w:tcPr>
          <w:p w14:paraId="62DEB43D" w14:textId="77777777" w:rsidR="00DB5688" w:rsidRPr="00744328" w:rsidRDefault="00DB5688" w:rsidP="00744328">
            <w:pPr>
              <w:spacing w:after="0"/>
              <w:jc w:val="left"/>
              <w:rPr>
                <w:rFonts w:asciiTheme="majorHAnsi" w:hAnsiTheme="majorHAnsi" w:cstheme="majorHAnsi"/>
                <w:lang w:val="pt-PT"/>
              </w:rPr>
            </w:pPr>
          </w:p>
        </w:tc>
      </w:tr>
      <w:tr w:rsidR="00DB5688" w:rsidRPr="00FB327F" w14:paraId="7ACFA670" w14:textId="77777777" w:rsidTr="004F4999">
        <w:tc>
          <w:tcPr>
            <w:tcW w:w="436"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EAB3E19" w14:textId="77777777" w:rsidR="00DB5688" w:rsidRPr="00744328" w:rsidRDefault="00DB5688"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RA38.a</w:t>
            </w:r>
          </w:p>
        </w:tc>
        <w:tc>
          <w:tcPr>
            <w:tcW w:w="3348" w:type="pct"/>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5A79ED64" w14:textId="1CFCAE36" w:rsidR="00DB5688" w:rsidRPr="00744328" w:rsidRDefault="005C2DA2" w:rsidP="00744328">
            <w:pPr>
              <w:spacing w:after="0"/>
              <w:jc w:val="left"/>
              <w:rPr>
                <w:rFonts w:asciiTheme="majorHAnsi" w:hAnsiTheme="majorHAnsi" w:cstheme="majorHAnsi"/>
                <w:lang w:val="pt-PT"/>
              </w:rPr>
            </w:pPr>
            <w:r w:rsidRPr="00744328">
              <w:rPr>
                <w:rFonts w:asciiTheme="majorHAnsi" w:hAnsiTheme="majorHAnsi" w:cstheme="majorHAnsi"/>
                <w:lang w:val="pt-PT"/>
              </w:rPr>
              <w:t>NÃO é minha responsabilidade enquanto membro do agregado familiar, de fazer remediação na minha habitação, quando necessário.</w:t>
            </w:r>
          </w:p>
        </w:tc>
        <w:tc>
          <w:tcPr>
            <w:tcW w:w="1216" w:type="pct"/>
            <w:vMerge/>
            <w:tcBorders>
              <w:top w:val="single" w:sz="8" w:space="0" w:color="FFFFFF"/>
              <w:left w:val="single" w:sz="8" w:space="0" w:color="FFFFFF"/>
              <w:bottom w:val="single" w:sz="24" w:space="0" w:color="FFFFFF"/>
              <w:right w:val="single" w:sz="8" w:space="0" w:color="FFFFFF"/>
            </w:tcBorders>
            <w:vAlign w:val="center"/>
            <w:hideMark/>
          </w:tcPr>
          <w:p w14:paraId="12950AE5" w14:textId="77777777" w:rsidR="00DB5688" w:rsidRPr="00744328" w:rsidRDefault="00DB5688" w:rsidP="00744328">
            <w:pPr>
              <w:spacing w:after="0"/>
              <w:jc w:val="left"/>
              <w:rPr>
                <w:rFonts w:asciiTheme="majorHAnsi" w:hAnsiTheme="majorHAnsi" w:cstheme="majorHAnsi"/>
                <w:lang w:val="pt-PT"/>
              </w:rPr>
            </w:pPr>
          </w:p>
        </w:tc>
      </w:tr>
      <w:tr w:rsidR="00DB5688" w:rsidRPr="00FB327F" w14:paraId="7D2E113C" w14:textId="77777777" w:rsidTr="004F4999">
        <w:tc>
          <w:tcPr>
            <w:tcW w:w="436"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B31202F" w14:textId="77777777" w:rsidR="00DB5688" w:rsidRPr="00744328" w:rsidRDefault="00DB5688"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RA38.b</w:t>
            </w:r>
          </w:p>
        </w:tc>
        <w:tc>
          <w:tcPr>
            <w:tcW w:w="3348" w:type="pct"/>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76AC6A89" w14:textId="3327686F" w:rsidR="00DB5688" w:rsidRPr="00744328" w:rsidRDefault="005C2DA2" w:rsidP="00744328">
            <w:pPr>
              <w:spacing w:after="0"/>
              <w:jc w:val="left"/>
              <w:rPr>
                <w:rFonts w:asciiTheme="majorHAnsi" w:hAnsiTheme="majorHAnsi" w:cstheme="majorHAnsi"/>
                <w:lang w:val="pt-PT"/>
              </w:rPr>
            </w:pPr>
            <w:r w:rsidRPr="00744328">
              <w:rPr>
                <w:rFonts w:asciiTheme="majorHAnsi" w:hAnsiTheme="majorHAnsi" w:cstheme="majorHAnsi"/>
                <w:lang w:val="pt-PT"/>
              </w:rPr>
              <w:t>De acordo com os meus valores pessoais, acredito que é importante resolver o problema do radão.</w:t>
            </w:r>
          </w:p>
        </w:tc>
        <w:tc>
          <w:tcPr>
            <w:tcW w:w="1216" w:type="pct"/>
            <w:vMerge/>
            <w:tcBorders>
              <w:top w:val="single" w:sz="8" w:space="0" w:color="FFFFFF"/>
              <w:left w:val="single" w:sz="8" w:space="0" w:color="FFFFFF"/>
              <w:bottom w:val="single" w:sz="24" w:space="0" w:color="FFFFFF"/>
              <w:right w:val="single" w:sz="8" w:space="0" w:color="FFFFFF"/>
            </w:tcBorders>
            <w:vAlign w:val="center"/>
            <w:hideMark/>
          </w:tcPr>
          <w:p w14:paraId="4F800434" w14:textId="77777777" w:rsidR="00DB5688" w:rsidRPr="00744328" w:rsidRDefault="00DB5688" w:rsidP="00744328">
            <w:pPr>
              <w:spacing w:after="0"/>
              <w:jc w:val="left"/>
              <w:rPr>
                <w:rFonts w:asciiTheme="majorHAnsi" w:hAnsiTheme="majorHAnsi" w:cstheme="majorHAnsi"/>
                <w:lang w:val="pt-PT"/>
              </w:rPr>
            </w:pPr>
          </w:p>
        </w:tc>
      </w:tr>
    </w:tbl>
    <w:p w14:paraId="6B581C89" w14:textId="77777777" w:rsidR="00DB5688" w:rsidRDefault="00DB5688" w:rsidP="00744328">
      <w:pPr>
        <w:spacing w:after="0"/>
        <w:jc w:val="left"/>
        <w:rPr>
          <w:rFonts w:asciiTheme="majorHAnsi" w:hAnsiTheme="majorHAnsi" w:cstheme="majorHAnsi"/>
          <w:lang w:val="pt-PT"/>
        </w:rPr>
      </w:pPr>
    </w:p>
    <w:tbl>
      <w:tblPr>
        <w:tblW w:w="8779" w:type="dxa"/>
        <w:tblCellMar>
          <w:left w:w="0" w:type="dxa"/>
          <w:right w:w="0" w:type="dxa"/>
        </w:tblCellMar>
        <w:tblLook w:val="04A0" w:firstRow="1" w:lastRow="0" w:firstColumn="1" w:lastColumn="0" w:noHBand="0" w:noVBand="1"/>
      </w:tblPr>
      <w:tblGrid>
        <w:gridCol w:w="1315"/>
        <w:gridCol w:w="5338"/>
        <w:gridCol w:w="2126"/>
      </w:tblGrid>
      <w:tr w:rsidR="004B486D" w:rsidRPr="004B486D" w14:paraId="4FF530D5" w14:textId="77777777" w:rsidTr="00FB327F">
        <w:tc>
          <w:tcPr>
            <w:tcW w:w="6653"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6503E3DE" w14:textId="77777777" w:rsidR="004B486D" w:rsidRPr="004B486D" w:rsidRDefault="004B486D" w:rsidP="00FB327F">
            <w:pPr>
              <w:rPr>
                <w:color w:val="4472C4" w:themeColor="accent5"/>
                <w:lang w:val="en-US"/>
              </w:rPr>
            </w:pPr>
            <w:r w:rsidRPr="004B486D">
              <w:rPr>
                <w:b/>
                <w:bCs/>
                <w:color w:val="4472C4" w:themeColor="accent5"/>
                <w:lang w:val="en-US"/>
              </w:rPr>
              <w:t xml:space="preserve">Health Effect Perception </w:t>
            </w:r>
            <w:r w:rsidRPr="004B486D">
              <w:rPr>
                <w:bCs/>
                <w:i/>
                <w:color w:val="4472C4" w:themeColor="accent5"/>
              </w:rPr>
              <w:t>(don’t show this title to respondents)</w:t>
            </w:r>
          </w:p>
        </w:tc>
        <w:tc>
          <w:tcPr>
            <w:tcW w:w="2126"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6149A4C5" w14:textId="77777777" w:rsidR="004B486D" w:rsidRPr="004B486D" w:rsidRDefault="004B486D" w:rsidP="00FB327F">
            <w:pPr>
              <w:jc w:val="left"/>
              <w:rPr>
                <w:color w:val="4472C4" w:themeColor="accent5"/>
                <w:lang w:val="en-US"/>
              </w:rPr>
            </w:pPr>
            <w:r w:rsidRPr="004B486D">
              <w:rPr>
                <w:color w:val="4472C4" w:themeColor="accent5"/>
                <w:lang w:val="en-US"/>
              </w:rPr>
              <w:t>1. Strongly Disagree</w:t>
            </w:r>
          </w:p>
          <w:p w14:paraId="614313B3" w14:textId="77777777" w:rsidR="004B486D" w:rsidRPr="004B486D" w:rsidRDefault="004B486D" w:rsidP="00FB327F">
            <w:pPr>
              <w:jc w:val="left"/>
              <w:rPr>
                <w:color w:val="4472C4" w:themeColor="accent5"/>
                <w:lang w:val="en-US"/>
              </w:rPr>
            </w:pPr>
            <w:r w:rsidRPr="004B486D">
              <w:rPr>
                <w:color w:val="4472C4" w:themeColor="accent5"/>
                <w:lang w:val="en-US"/>
              </w:rPr>
              <w:t>2. Disagree</w:t>
            </w:r>
          </w:p>
          <w:p w14:paraId="655796B6" w14:textId="77777777" w:rsidR="004B486D" w:rsidRPr="004B486D" w:rsidRDefault="004B486D" w:rsidP="00FB327F">
            <w:pPr>
              <w:jc w:val="left"/>
              <w:rPr>
                <w:color w:val="4472C4" w:themeColor="accent5"/>
                <w:lang w:val="en-US"/>
              </w:rPr>
            </w:pPr>
            <w:r w:rsidRPr="004B486D">
              <w:rPr>
                <w:color w:val="4472C4" w:themeColor="accent5"/>
                <w:lang w:val="en-US"/>
              </w:rPr>
              <w:t>3. Neither agree, nor disagree</w:t>
            </w:r>
          </w:p>
          <w:p w14:paraId="6C3DB867" w14:textId="77777777" w:rsidR="004B486D" w:rsidRPr="004B486D" w:rsidRDefault="004B486D" w:rsidP="00FB327F">
            <w:pPr>
              <w:jc w:val="left"/>
              <w:rPr>
                <w:color w:val="4472C4" w:themeColor="accent5"/>
                <w:lang w:val="en-US"/>
              </w:rPr>
            </w:pPr>
            <w:r w:rsidRPr="004B486D">
              <w:rPr>
                <w:color w:val="4472C4" w:themeColor="accent5"/>
                <w:lang w:val="en-US"/>
              </w:rPr>
              <w:t>4. Agree</w:t>
            </w:r>
          </w:p>
          <w:p w14:paraId="16D84407" w14:textId="77777777" w:rsidR="004B486D" w:rsidRPr="004B486D" w:rsidRDefault="004B486D" w:rsidP="00FB327F">
            <w:pPr>
              <w:jc w:val="left"/>
              <w:rPr>
                <w:color w:val="4472C4" w:themeColor="accent5"/>
                <w:lang w:val="en-US"/>
              </w:rPr>
            </w:pPr>
            <w:r w:rsidRPr="004B486D">
              <w:rPr>
                <w:color w:val="4472C4" w:themeColor="accent5"/>
                <w:lang w:val="en-US"/>
              </w:rPr>
              <w:t>5. Strongly Agree</w:t>
            </w:r>
          </w:p>
          <w:p w14:paraId="01B676B8" w14:textId="77777777" w:rsidR="004B486D" w:rsidRPr="004B486D" w:rsidRDefault="004B486D" w:rsidP="00FB327F">
            <w:pPr>
              <w:jc w:val="left"/>
              <w:rPr>
                <w:color w:val="4472C4" w:themeColor="accent5"/>
                <w:lang w:val="en-US"/>
              </w:rPr>
            </w:pPr>
            <w:r w:rsidRPr="004B486D">
              <w:rPr>
                <w:color w:val="4472C4" w:themeColor="accent5"/>
                <w:lang w:val="en-US"/>
              </w:rPr>
              <w:t>9. I don't know/NA</w:t>
            </w:r>
          </w:p>
        </w:tc>
      </w:tr>
      <w:tr w:rsidR="004B486D" w:rsidRPr="004B486D" w14:paraId="7DB16EB2" w14:textId="77777777" w:rsidTr="00FB327F">
        <w:tc>
          <w:tcPr>
            <w:tcW w:w="1315"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C5F39DF" w14:textId="77777777" w:rsidR="004B486D" w:rsidRPr="004B486D" w:rsidRDefault="004B486D" w:rsidP="00FB327F">
            <w:pPr>
              <w:rPr>
                <w:color w:val="4472C4" w:themeColor="accent5"/>
                <w:lang w:val="en-US"/>
              </w:rPr>
            </w:pPr>
            <w:r w:rsidRPr="004B486D">
              <w:rPr>
                <w:b/>
                <w:bCs/>
                <w:color w:val="4472C4" w:themeColor="accent5"/>
                <w:lang w:val="en-US"/>
              </w:rPr>
              <w:t>RA37.1</w:t>
            </w:r>
          </w:p>
        </w:tc>
        <w:tc>
          <w:tcPr>
            <w:tcW w:w="5338"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3C3BC600" w14:textId="77777777" w:rsidR="004B486D" w:rsidRPr="004B486D" w:rsidRDefault="004B486D" w:rsidP="00FB327F">
            <w:pPr>
              <w:rPr>
                <w:color w:val="4472C4" w:themeColor="accent5"/>
                <w:lang w:val="en-US"/>
              </w:rPr>
            </w:pPr>
            <w:r w:rsidRPr="004B486D">
              <w:rPr>
                <w:color w:val="4472C4" w:themeColor="accent5"/>
                <w:lang w:val="en-US"/>
              </w:rPr>
              <w:t>I personally know people that may have health problems due to radon.</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5C27CB5C" w14:textId="77777777" w:rsidR="004B486D" w:rsidRPr="004B486D" w:rsidRDefault="004B486D" w:rsidP="00FB327F">
            <w:pPr>
              <w:rPr>
                <w:color w:val="4472C4" w:themeColor="accent5"/>
                <w:lang w:val="en-US"/>
              </w:rPr>
            </w:pPr>
          </w:p>
        </w:tc>
      </w:tr>
    </w:tbl>
    <w:p w14:paraId="1CEAE35D" w14:textId="77777777" w:rsidR="00FF4759" w:rsidRPr="004B486D" w:rsidRDefault="00FF4759" w:rsidP="00744328">
      <w:pPr>
        <w:spacing w:after="0"/>
        <w:jc w:val="left"/>
        <w:rPr>
          <w:rFonts w:asciiTheme="majorHAnsi" w:hAnsiTheme="majorHAnsi" w:cstheme="majorHAnsi"/>
        </w:rPr>
      </w:pPr>
    </w:p>
    <w:p w14:paraId="7D5946F3" w14:textId="77777777" w:rsidR="004B486D" w:rsidRPr="004B486D" w:rsidRDefault="004B486D" w:rsidP="00744328">
      <w:pPr>
        <w:spacing w:after="0"/>
        <w:jc w:val="left"/>
        <w:rPr>
          <w:rFonts w:asciiTheme="majorHAnsi" w:hAnsiTheme="majorHAnsi" w:cstheme="majorHAnsi"/>
          <w:lang w:val="en-US"/>
        </w:rPr>
      </w:pPr>
    </w:p>
    <w:tbl>
      <w:tblPr>
        <w:tblW w:w="5000" w:type="pct"/>
        <w:tblCellMar>
          <w:left w:w="0" w:type="dxa"/>
          <w:right w:w="0" w:type="dxa"/>
        </w:tblCellMar>
        <w:tblLook w:val="04A0" w:firstRow="1" w:lastRow="0" w:firstColumn="1" w:lastColumn="0" w:noHBand="0" w:noVBand="1"/>
      </w:tblPr>
      <w:tblGrid>
        <w:gridCol w:w="847"/>
        <w:gridCol w:w="5664"/>
        <w:gridCol w:w="3215"/>
      </w:tblGrid>
      <w:tr w:rsidR="002B277D" w:rsidRPr="00FB327F" w14:paraId="7AF0AA97" w14:textId="77777777" w:rsidTr="004F4999">
        <w:tc>
          <w:tcPr>
            <w:tcW w:w="3347" w:type="pct"/>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0C6EE19D" w14:textId="77777777" w:rsidR="00591CFD" w:rsidRDefault="00591CFD" w:rsidP="00744328">
            <w:pPr>
              <w:spacing w:after="0"/>
              <w:jc w:val="left"/>
              <w:rPr>
                <w:rFonts w:asciiTheme="majorHAnsi" w:hAnsiTheme="majorHAnsi" w:cstheme="majorHAnsi"/>
                <w:b/>
                <w:bCs/>
                <w:lang w:val="pt-PT"/>
              </w:rPr>
            </w:pPr>
            <w:proofErr w:type="spellStart"/>
            <w:r w:rsidRPr="00591CFD">
              <w:rPr>
                <w:rFonts w:asciiTheme="majorHAnsi" w:hAnsiTheme="majorHAnsi" w:cstheme="majorHAnsi"/>
                <w:b/>
                <w:bCs/>
                <w:lang w:val="pt-PT"/>
              </w:rPr>
              <w:t>Health</w:t>
            </w:r>
            <w:proofErr w:type="spellEnd"/>
            <w:r w:rsidRPr="00591CFD">
              <w:rPr>
                <w:rFonts w:asciiTheme="majorHAnsi" w:hAnsiTheme="majorHAnsi" w:cstheme="majorHAnsi"/>
                <w:b/>
                <w:bCs/>
                <w:lang w:val="pt-PT"/>
              </w:rPr>
              <w:t xml:space="preserve"> </w:t>
            </w:r>
            <w:proofErr w:type="spellStart"/>
            <w:r w:rsidRPr="00591CFD">
              <w:rPr>
                <w:rFonts w:asciiTheme="majorHAnsi" w:hAnsiTheme="majorHAnsi" w:cstheme="majorHAnsi"/>
                <w:b/>
                <w:bCs/>
                <w:lang w:val="pt-PT"/>
              </w:rPr>
              <w:t>Effect</w:t>
            </w:r>
            <w:proofErr w:type="spellEnd"/>
            <w:r w:rsidRPr="00591CFD">
              <w:rPr>
                <w:rFonts w:asciiTheme="majorHAnsi" w:hAnsiTheme="majorHAnsi" w:cstheme="majorHAnsi"/>
                <w:b/>
                <w:bCs/>
                <w:lang w:val="pt-PT"/>
              </w:rPr>
              <w:t xml:space="preserve"> </w:t>
            </w:r>
            <w:proofErr w:type="spellStart"/>
            <w:r w:rsidRPr="00591CFD">
              <w:rPr>
                <w:rFonts w:asciiTheme="majorHAnsi" w:hAnsiTheme="majorHAnsi" w:cstheme="majorHAnsi"/>
                <w:b/>
                <w:bCs/>
                <w:lang w:val="pt-PT"/>
              </w:rPr>
              <w:t>Perception</w:t>
            </w:r>
            <w:proofErr w:type="spellEnd"/>
            <w:r w:rsidRPr="00591CFD">
              <w:rPr>
                <w:rFonts w:asciiTheme="majorHAnsi" w:hAnsiTheme="majorHAnsi" w:cstheme="majorHAnsi"/>
                <w:b/>
                <w:bCs/>
                <w:lang w:val="pt-PT"/>
              </w:rPr>
              <w:t xml:space="preserve"> </w:t>
            </w:r>
          </w:p>
          <w:p w14:paraId="2E4BA9C8" w14:textId="14D20DB1" w:rsidR="002B277D" w:rsidRPr="00744328" w:rsidRDefault="001857CD" w:rsidP="00744328">
            <w:pPr>
              <w:spacing w:after="0"/>
              <w:jc w:val="left"/>
              <w:rPr>
                <w:rFonts w:asciiTheme="majorHAnsi" w:hAnsiTheme="majorHAnsi" w:cstheme="majorHAnsi"/>
                <w:lang w:val="pt-PT"/>
              </w:rPr>
            </w:pPr>
            <w:r w:rsidRPr="00744328">
              <w:rPr>
                <w:rFonts w:asciiTheme="majorHAnsi" w:hAnsiTheme="majorHAnsi" w:cstheme="majorHAnsi"/>
                <w:bCs/>
                <w:i/>
                <w:lang w:val="pt-PT"/>
              </w:rPr>
              <w:t>(não mostrar o título aos participantes)</w:t>
            </w:r>
          </w:p>
        </w:tc>
        <w:tc>
          <w:tcPr>
            <w:tcW w:w="1653" w:type="pct"/>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4770B9CB" w14:textId="09E7D40E" w:rsidR="003C583F" w:rsidRPr="00744328" w:rsidRDefault="005C2DA2" w:rsidP="00744328">
            <w:pPr>
              <w:spacing w:after="0"/>
              <w:jc w:val="left"/>
              <w:rPr>
                <w:rFonts w:asciiTheme="majorHAnsi" w:hAnsiTheme="majorHAnsi" w:cstheme="majorHAnsi"/>
                <w:lang w:val="nl-BE"/>
              </w:rPr>
            </w:pPr>
            <w:r w:rsidRPr="00744328">
              <w:rPr>
                <w:rFonts w:asciiTheme="majorHAnsi" w:hAnsiTheme="majorHAnsi" w:cstheme="majorHAnsi"/>
                <w:lang w:val="nl-BE"/>
              </w:rPr>
              <w:t>1</w:t>
            </w:r>
            <w:r w:rsidR="003C583F" w:rsidRPr="00744328">
              <w:rPr>
                <w:rFonts w:asciiTheme="majorHAnsi" w:hAnsiTheme="majorHAnsi" w:cstheme="majorHAnsi"/>
                <w:lang w:val="nl-BE"/>
              </w:rPr>
              <w:t>. Discordo Fortemente</w:t>
            </w:r>
          </w:p>
          <w:p w14:paraId="4A947F01" w14:textId="77777777" w:rsidR="003C583F" w:rsidRPr="00744328" w:rsidRDefault="003C583F" w:rsidP="00744328">
            <w:pPr>
              <w:spacing w:after="0"/>
              <w:jc w:val="left"/>
              <w:rPr>
                <w:rFonts w:asciiTheme="majorHAnsi" w:hAnsiTheme="majorHAnsi" w:cstheme="majorHAnsi"/>
                <w:lang w:val="nl-BE"/>
              </w:rPr>
            </w:pPr>
            <w:r w:rsidRPr="00744328">
              <w:rPr>
                <w:rFonts w:asciiTheme="majorHAnsi" w:hAnsiTheme="majorHAnsi" w:cstheme="majorHAnsi"/>
                <w:lang w:val="nl-BE"/>
              </w:rPr>
              <w:t>2. Discordo</w:t>
            </w:r>
          </w:p>
          <w:p w14:paraId="3DD93689" w14:textId="77777777" w:rsidR="003C583F" w:rsidRPr="00744328" w:rsidRDefault="003C583F" w:rsidP="00744328">
            <w:pPr>
              <w:spacing w:after="0"/>
              <w:jc w:val="left"/>
              <w:rPr>
                <w:rFonts w:asciiTheme="majorHAnsi" w:hAnsiTheme="majorHAnsi" w:cstheme="majorHAnsi"/>
                <w:lang w:val="nl-BE"/>
              </w:rPr>
            </w:pPr>
            <w:r w:rsidRPr="00744328">
              <w:rPr>
                <w:rFonts w:asciiTheme="majorHAnsi" w:hAnsiTheme="majorHAnsi" w:cstheme="majorHAnsi"/>
                <w:lang w:val="nl-BE"/>
              </w:rPr>
              <w:t>3. Não concordo, nem discordo</w:t>
            </w:r>
          </w:p>
          <w:p w14:paraId="510DF232" w14:textId="77777777" w:rsidR="003C583F" w:rsidRPr="00744328" w:rsidRDefault="003C583F" w:rsidP="00744328">
            <w:pPr>
              <w:spacing w:after="0"/>
              <w:jc w:val="left"/>
              <w:rPr>
                <w:rFonts w:asciiTheme="majorHAnsi" w:hAnsiTheme="majorHAnsi" w:cstheme="majorHAnsi"/>
                <w:lang w:val="nl-BE"/>
              </w:rPr>
            </w:pPr>
            <w:r w:rsidRPr="00744328">
              <w:rPr>
                <w:rFonts w:asciiTheme="majorHAnsi" w:hAnsiTheme="majorHAnsi" w:cstheme="majorHAnsi"/>
                <w:lang w:val="nl-BE"/>
              </w:rPr>
              <w:t>4. Concordo</w:t>
            </w:r>
          </w:p>
          <w:p w14:paraId="1F114C7F" w14:textId="77777777" w:rsidR="003C583F" w:rsidRPr="00744328" w:rsidRDefault="003C583F" w:rsidP="00744328">
            <w:pPr>
              <w:spacing w:after="0"/>
              <w:jc w:val="left"/>
              <w:rPr>
                <w:rFonts w:asciiTheme="majorHAnsi" w:hAnsiTheme="majorHAnsi" w:cstheme="majorHAnsi"/>
                <w:lang w:val="nl-BE"/>
              </w:rPr>
            </w:pPr>
            <w:r w:rsidRPr="00744328">
              <w:rPr>
                <w:rFonts w:asciiTheme="majorHAnsi" w:hAnsiTheme="majorHAnsi" w:cstheme="majorHAnsi"/>
                <w:lang w:val="nl-BE"/>
              </w:rPr>
              <w:t>5. Concordo Fortemente</w:t>
            </w:r>
          </w:p>
          <w:p w14:paraId="052F1977" w14:textId="75B05FED" w:rsidR="002B277D" w:rsidRPr="00744328" w:rsidRDefault="003C583F" w:rsidP="00744328">
            <w:pPr>
              <w:spacing w:after="0"/>
              <w:jc w:val="left"/>
              <w:rPr>
                <w:rFonts w:asciiTheme="majorHAnsi" w:hAnsiTheme="majorHAnsi" w:cstheme="majorHAnsi"/>
                <w:lang w:val="pt-PT"/>
              </w:rPr>
            </w:pPr>
            <w:r w:rsidRPr="00744328">
              <w:rPr>
                <w:rFonts w:asciiTheme="majorHAnsi" w:hAnsiTheme="majorHAnsi" w:cstheme="majorHAnsi"/>
                <w:lang w:val="nl-BE"/>
              </w:rPr>
              <w:t>9. Não sabe / Não responde</w:t>
            </w:r>
          </w:p>
        </w:tc>
      </w:tr>
      <w:tr w:rsidR="002B277D" w:rsidRPr="00FB327F" w14:paraId="27F94997" w14:textId="77777777" w:rsidTr="004F4999">
        <w:tc>
          <w:tcPr>
            <w:tcW w:w="435" w:type="pct"/>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DCD642E" w14:textId="77777777" w:rsidR="002B277D" w:rsidRPr="00744328" w:rsidRDefault="002B277D"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RA37.1</w:t>
            </w:r>
          </w:p>
        </w:tc>
        <w:tc>
          <w:tcPr>
            <w:tcW w:w="2912" w:type="pct"/>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4B892655" w14:textId="33487AF0" w:rsidR="002B277D" w:rsidRPr="00744328" w:rsidRDefault="005C2DA2" w:rsidP="004B486D">
            <w:pPr>
              <w:spacing w:after="0"/>
              <w:jc w:val="left"/>
              <w:rPr>
                <w:rFonts w:asciiTheme="majorHAnsi" w:hAnsiTheme="majorHAnsi" w:cstheme="majorHAnsi"/>
                <w:lang w:val="pt-PT"/>
              </w:rPr>
            </w:pPr>
            <w:r w:rsidRPr="00744328">
              <w:rPr>
                <w:rFonts w:asciiTheme="majorHAnsi" w:hAnsiTheme="majorHAnsi" w:cstheme="majorHAnsi"/>
                <w:lang w:val="pt-PT"/>
              </w:rPr>
              <w:t xml:space="preserve">Conheço </w:t>
            </w:r>
            <w:r w:rsidR="004B486D">
              <w:rPr>
                <w:rFonts w:asciiTheme="majorHAnsi" w:hAnsiTheme="majorHAnsi" w:cstheme="majorHAnsi"/>
                <w:lang w:val="pt-PT"/>
              </w:rPr>
              <w:t>pessoalmente quem possa ter</w:t>
            </w:r>
            <w:r w:rsidRPr="00744328">
              <w:rPr>
                <w:rFonts w:asciiTheme="majorHAnsi" w:hAnsiTheme="majorHAnsi" w:cstheme="majorHAnsi"/>
                <w:lang w:val="pt-PT"/>
              </w:rPr>
              <w:t xml:space="preserve"> problemas de saúde devido ao radão.</w:t>
            </w:r>
          </w:p>
        </w:tc>
        <w:tc>
          <w:tcPr>
            <w:tcW w:w="1653" w:type="pct"/>
            <w:vMerge/>
            <w:tcBorders>
              <w:top w:val="single" w:sz="8" w:space="0" w:color="FFFFFF"/>
              <w:left w:val="single" w:sz="8" w:space="0" w:color="FFFFFF"/>
              <w:bottom w:val="single" w:sz="24" w:space="0" w:color="FFFFFF"/>
              <w:right w:val="single" w:sz="8" w:space="0" w:color="FFFFFF"/>
            </w:tcBorders>
            <w:vAlign w:val="center"/>
            <w:hideMark/>
          </w:tcPr>
          <w:p w14:paraId="67905AD3" w14:textId="77777777" w:rsidR="002B277D" w:rsidRPr="00744328" w:rsidRDefault="002B277D" w:rsidP="00744328">
            <w:pPr>
              <w:spacing w:after="0"/>
              <w:jc w:val="left"/>
              <w:rPr>
                <w:rFonts w:asciiTheme="majorHAnsi" w:hAnsiTheme="majorHAnsi" w:cstheme="majorHAnsi"/>
                <w:lang w:val="pt-PT"/>
              </w:rPr>
            </w:pPr>
          </w:p>
        </w:tc>
      </w:tr>
    </w:tbl>
    <w:p w14:paraId="1AC5C112" w14:textId="77777777" w:rsidR="005C2DA2" w:rsidRDefault="005C2DA2" w:rsidP="00744328">
      <w:pPr>
        <w:spacing w:after="0"/>
        <w:jc w:val="left"/>
        <w:rPr>
          <w:rFonts w:asciiTheme="majorHAnsi" w:hAnsiTheme="majorHAnsi" w:cstheme="majorHAnsi"/>
          <w:lang w:val="pt-PT"/>
        </w:rPr>
      </w:pPr>
    </w:p>
    <w:tbl>
      <w:tblPr>
        <w:tblW w:w="8779" w:type="dxa"/>
        <w:tblCellMar>
          <w:left w:w="0" w:type="dxa"/>
          <w:right w:w="0" w:type="dxa"/>
        </w:tblCellMar>
        <w:tblLook w:val="04A0" w:firstRow="1" w:lastRow="0" w:firstColumn="1" w:lastColumn="0" w:noHBand="0" w:noVBand="1"/>
      </w:tblPr>
      <w:tblGrid>
        <w:gridCol w:w="841"/>
        <w:gridCol w:w="5386"/>
        <w:gridCol w:w="2552"/>
      </w:tblGrid>
      <w:tr w:rsidR="004B486D" w:rsidRPr="004B486D" w14:paraId="5DDC7BBF" w14:textId="77777777" w:rsidTr="00FB327F">
        <w:tc>
          <w:tcPr>
            <w:tcW w:w="6227"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525543A6" w14:textId="77777777" w:rsidR="004B486D" w:rsidRPr="004B486D" w:rsidRDefault="004B486D" w:rsidP="00FB327F">
            <w:pPr>
              <w:rPr>
                <w:color w:val="4472C4" w:themeColor="accent5"/>
                <w:lang w:val="en-US"/>
              </w:rPr>
            </w:pPr>
            <w:r w:rsidRPr="004B486D">
              <w:rPr>
                <w:b/>
                <w:bCs/>
                <w:color w:val="4472C4" w:themeColor="accent5"/>
                <w:lang w:val="en-US"/>
              </w:rPr>
              <w:t xml:space="preserve">Stigma </w:t>
            </w:r>
            <w:r w:rsidRPr="004B486D">
              <w:rPr>
                <w:bCs/>
                <w:i/>
                <w:color w:val="4472C4" w:themeColor="accent5"/>
              </w:rPr>
              <w:t>(don’t show this title to respondents)</w:t>
            </w:r>
          </w:p>
        </w:tc>
        <w:tc>
          <w:tcPr>
            <w:tcW w:w="2552"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2C110CB9" w14:textId="77777777" w:rsidR="004B486D" w:rsidRPr="004B486D" w:rsidRDefault="004B486D" w:rsidP="00FB327F">
            <w:pPr>
              <w:jc w:val="left"/>
              <w:rPr>
                <w:color w:val="4472C4" w:themeColor="accent5"/>
                <w:lang w:val="en-US"/>
              </w:rPr>
            </w:pPr>
            <w:r w:rsidRPr="004B486D">
              <w:rPr>
                <w:color w:val="4472C4" w:themeColor="accent5"/>
                <w:lang w:val="en-US"/>
              </w:rPr>
              <w:t>1. Strongly Disagree</w:t>
            </w:r>
          </w:p>
          <w:p w14:paraId="2521F1BF" w14:textId="77777777" w:rsidR="004B486D" w:rsidRPr="004B486D" w:rsidRDefault="004B486D" w:rsidP="00FB327F">
            <w:pPr>
              <w:jc w:val="left"/>
              <w:rPr>
                <w:color w:val="4472C4" w:themeColor="accent5"/>
                <w:lang w:val="en-US"/>
              </w:rPr>
            </w:pPr>
            <w:r w:rsidRPr="004B486D">
              <w:rPr>
                <w:color w:val="4472C4" w:themeColor="accent5"/>
                <w:lang w:val="en-US"/>
              </w:rPr>
              <w:t>2. Disagree</w:t>
            </w:r>
          </w:p>
          <w:p w14:paraId="2243EC61" w14:textId="77777777" w:rsidR="004B486D" w:rsidRPr="004B486D" w:rsidRDefault="004B486D" w:rsidP="00FB327F">
            <w:pPr>
              <w:jc w:val="left"/>
              <w:rPr>
                <w:color w:val="4472C4" w:themeColor="accent5"/>
                <w:lang w:val="en-US"/>
              </w:rPr>
            </w:pPr>
            <w:r w:rsidRPr="004B486D">
              <w:rPr>
                <w:color w:val="4472C4" w:themeColor="accent5"/>
                <w:lang w:val="en-US"/>
              </w:rPr>
              <w:t>3. Neither agree, nor disagree</w:t>
            </w:r>
          </w:p>
          <w:p w14:paraId="22CFFD5D" w14:textId="77777777" w:rsidR="004B486D" w:rsidRPr="004B486D" w:rsidRDefault="004B486D" w:rsidP="00FB327F">
            <w:pPr>
              <w:jc w:val="left"/>
              <w:rPr>
                <w:color w:val="4472C4" w:themeColor="accent5"/>
                <w:lang w:val="en-US"/>
              </w:rPr>
            </w:pPr>
            <w:r w:rsidRPr="004B486D">
              <w:rPr>
                <w:color w:val="4472C4" w:themeColor="accent5"/>
                <w:lang w:val="en-US"/>
              </w:rPr>
              <w:t>4. Agree</w:t>
            </w:r>
          </w:p>
          <w:p w14:paraId="20378E23" w14:textId="77777777" w:rsidR="004B486D" w:rsidRPr="004B486D" w:rsidRDefault="004B486D" w:rsidP="00FB327F">
            <w:pPr>
              <w:jc w:val="left"/>
              <w:rPr>
                <w:color w:val="4472C4" w:themeColor="accent5"/>
                <w:lang w:val="en-US"/>
              </w:rPr>
            </w:pPr>
            <w:r w:rsidRPr="004B486D">
              <w:rPr>
                <w:color w:val="4472C4" w:themeColor="accent5"/>
                <w:lang w:val="en-US"/>
              </w:rPr>
              <w:t>5. Strongly Agree</w:t>
            </w:r>
          </w:p>
          <w:p w14:paraId="0E5494C8" w14:textId="77777777" w:rsidR="004B486D" w:rsidRPr="004B486D" w:rsidRDefault="004B486D" w:rsidP="00FB327F">
            <w:pPr>
              <w:jc w:val="left"/>
              <w:rPr>
                <w:color w:val="4472C4" w:themeColor="accent5"/>
                <w:lang w:val="en-US"/>
              </w:rPr>
            </w:pPr>
            <w:r w:rsidRPr="004B486D">
              <w:rPr>
                <w:color w:val="4472C4" w:themeColor="accent5"/>
                <w:lang w:val="en-US"/>
              </w:rPr>
              <w:t>9. I don't know/NA</w:t>
            </w:r>
          </w:p>
        </w:tc>
      </w:tr>
      <w:tr w:rsidR="004B486D" w:rsidRPr="004B486D" w14:paraId="3B0BEEA7" w14:textId="77777777" w:rsidTr="00FB327F">
        <w:tc>
          <w:tcPr>
            <w:tcW w:w="841"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E8425FA" w14:textId="77777777" w:rsidR="004B486D" w:rsidRPr="004B486D" w:rsidRDefault="004B486D" w:rsidP="00FB327F">
            <w:pPr>
              <w:rPr>
                <w:color w:val="4472C4" w:themeColor="accent5"/>
                <w:lang w:val="en-US"/>
              </w:rPr>
            </w:pPr>
            <w:r w:rsidRPr="004B486D">
              <w:rPr>
                <w:b/>
                <w:bCs/>
                <w:color w:val="4472C4" w:themeColor="accent5"/>
                <w:lang w:val="en-US"/>
              </w:rPr>
              <w:t>ST1</w:t>
            </w:r>
          </w:p>
        </w:tc>
        <w:tc>
          <w:tcPr>
            <w:tcW w:w="5386"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5EB1CE9F" w14:textId="77777777" w:rsidR="004B486D" w:rsidRPr="004B486D" w:rsidRDefault="004B486D" w:rsidP="00FB327F">
            <w:pPr>
              <w:rPr>
                <w:color w:val="4472C4" w:themeColor="accent5"/>
                <w:lang w:val="en-US"/>
              </w:rPr>
            </w:pPr>
            <w:r w:rsidRPr="004B486D">
              <w:rPr>
                <w:color w:val="4472C4" w:themeColor="accent5"/>
                <w:lang w:val="en-US"/>
              </w:rPr>
              <w:t xml:space="preserve">I </w:t>
            </w:r>
            <w:r w:rsidRPr="004B486D">
              <w:rPr>
                <w:iCs/>
                <w:color w:val="4472C4" w:themeColor="accent5"/>
                <w:lang w:val="en-US"/>
              </w:rPr>
              <w:t>would</w:t>
            </w:r>
            <w:r w:rsidRPr="004B486D">
              <w:rPr>
                <w:color w:val="4472C4" w:themeColor="accent5"/>
                <w:lang w:val="en-US"/>
              </w:rPr>
              <w:t xml:space="preserve"> feel embarrassed because I have radon in my home. </w:t>
            </w:r>
          </w:p>
        </w:tc>
        <w:tc>
          <w:tcPr>
            <w:tcW w:w="2552" w:type="dxa"/>
            <w:vMerge/>
            <w:tcBorders>
              <w:top w:val="single" w:sz="8" w:space="0" w:color="FFFFFF"/>
              <w:left w:val="single" w:sz="8" w:space="0" w:color="FFFFFF"/>
              <w:bottom w:val="single" w:sz="24" w:space="0" w:color="FFFFFF"/>
              <w:right w:val="single" w:sz="8" w:space="0" w:color="FFFFFF"/>
            </w:tcBorders>
            <w:vAlign w:val="center"/>
            <w:hideMark/>
          </w:tcPr>
          <w:p w14:paraId="66508BB1" w14:textId="77777777" w:rsidR="004B486D" w:rsidRPr="004B486D" w:rsidRDefault="004B486D" w:rsidP="00FB327F">
            <w:pPr>
              <w:rPr>
                <w:color w:val="4472C4" w:themeColor="accent5"/>
                <w:lang w:val="en-US"/>
              </w:rPr>
            </w:pPr>
          </w:p>
        </w:tc>
      </w:tr>
      <w:tr w:rsidR="004B486D" w:rsidRPr="004B486D" w14:paraId="4E5B1C78" w14:textId="77777777" w:rsidTr="00FB327F">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3CF3EFB" w14:textId="77777777" w:rsidR="004B486D" w:rsidRPr="004B486D" w:rsidRDefault="004B486D" w:rsidP="00FB327F">
            <w:pPr>
              <w:rPr>
                <w:color w:val="4472C4" w:themeColor="accent5"/>
                <w:lang w:val="en-US"/>
              </w:rPr>
            </w:pPr>
            <w:r w:rsidRPr="004B486D">
              <w:rPr>
                <w:b/>
                <w:bCs/>
                <w:color w:val="4472C4" w:themeColor="accent5"/>
                <w:lang w:val="en-US"/>
              </w:rPr>
              <w:t>ST2</w:t>
            </w:r>
          </w:p>
        </w:tc>
        <w:tc>
          <w:tcPr>
            <w:tcW w:w="5386"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50AFF382" w14:textId="77777777" w:rsidR="004B486D" w:rsidRPr="004B486D" w:rsidRDefault="004B486D" w:rsidP="00FB327F">
            <w:pPr>
              <w:jc w:val="left"/>
              <w:rPr>
                <w:color w:val="4472C4" w:themeColor="accent5"/>
                <w:lang w:val="en-US"/>
              </w:rPr>
            </w:pPr>
            <w:r w:rsidRPr="004B486D">
              <w:rPr>
                <w:color w:val="4472C4" w:themeColor="accent5"/>
                <w:lang w:val="en-US"/>
              </w:rPr>
              <w:t xml:space="preserve">If my house tested high for radon, I </w:t>
            </w:r>
            <w:r w:rsidRPr="004B486D">
              <w:rPr>
                <w:iCs/>
                <w:color w:val="4472C4" w:themeColor="accent5"/>
                <w:lang w:val="en-US"/>
              </w:rPr>
              <w:t>would</w:t>
            </w:r>
            <w:r w:rsidRPr="004B486D">
              <w:rPr>
                <w:color w:val="4472C4" w:themeColor="accent5"/>
                <w:lang w:val="en-US"/>
              </w:rPr>
              <w:t xml:space="preserve"> keep it a secret to avoid others knowing about it. </w:t>
            </w:r>
          </w:p>
        </w:tc>
        <w:tc>
          <w:tcPr>
            <w:tcW w:w="2552" w:type="dxa"/>
            <w:vMerge/>
            <w:tcBorders>
              <w:top w:val="single" w:sz="8" w:space="0" w:color="FFFFFF"/>
              <w:left w:val="single" w:sz="8" w:space="0" w:color="FFFFFF"/>
              <w:bottom w:val="single" w:sz="24" w:space="0" w:color="FFFFFF"/>
              <w:right w:val="single" w:sz="8" w:space="0" w:color="FFFFFF"/>
            </w:tcBorders>
            <w:vAlign w:val="center"/>
            <w:hideMark/>
          </w:tcPr>
          <w:p w14:paraId="091D9148" w14:textId="77777777" w:rsidR="004B486D" w:rsidRPr="004B486D" w:rsidRDefault="004B486D" w:rsidP="00FB327F">
            <w:pPr>
              <w:rPr>
                <w:color w:val="4472C4" w:themeColor="accent5"/>
                <w:lang w:val="en-US"/>
              </w:rPr>
            </w:pPr>
          </w:p>
        </w:tc>
      </w:tr>
      <w:tr w:rsidR="004B486D" w:rsidRPr="004B486D" w14:paraId="376A4A37" w14:textId="77777777" w:rsidTr="00FB327F">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86012F8" w14:textId="77777777" w:rsidR="004B486D" w:rsidRPr="004B486D" w:rsidRDefault="004B486D" w:rsidP="00FB327F">
            <w:pPr>
              <w:rPr>
                <w:color w:val="4472C4" w:themeColor="accent5"/>
                <w:lang w:val="en-US"/>
              </w:rPr>
            </w:pPr>
            <w:r w:rsidRPr="004B486D">
              <w:rPr>
                <w:b/>
                <w:bCs/>
                <w:color w:val="4472C4" w:themeColor="accent5"/>
                <w:lang w:val="en-US"/>
              </w:rPr>
              <w:t>ST3</w:t>
            </w:r>
          </w:p>
        </w:tc>
        <w:tc>
          <w:tcPr>
            <w:tcW w:w="5386"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38C472BC" w14:textId="77777777" w:rsidR="004B486D" w:rsidRPr="004B486D" w:rsidRDefault="004B486D" w:rsidP="00FB327F">
            <w:pPr>
              <w:rPr>
                <w:color w:val="4472C4" w:themeColor="accent5"/>
                <w:lang w:val="en-US"/>
              </w:rPr>
            </w:pPr>
            <w:r w:rsidRPr="004B486D">
              <w:rPr>
                <w:color w:val="4472C4" w:themeColor="accent5"/>
                <w:lang w:val="en-US"/>
              </w:rPr>
              <w:t xml:space="preserve">Having radon in house would make me feel like I’m a bad person. </w:t>
            </w:r>
          </w:p>
        </w:tc>
        <w:tc>
          <w:tcPr>
            <w:tcW w:w="2552" w:type="dxa"/>
            <w:vMerge/>
            <w:tcBorders>
              <w:top w:val="single" w:sz="8" w:space="0" w:color="FFFFFF"/>
              <w:left w:val="single" w:sz="8" w:space="0" w:color="FFFFFF"/>
              <w:bottom w:val="single" w:sz="24" w:space="0" w:color="FFFFFF"/>
              <w:right w:val="single" w:sz="8" w:space="0" w:color="FFFFFF"/>
            </w:tcBorders>
            <w:vAlign w:val="center"/>
            <w:hideMark/>
          </w:tcPr>
          <w:p w14:paraId="63726A71" w14:textId="77777777" w:rsidR="004B486D" w:rsidRPr="004B486D" w:rsidRDefault="004B486D" w:rsidP="00FB327F">
            <w:pPr>
              <w:rPr>
                <w:color w:val="4472C4" w:themeColor="accent5"/>
                <w:lang w:val="en-US"/>
              </w:rPr>
            </w:pPr>
          </w:p>
        </w:tc>
      </w:tr>
      <w:tr w:rsidR="004B486D" w:rsidRPr="004B486D" w14:paraId="15159C85" w14:textId="77777777" w:rsidTr="00FB327F">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3ADFFAB" w14:textId="77777777" w:rsidR="004B486D" w:rsidRPr="004B486D" w:rsidRDefault="004B486D" w:rsidP="00FB327F">
            <w:pPr>
              <w:rPr>
                <w:color w:val="4472C4" w:themeColor="accent5"/>
                <w:lang w:val="en-US"/>
              </w:rPr>
            </w:pPr>
            <w:r w:rsidRPr="004B486D">
              <w:rPr>
                <w:b/>
                <w:bCs/>
                <w:color w:val="4472C4" w:themeColor="accent5"/>
                <w:lang w:val="en-US"/>
              </w:rPr>
              <w:t>ST4</w:t>
            </w:r>
          </w:p>
        </w:tc>
        <w:tc>
          <w:tcPr>
            <w:tcW w:w="5386"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4535F4E0" w14:textId="77777777" w:rsidR="004B486D" w:rsidRPr="004B486D" w:rsidRDefault="004B486D" w:rsidP="00FB327F">
            <w:pPr>
              <w:rPr>
                <w:color w:val="4472C4" w:themeColor="accent5"/>
                <w:lang w:val="en-US"/>
              </w:rPr>
            </w:pPr>
            <w:r w:rsidRPr="004B486D">
              <w:rPr>
                <w:color w:val="4472C4" w:themeColor="accent5"/>
                <w:lang w:val="en-US"/>
              </w:rPr>
              <w:t xml:space="preserve">I </w:t>
            </w:r>
            <w:r w:rsidRPr="004B486D">
              <w:rPr>
                <w:i/>
                <w:iCs/>
                <w:color w:val="4472C4" w:themeColor="accent5"/>
                <w:lang w:val="en-US"/>
              </w:rPr>
              <w:t xml:space="preserve">would be </w:t>
            </w:r>
            <w:r w:rsidRPr="004B486D">
              <w:rPr>
                <w:color w:val="4472C4" w:themeColor="accent5"/>
                <w:lang w:val="en-US"/>
              </w:rPr>
              <w:t>very careful whom I tell I have radon in my home.</w:t>
            </w:r>
          </w:p>
        </w:tc>
        <w:tc>
          <w:tcPr>
            <w:tcW w:w="2552" w:type="dxa"/>
            <w:vMerge/>
            <w:tcBorders>
              <w:top w:val="single" w:sz="8" w:space="0" w:color="FFFFFF"/>
              <w:left w:val="single" w:sz="8" w:space="0" w:color="FFFFFF"/>
              <w:bottom w:val="single" w:sz="24" w:space="0" w:color="FFFFFF"/>
              <w:right w:val="single" w:sz="8" w:space="0" w:color="FFFFFF"/>
            </w:tcBorders>
            <w:vAlign w:val="center"/>
            <w:hideMark/>
          </w:tcPr>
          <w:p w14:paraId="4200003B" w14:textId="77777777" w:rsidR="004B486D" w:rsidRPr="004B486D" w:rsidRDefault="004B486D" w:rsidP="00FB327F">
            <w:pPr>
              <w:rPr>
                <w:color w:val="4472C4" w:themeColor="accent5"/>
                <w:lang w:val="en-US"/>
              </w:rPr>
            </w:pPr>
          </w:p>
        </w:tc>
      </w:tr>
    </w:tbl>
    <w:p w14:paraId="1AF0A08C" w14:textId="77777777" w:rsidR="004B486D" w:rsidRPr="004B486D" w:rsidRDefault="004B486D" w:rsidP="00744328">
      <w:pPr>
        <w:spacing w:after="0"/>
        <w:jc w:val="left"/>
        <w:rPr>
          <w:rFonts w:asciiTheme="majorHAnsi" w:hAnsiTheme="majorHAnsi" w:cstheme="majorHAnsi"/>
        </w:rPr>
      </w:pPr>
    </w:p>
    <w:p w14:paraId="1C4BD455" w14:textId="77777777" w:rsidR="004B486D" w:rsidRPr="004B486D" w:rsidRDefault="004B486D" w:rsidP="00744328">
      <w:pPr>
        <w:spacing w:after="0"/>
        <w:jc w:val="left"/>
        <w:rPr>
          <w:rFonts w:asciiTheme="majorHAnsi" w:hAnsiTheme="majorHAnsi" w:cstheme="majorHAnsi"/>
          <w:lang w:val="en-US"/>
        </w:rPr>
      </w:pPr>
    </w:p>
    <w:tbl>
      <w:tblPr>
        <w:tblW w:w="5000" w:type="pct"/>
        <w:tblCellMar>
          <w:left w:w="0" w:type="dxa"/>
          <w:right w:w="0" w:type="dxa"/>
        </w:tblCellMar>
        <w:tblLook w:val="04A0" w:firstRow="1" w:lastRow="0" w:firstColumn="1" w:lastColumn="0" w:noHBand="0" w:noVBand="1"/>
      </w:tblPr>
      <w:tblGrid>
        <w:gridCol w:w="556"/>
        <w:gridCol w:w="6804"/>
        <w:gridCol w:w="2376"/>
      </w:tblGrid>
      <w:tr w:rsidR="005C2DA2" w:rsidRPr="00FB327F" w14:paraId="053D5D80" w14:textId="77777777" w:rsidTr="004F4999">
        <w:tc>
          <w:tcPr>
            <w:tcW w:w="3780" w:type="pct"/>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50C9FF87" w14:textId="3CDB252E" w:rsidR="004F4999" w:rsidRDefault="00591CFD" w:rsidP="004F4999">
            <w:pPr>
              <w:spacing w:after="0"/>
              <w:jc w:val="left"/>
              <w:rPr>
                <w:rFonts w:asciiTheme="majorHAnsi" w:hAnsiTheme="majorHAnsi" w:cstheme="majorHAnsi"/>
                <w:b/>
                <w:bCs/>
                <w:lang w:val="pt-PT"/>
              </w:rPr>
            </w:pPr>
            <w:proofErr w:type="spellStart"/>
            <w:r>
              <w:rPr>
                <w:rFonts w:asciiTheme="majorHAnsi" w:hAnsiTheme="majorHAnsi" w:cstheme="majorHAnsi"/>
                <w:b/>
                <w:bCs/>
                <w:lang w:val="pt-PT"/>
              </w:rPr>
              <w:t>S</w:t>
            </w:r>
            <w:r w:rsidR="005C2DA2" w:rsidRPr="00744328">
              <w:rPr>
                <w:rFonts w:asciiTheme="majorHAnsi" w:hAnsiTheme="majorHAnsi" w:cstheme="majorHAnsi"/>
                <w:b/>
                <w:bCs/>
                <w:lang w:val="pt-PT"/>
              </w:rPr>
              <w:t>tigma</w:t>
            </w:r>
            <w:proofErr w:type="spellEnd"/>
          </w:p>
          <w:p w14:paraId="1AFD986E" w14:textId="705CBA80" w:rsidR="005C2DA2" w:rsidRPr="00744328" w:rsidRDefault="001857CD" w:rsidP="004F4999">
            <w:pPr>
              <w:spacing w:after="0"/>
              <w:jc w:val="left"/>
              <w:rPr>
                <w:rFonts w:asciiTheme="majorHAnsi" w:hAnsiTheme="majorHAnsi" w:cstheme="majorHAnsi"/>
                <w:lang w:val="pt-PT"/>
              </w:rPr>
            </w:pPr>
            <w:r w:rsidRPr="00744328">
              <w:rPr>
                <w:rFonts w:asciiTheme="majorHAnsi" w:hAnsiTheme="majorHAnsi" w:cstheme="majorHAnsi"/>
                <w:bCs/>
                <w:i/>
                <w:lang w:val="pt-PT"/>
              </w:rPr>
              <w:t>(não mostrar o título aos participantes)</w:t>
            </w:r>
          </w:p>
        </w:tc>
        <w:tc>
          <w:tcPr>
            <w:tcW w:w="1220" w:type="pct"/>
            <w:vMerge w:val="restart"/>
            <w:tcBorders>
              <w:top w:val="single" w:sz="8" w:space="0" w:color="FFFFFF"/>
              <w:left w:val="single" w:sz="8" w:space="0" w:color="FFFFFF"/>
            </w:tcBorders>
            <w:shd w:val="clear" w:color="auto" w:fill="97CDCC"/>
            <w:tcMar>
              <w:top w:w="15" w:type="dxa"/>
              <w:left w:w="108" w:type="dxa"/>
              <w:bottom w:w="0" w:type="dxa"/>
              <w:right w:w="108" w:type="dxa"/>
            </w:tcMar>
            <w:hideMark/>
          </w:tcPr>
          <w:p w14:paraId="3DB31897" w14:textId="77777777" w:rsidR="005C2DA2" w:rsidRPr="00744328" w:rsidRDefault="005C2DA2" w:rsidP="00744328">
            <w:pPr>
              <w:spacing w:after="0"/>
              <w:jc w:val="left"/>
              <w:rPr>
                <w:rFonts w:asciiTheme="majorHAnsi" w:hAnsiTheme="majorHAnsi" w:cstheme="majorHAnsi"/>
                <w:lang w:val="nl-BE"/>
              </w:rPr>
            </w:pPr>
            <w:r w:rsidRPr="00744328">
              <w:rPr>
                <w:rFonts w:asciiTheme="majorHAnsi" w:hAnsiTheme="majorHAnsi" w:cstheme="majorHAnsi"/>
                <w:lang w:val="nl-BE"/>
              </w:rPr>
              <w:t>1. Discordo Fortemente</w:t>
            </w:r>
          </w:p>
          <w:p w14:paraId="1AC32596" w14:textId="77777777" w:rsidR="005C2DA2" w:rsidRPr="00744328" w:rsidRDefault="005C2DA2" w:rsidP="00744328">
            <w:pPr>
              <w:spacing w:after="0"/>
              <w:jc w:val="left"/>
              <w:rPr>
                <w:rFonts w:asciiTheme="majorHAnsi" w:hAnsiTheme="majorHAnsi" w:cstheme="majorHAnsi"/>
                <w:lang w:val="nl-BE"/>
              </w:rPr>
            </w:pPr>
            <w:r w:rsidRPr="00744328">
              <w:rPr>
                <w:rFonts w:asciiTheme="majorHAnsi" w:hAnsiTheme="majorHAnsi" w:cstheme="majorHAnsi"/>
                <w:lang w:val="nl-BE"/>
              </w:rPr>
              <w:t>2. Discordo</w:t>
            </w:r>
          </w:p>
          <w:p w14:paraId="4B859EF8" w14:textId="77777777" w:rsidR="005C2DA2" w:rsidRPr="00744328" w:rsidRDefault="005C2DA2" w:rsidP="00744328">
            <w:pPr>
              <w:spacing w:after="0"/>
              <w:jc w:val="left"/>
              <w:rPr>
                <w:rFonts w:asciiTheme="majorHAnsi" w:hAnsiTheme="majorHAnsi" w:cstheme="majorHAnsi"/>
                <w:lang w:val="nl-BE"/>
              </w:rPr>
            </w:pPr>
            <w:r w:rsidRPr="00744328">
              <w:rPr>
                <w:rFonts w:asciiTheme="majorHAnsi" w:hAnsiTheme="majorHAnsi" w:cstheme="majorHAnsi"/>
                <w:lang w:val="nl-BE"/>
              </w:rPr>
              <w:t>3. Não concordo, nem discordo</w:t>
            </w:r>
          </w:p>
          <w:p w14:paraId="603061C4" w14:textId="77777777" w:rsidR="005C2DA2" w:rsidRPr="00744328" w:rsidRDefault="005C2DA2" w:rsidP="00744328">
            <w:pPr>
              <w:spacing w:after="0"/>
              <w:jc w:val="left"/>
              <w:rPr>
                <w:rFonts w:asciiTheme="majorHAnsi" w:hAnsiTheme="majorHAnsi" w:cstheme="majorHAnsi"/>
                <w:lang w:val="nl-BE"/>
              </w:rPr>
            </w:pPr>
            <w:r w:rsidRPr="00744328">
              <w:rPr>
                <w:rFonts w:asciiTheme="majorHAnsi" w:hAnsiTheme="majorHAnsi" w:cstheme="majorHAnsi"/>
                <w:lang w:val="nl-BE"/>
              </w:rPr>
              <w:t>4. Concordo</w:t>
            </w:r>
          </w:p>
          <w:p w14:paraId="3B237598" w14:textId="77777777" w:rsidR="005C2DA2" w:rsidRPr="00744328" w:rsidRDefault="005C2DA2" w:rsidP="00744328">
            <w:pPr>
              <w:spacing w:after="0"/>
              <w:jc w:val="left"/>
              <w:rPr>
                <w:rFonts w:asciiTheme="majorHAnsi" w:hAnsiTheme="majorHAnsi" w:cstheme="majorHAnsi"/>
                <w:lang w:val="nl-BE"/>
              </w:rPr>
            </w:pPr>
            <w:r w:rsidRPr="00744328">
              <w:rPr>
                <w:rFonts w:asciiTheme="majorHAnsi" w:hAnsiTheme="majorHAnsi" w:cstheme="majorHAnsi"/>
                <w:lang w:val="nl-BE"/>
              </w:rPr>
              <w:t>5. Concordo Fortemente</w:t>
            </w:r>
          </w:p>
          <w:p w14:paraId="53FF53C4" w14:textId="5A631671" w:rsidR="005C2DA2" w:rsidRPr="00744328" w:rsidRDefault="005C2DA2" w:rsidP="00744328">
            <w:pPr>
              <w:spacing w:after="0"/>
              <w:jc w:val="left"/>
              <w:rPr>
                <w:rFonts w:asciiTheme="majorHAnsi" w:hAnsiTheme="majorHAnsi" w:cstheme="majorHAnsi"/>
                <w:lang w:val="pt-PT"/>
              </w:rPr>
            </w:pPr>
            <w:r w:rsidRPr="00744328">
              <w:rPr>
                <w:rFonts w:asciiTheme="majorHAnsi" w:hAnsiTheme="majorHAnsi" w:cstheme="majorHAnsi"/>
                <w:lang w:val="nl-BE"/>
              </w:rPr>
              <w:t>9. Não sabe / Não responde</w:t>
            </w:r>
          </w:p>
        </w:tc>
      </w:tr>
      <w:tr w:rsidR="005C2DA2" w:rsidRPr="00FB327F" w14:paraId="3EA0D01C" w14:textId="77777777" w:rsidTr="004F4999">
        <w:tc>
          <w:tcPr>
            <w:tcW w:w="286" w:type="pct"/>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E389C11" w14:textId="77777777" w:rsidR="005C2DA2" w:rsidRPr="00744328" w:rsidRDefault="005C2DA2" w:rsidP="00744328">
            <w:pPr>
              <w:spacing w:after="0"/>
              <w:jc w:val="left"/>
              <w:rPr>
                <w:rFonts w:asciiTheme="majorHAnsi" w:hAnsiTheme="majorHAnsi" w:cstheme="majorHAnsi"/>
                <w:lang w:val="en-US"/>
              </w:rPr>
            </w:pPr>
            <w:r w:rsidRPr="00744328">
              <w:rPr>
                <w:rFonts w:asciiTheme="majorHAnsi" w:hAnsiTheme="majorHAnsi" w:cstheme="majorHAnsi"/>
                <w:b/>
                <w:bCs/>
                <w:lang w:val="en-US"/>
              </w:rPr>
              <w:t>ST1</w:t>
            </w:r>
          </w:p>
        </w:tc>
        <w:tc>
          <w:tcPr>
            <w:tcW w:w="3494" w:type="pct"/>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20570CEC" w14:textId="552EDF63" w:rsidR="005C2DA2" w:rsidRPr="00744328" w:rsidRDefault="005C2DA2" w:rsidP="004F4999">
            <w:pPr>
              <w:spacing w:after="0"/>
              <w:jc w:val="left"/>
              <w:rPr>
                <w:rFonts w:asciiTheme="majorHAnsi" w:hAnsiTheme="majorHAnsi" w:cstheme="majorHAnsi"/>
                <w:lang w:val="pt-PT"/>
              </w:rPr>
            </w:pPr>
            <w:r w:rsidRPr="002D7187">
              <w:rPr>
                <w:rFonts w:asciiTheme="majorHAnsi" w:hAnsiTheme="majorHAnsi" w:cstheme="majorHAnsi"/>
                <w:lang w:val="pt-PT"/>
              </w:rPr>
              <w:t>Sentir-me-ia envergonhado</w:t>
            </w:r>
            <w:r w:rsidRPr="00744328">
              <w:rPr>
                <w:rFonts w:asciiTheme="majorHAnsi" w:hAnsiTheme="majorHAnsi" w:cstheme="majorHAnsi"/>
                <w:lang w:val="pt-PT"/>
              </w:rPr>
              <w:t xml:space="preserve"> </w:t>
            </w:r>
            <w:r w:rsidR="004F4999">
              <w:rPr>
                <w:rFonts w:asciiTheme="majorHAnsi" w:hAnsiTheme="majorHAnsi" w:cstheme="majorHAnsi"/>
                <w:lang w:val="pt-PT"/>
              </w:rPr>
              <w:t xml:space="preserve">se soubesse que tinha </w:t>
            </w:r>
            <w:r w:rsidRPr="00744328">
              <w:rPr>
                <w:rFonts w:asciiTheme="majorHAnsi" w:hAnsiTheme="majorHAnsi" w:cstheme="majorHAnsi"/>
                <w:lang w:val="pt-PT"/>
              </w:rPr>
              <w:t xml:space="preserve">níveis elevados de radão </w:t>
            </w:r>
            <w:r w:rsidR="004F4999">
              <w:rPr>
                <w:rFonts w:asciiTheme="majorHAnsi" w:hAnsiTheme="majorHAnsi" w:cstheme="majorHAnsi"/>
                <w:lang w:val="pt-PT"/>
              </w:rPr>
              <w:t>em casa</w:t>
            </w:r>
            <w:r w:rsidRPr="00744328">
              <w:rPr>
                <w:rFonts w:asciiTheme="majorHAnsi" w:hAnsiTheme="majorHAnsi" w:cstheme="majorHAnsi"/>
                <w:lang w:val="pt-PT"/>
              </w:rPr>
              <w:t>.</w:t>
            </w:r>
          </w:p>
        </w:tc>
        <w:tc>
          <w:tcPr>
            <w:tcW w:w="1220" w:type="pct"/>
            <w:vMerge/>
            <w:tcBorders>
              <w:left w:val="single" w:sz="8" w:space="0" w:color="FFFFFF"/>
            </w:tcBorders>
            <w:vAlign w:val="center"/>
            <w:hideMark/>
          </w:tcPr>
          <w:p w14:paraId="46978A48" w14:textId="77777777" w:rsidR="005C2DA2" w:rsidRPr="00744328" w:rsidRDefault="005C2DA2" w:rsidP="00744328">
            <w:pPr>
              <w:spacing w:after="0"/>
              <w:jc w:val="left"/>
              <w:rPr>
                <w:rFonts w:asciiTheme="majorHAnsi" w:hAnsiTheme="majorHAnsi" w:cstheme="majorHAnsi"/>
                <w:lang w:val="pt-PT"/>
              </w:rPr>
            </w:pPr>
          </w:p>
        </w:tc>
      </w:tr>
      <w:tr w:rsidR="005C2DA2" w:rsidRPr="00FB327F" w14:paraId="17711FB3" w14:textId="77777777" w:rsidTr="004F4999">
        <w:tc>
          <w:tcPr>
            <w:tcW w:w="286"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A5CA7DA" w14:textId="77777777" w:rsidR="005C2DA2" w:rsidRPr="00744328" w:rsidRDefault="005C2DA2" w:rsidP="00744328">
            <w:pPr>
              <w:spacing w:after="0"/>
              <w:jc w:val="left"/>
              <w:rPr>
                <w:rFonts w:asciiTheme="majorHAnsi" w:hAnsiTheme="majorHAnsi" w:cstheme="majorHAnsi"/>
                <w:lang w:val="en-US"/>
              </w:rPr>
            </w:pPr>
            <w:r w:rsidRPr="00744328">
              <w:rPr>
                <w:rFonts w:asciiTheme="majorHAnsi" w:hAnsiTheme="majorHAnsi" w:cstheme="majorHAnsi"/>
                <w:b/>
                <w:bCs/>
                <w:lang w:val="en-US"/>
              </w:rPr>
              <w:t>ST2</w:t>
            </w:r>
          </w:p>
        </w:tc>
        <w:tc>
          <w:tcPr>
            <w:tcW w:w="3494" w:type="pct"/>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0FA01C55" w14:textId="55E47463" w:rsidR="005C2DA2" w:rsidRPr="00744328" w:rsidRDefault="005C2DA2" w:rsidP="00744328">
            <w:pPr>
              <w:spacing w:after="0"/>
              <w:jc w:val="left"/>
              <w:rPr>
                <w:rFonts w:asciiTheme="majorHAnsi" w:hAnsiTheme="majorHAnsi" w:cstheme="majorHAnsi"/>
                <w:lang w:val="pt-PT"/>
              </w:rPr>
            </w:pPr>
            <w:r w:rsidRPr="00744328">
              <w:rPr>
                <w:rFonts w:asciiTheme="majorHAnsi" w:hAnsiTheme="majorHAnsi" w:cstheme="majorHAnsi"/>
                <w:lang w:val="pt-PT"/>
              </w:rPr>
              <w:t>Se a minha habitação apresentasse níveis elevados de radão, manteria isso em segredo para evitar que outros soubessem.</w:t>
            </w:r>
          </w:p>
        </w:tc>
        <w:tc>
          <w:tcPr>
            <w:tcW w:w="1220" w:type="pct"/>
            <w:vMerge/>
            <w:tcBorders>
              <w:left w:val="single" w:sz="8" w:space="0" w:color="FFFFFF"/>
            </w:tcBorders>
            <w:vAlign w:val="center"/>
            <w:hideMark/>
          </w:tcPr>
          <w:p w14:paraId="0C6B9CF5" w14:textId="77777777" w:rsidR="005C2DA2" w:rsidRPr="00744328" w:rsidRDefault="005C2DA2" w:rsidP="00744328">
            <w:pPr>
              <w:spacing w:after="0"/>
              <w:jc w:val="left"/>
              <w:rPr>
                <w:rFonts w:asciiTheme="majorHAnsi" w:hAnsiTheme="majorHAnsi" w:cstheme="majorHAnsi"/>
                <w:lang w:val="pt-PT"/>
              </w:rPr>
            </w:pPr>
          </w:p>
        </w:tc>
      </w:tr>
      <w:tr w:rsidR="005C2DA2" w:rsidRPr="00FB327F" w14:paraId="07DAA082" w14:textId="77777777" w:rsidTr="004F4999">
        <w:tc>
          <w:tcPr>
            <w:tcW w:w="286"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9D9CE72" w14:textId="77777777" w:rsidR="005C2DA2" w:rsidRPr="00744328" w:rsidRDefault="005C2DA2" w:rsidP="00744328">
            <w:pPr>
              <w:spacing w:after="0"/>
              <w:jc w:val="left"/>
              <w:rPr>
                <w:rFonts w:asciiTheme="majorHAnsi" w:hAnsiTheme="majorHAnsi" w:cstheme="majorHAnsi"/>
                <w:lang w:val="en-US"/>
              </w:rPr>
            </w:pPr>
            <w:r w:rsidRPr="00744328">
              <w:rPr>
                <w:rFonts w:asciiTheme="majorHAnsi" w:hAnsiTheme="majorHAnsi" w:cstheme="majorHAnsi"/>
                <w:b/>
                <w:bCs/>
                <w:lang w:val="en-US"/>
              </w:rPr>
              <w:t>ST3</w:t>
            </w:r>
          </w:p>
        </w:tc>
        <w:tc>
          <w:tcPr>
            <w:tcW w:w="3494" w:type="pct"/>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63D1E2FF" w14:textId="52AAAB38" w:rsidR="005C2DA2" w:rsidRPr="00744328" w:rsidRDefault="005C2DA2" w:rsidP="004F4999">
            <w:pPr>
              <w:spacing w:after="0"/>
              <w:jc w:val="left"/>
              <w:rPr>
                <w:rFonts w:asciiTheme="majorHAnsi" w:hAnsiTheme="majorHAnsi" w:cstheme="majorHAnsi"/>
                <w:lang w:val="pt-PT"/>
              </w:rPr>
            </w:pPr>
            <w:r w:rsidRPr="00744328">
              <w:rPr>
                <w:rFonts w:asciiTheme="majorHAnsi" w:hAnsiTheme="majorHAnsi" w:cstheme="majorHAnsi"/>
                <w:lang w:val="pt-PT"/>
              </w:rPr>
              <w:t xml:space="preserve">Ter níveis elevados de radão em casa </w:t>
            </w:r>
            <w:r w:rsidR="004F4999">
              <w:rPr>
                <w:rFonts w:asciiTheme="majorHAnsi" w:hAnsiTheme="majorHAnsi" w:cstheme="majorHAnsi"/>
                <w:lang w:val="pt-PT"/>
              </w:rPr>
              <w:t>iria fazer-me</w:t>
            </w:r>
            <w:r w:rsidRPr="00744328">
              <w:rPr>
                <w:rFonts w:asciiTheme="majorHAnsi" w:hAnsiTheme="majorHAnsi" w:cstheme="majorHAnsi"/>
                <w:lang w:val="pt-PT"/>
              </w:rPr>
              <w:t xml:space="preserve"> sentir uma má pessoa. </w:t>
            </w:r>
          </w:p>
        </w:tc>
        <w:tc>
          <w:tcPr>
            <w:tcW w:w="1220" w:type="pct"/>
            <w:vMerge/>
            <w:tcBorders>
              <w:left w:val="single" w:sz="8" w:space="0" w:color="FFFFFF"/>
            </w:tcBorders>
            <w:vAlign w:val="center"/>
            <w:hideMark/>
          </w:tcPr>
          <w:p w14:paraId="05FE4CF2" w14:textId="77777777" w:rsidR="005C2DA2" w:rsidRPr="00744328" w:rsidRDefault="005C2DA2" w:rsidP="00744328">
            <w:pPr>
              <w:spacing w:after="0"/>
              <w:jc w:val="left"/>
              <w:rPr>
                <w:rFonts w:asciiTheme="majorHAnsi" w:hAnsiTheme="majorHAnsi" w:cstheme="majorHAnsi"/>
                <w:lang w:val="pt-PT"/>
              </w:rPr>
            </w:pPr>
          </w:p>
        </w:tc>
      </w:tr>
      <w:tr w:rsidR="005C2DA2" w:rsidRPr="00FB327F" w14:paraId="018718EB" w14:textId="77777777" w:rsidTr="004F4999">
        <w:tc>
          <w:tcPr>
            <w:tcW w:w="286"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94C3E5E" w14:textId="0B069A94" w:rsidR="005C2DA2" w:rsidRPr="00744328" w:rsidRDefault="005C2DA2" w:rsidP="00744328">
            <w:pPr>
              <w:spacing w:after="0"/>
              <w:jc w:val="left"/>
              <w:rPr>
                <w:rFonts w:asciiTheme="majorHAnsi" w:hAnsiTheme="majorHAnsi" w:cstheme="majorHAnsi"/>
                <w:lang w:val="en-US"/>
              </w:rPr>
            </w:pPr>
            <w:r w:rsidRPr="00744328">
              <w:rPr>
                <w:rFonts w:asciiTheme="majorHAnsi" w:hAnsiTheme="majorHAnsi" w:cstheme="majorHAnsi"/>
                <w:b/>
                <w:bCs/>
                <w:lang w:val="en-US"/>
              </w:rPr>
              <w:t>ST4</w:t>
            </w:r>
          </w:p>
        </w:tc>
        <w:tc>
          <w:tcPr>
            <w:tcW w:w="3494" w:type="pct"/>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2D017D42" w14:textId="36A14C1B" w:rsidR="005C2DA2" w:rsidRPr="00744328" w:rsidRDefault="005C2DA2" w:rsidP="00744328">
            <w:pPr>
              <w:spacing w:after="0"/>
              <w:jc w:val="left"/>
              <w:rPr>
                <w:rFonts w:asciiTheme="majorHAnsi" w:hAnsiTheme="majorHAnsi" w:cstheme="majorHAnsi"/>
                <w:lang w:val="pt-PT"/>
              </w:rPr>
            </w:pPr>
            <w:r w:rsidRPr="00744328">
              <w:rPr>
                <w:rFonts w:asciiTheme="majorHAnsi" w:hAnsiTheme="majorHAnsi" w:cstheme="majorHAnsi"/>
                <w:i/>
                <w:lang w:val="pt-PT"/>
              </w:rPr>
              <w:t>Teria muito cuidado</w:t>
            </w:r>
            <w:r w:rsidRPr="00744328">
              <w:rPr>
                <w:rFonts w:asciiTheme="majorHAnsi" w:hAnsiTheme="majorHAnsi" w:cstheme="majorHAnsi"/>
                <w:lang w:val="pt-PT"/>
              </w:rPr>
              <w:t xml:space="preserve"> sobre a quem iria dizer que tenho níveis elevados de radão em casa. </w:t>
            </w:r>
          </w:p>
        </w:tc>
        <w:tc>
          <w:tcPr>
            <w:tcW w:w="1220" w:type="pct"/>
            <w:vMerge/>
            <w:tcBorders>
              <w:left w:val="single" w:sz="8" w:space="0" w:color="FFFFFF"/>
              <w:bottom w:val="single" w:sz="24" w:space="0" w:color="FFFFFF"/>
            </w:tcBorders>
            <w:vAlign w:val="center"/>
            <w:hideMark/>
          </w:tcPr>
          <w:p w14:paraId="2D2F100A" w14:textId="77777777" w:rsidR="005C2DA2" w:rsidRPr="00744328" w:rsidRDefault="005C2DA2" w:rsidP="00744328">
            <w:pPr>
              <w:spacing w:after="0"/>
              <w:jc w:val="left"/>
              <w:rPr>
                <w:rFonts w:asciiTheme="majorHAnsi" w:hAnsiTheme="majorHAnsi" w:cstheme="majorHAnsi"/>
                <w:lang w:val="pt-PT"/>
              </w:rPr>
            </w:pPr>
          </w:p>
        </w:tc>
      </w:tr>
    </w:tbl>
    <w:p w14:paraId="6E10080A" w14:textId="77777777" w:rsidR="00C808D7" w:rsidRDefault="00C808D7" w:rsidP="00744328">
      <w:pPr>
        <w:spacing w:after="0"/>
        <w:jc w:val="left"/>
        <w:rPr>
          <w:rFonts w:asciiTheme="majorHAnsi" w:hAnsiTheme="majorHAnsi" w:cstheme="majorHAnsi"/>
          <w:lang w:val="pt-PT"/>
        </w:rPr>
      </w:pPr>
    </w:p>
    <w:tbl>
      <w:tblPr>
        <w:tblW w:w="8070" w:type="dxa"/>
        <w:tblCellMar>
          <w:left w:w="0" w:type="dxa"/>
          <w:right w:w="0" w:type="dxa"/>
        </w:tblCellMar>
        <w:tblLook w:val="04A0" w:firstRow="1" w:lastRow="0" w:firstColumn="1" w:lastColumn="0" w:noHBand="0" w:noVBand="1"/>
      </w:tblPr>
      <w:tblGrid>
        <w:gridCol w:w="595"/>
        <w:gridCol w:w="5632"/>
        <w:gridCol w:w="1843"/>
      </w:tblGrid>
      <w:tr w:rsidR="004B486D" w:rsidRPr="004B486D" w14:paraId="7EF84498" w14:textId="77777777" w:rsidTr="00FB327F">
        <w:tc>
          <w:tcPr>
            <w:tcW w:w="6227"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1196CADB" w14:textId="77777777" w:rsidR="004B486D" w:rsidRPr="004B486D" w:rsidRDefault="004B486D" w:rsidP="00FB327F">
            <w:pPr>
              <w:jc w:val="left"/>
              <w:rPr>
                <w:color w:val="4472C4" w:themeColor="accent5"/>
                <w:lang w:val="en-US"/>
              </w:rPr>
            </w:pPr>
            <w:r w:rsidRPr="004B486D">
              <w:rPr>
                <w:b/>
                <w:bCs/>
                <w:color w:val="4472C4" w:themeColor="accent5"/>
                <w:lang w:val="en-US"/>
              </w:rPr>
              <w:lastRenderedPageBreak/>
              <w:t xml:space="preserve">Social Influence </w:t>
            </w:r>
            <w:r w:rsidRPr="004B486D">
              <w:rPr>
                <w:bCs/>
                <w:i/>
                <w:color w:val="4472C4" w:themeColor="accent5"/>
              </w:rPr>
              <w:t>(don’t show this title to respondents)</w:t>
            </w:r>
          </w:p>
        </w:tc>
        <w:tc>
          <w:tcPr>
            <w:tcW w:w="1843"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60F0E562" w14:textId="77777777" w:rsidR="004B486D" w:rsidRPr="004B486D" w:rsidRDefault="004B486D" w:rsidP="00FB327F">
            <w:pPr>
              <w:jc w:val="left"/>
              <w:rPr>
                <w:color w:val="4472C4" w:themeColor="accent5"/>
                <w:lang w:val="en-US"/>
              </w:rPr>
            </w:pPr>
            <w:r w:rsidRPr="004B486D">
              <w:rPr>
                <w:color w:val="4472C4" w:themeColor="accent5"/>
                <w:lang w:val="en-US"/>
              </w:rPr>
              <w:t>1. Strongly Disagree</w:t>
            </w:r>
          </w:p>
          <w:p w14:paraId="149CD8CA" w14:textId="77777777" w:rsidR="004B486D" w:rsidRPr="004B486D" w:rsidRDefault="004B486D" w:rsidP="00FB327F">
            <w:pPr>
              <w:jc w:val="left"/>
              <w:rPr>
                <w:color w:val="4472C4" w:themeColor="accent5"/>
                <w:lang w:val="en-US"/>
              </w:rPr>
            </w:pPr>
            <w:r w:rsidRPr="004B486D">
              <w:rPr>
                <w:color w:val="4472C4" w:themeColor="accent5"/>
                <w:lang w:val="en-US"/>
              </w:rPr>
              <w:t>2. Disagree</w:t>
            </w:r>
          </w:p>
          <w:p w14:paraId="60357E58" w14:textId="77777777" w:rsidR="004B486D" w:rsidRPr="004B486D" w:rsidRDefault="004B486D" w:rsidP="00FB327F">
            <w:pPr>
              <w:jc w:val="left"/>
              <w:rPr>
                <w:color w:val="4472C4" w:themeColor="accent5"/>
                <w:lang w:val="en-US"/>
              </w:rPr>
            </w:pPr>
            <w:r w:rsidRPr="004B486D">
              <w:rPr>
                <w:color w:val="4472C4" w:themeColor="accent5"/>
                <w:lang w:val="en-US"/>
              </w:rPr>
              <w:t>3. Neither agree, nor disagree</w:t>
            </w:r>
          </w:p>
          <w:p w14:paraId="7F3CE250" w14:textId="77777777" w:rsidR="004B486D" w:rsidRPr="004B486D" w:rsidRDefault="004B486D" w:rsidP="00FB327F">
            <w:pPr>
              <w:jc w:val="left"/>
              <w:rPr>
                <w:color w:val="4472C4" w:themeColor="accent5"/>
                <w:lang w:val="en-US"/>
              </w:rPr>
            </w:pPr>
            <w:r w:rsidRPr="004B486D">
              <w:rPr>
                <w:color w:val="4472C4" w:themeColor="accent5"/>
                <w:lang w:val="en-US"/>
              </w:rPr>
              <w:t>4. Agree</w:t>
            </w:r>
          </w:p>
          <w:p w14:paraId="5DC309ED" w14:textId="77777777" w:rsidR="004B486D" w:rsidRPr="004B486D" w:rsidRDefault="004B486D" w:rsidP="00FB327F">
            <w:pPr>
              <w:jc w:val="left"/>
              <w:rPr>
                <w:color w:val="4472C4" w:themeColor="accent5"/>
                <w:lang w:val="en-US"/>
              </w:rPr>
            </w:pPr>
            <w:r w:rsidRPr="004B486D">
              <w:rPr>
                <w:color w:val="4472C4" w:themeColor="accent5"/>
                <w:lang w:val="en-US"/>
              </w:rPr>
              <w:t>5. Strongly Agree</w:t>
            </w:r>
          </w:p>
          <w:p w14:paraId="1E60B479" w14:textId="77777777" w:rsidR="004B486D" w:rsidRPr="004B486D" w:rsidRDefault="004B486D" w:rsidP="00FB327F">
            <w:pPr>
              <w:jc w:val="left"/>
              <w:rPr>
                <w:color w:val="4472C4" w:themeColor="accent5"/>
                <w:lang w:val="en-US"/>
              </w:rPr>
            </w:pPr>
            <w:r w:rsidRPr="004B486D">
              <w:rPr>
                <w:color w:val="4472C4" w:themeColor="accent5"/>
                <w:lang w:val="en-US"/>
              </w:rPr>
              <w:t>9. I don't know/NA</w:t>
            </w:r>
          </w:p>
        </w:tc>
      </w:tr>
      <w:tr w:rsidR="004B486D" w:rsidRPr="004B486D" w14:paraId="3F5A9F57" w14:textId="77777777" w:rsidTr="00FB327F">
        <w:tc>
          <w:tcPr>
            <w:tcW w:w="595"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56C75BB" w14:textId="77777777" w:rsidR="004B486D" w:rsidRPr="004B486D" w:rsidRDefault="004B486D" w:rsidP="00FB327F">
            <w:pPr>
              <w:rPr>
                <w:color w:val="4472C4" w:themeColor="accent5"/>
                <w:lang w:val="en-US"/>
              </w:rPr>
            </w:pPr>
            <w:r w:rsidRPr="004B486D">
              <w:rPr>
                <w:b/>
                <w:bCs/>
                <w:color w:val="4472C4" w:themeColor="accent5"/>
                <w:lang w:val="en-US"/>
              </w:rPr>
              <w:t>SIS1</w:t>
            </w:r>
          </w:p>
        </w:tc>
        <w:tc>
          <w:tcPr>
            <w:tcW w:w="5632"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7CED39CE" w14:textId="77777777" w:rsidR="004B486D" w:rsidRPr="004B486D" w:rsidRDefault="004B486D" w:rsidP="00FB327F">
            <w:pPr>
              <w:rPr>
                <w:color w:val="4472C4" w:themeColor="accent5"/>
                <w:lang w:val="en-US"/>
              </w:rPr>
            </w:pPr>
            <w:r w:rsidRPr="004B486D">
              <w:rPr>
                <w:color w:val="4472C4" w:themeColor="accent5"/>
                <w:lang w:val="en-US"/>
              </w:rPr>
              <w:t xml:space="preserve">I don't watch others to learn new things </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33CFA0DA" w14:textId="77777777" w:rsidR="004B486D" w:rsidRPr="004B486D" w:rsidRDefault="004B486D" w:rsidP="00FB327F">
            <w:pPr>
              <w:rPr>
                <w:color w:val="4472C4" w:themeColor="accent5"/>
                <w:lang w:val="en-US"/>
              </w:rPr>
            </w:pPr>
          </w:p>
        </w:tc>
      </w:tr>
      <w:tr w:rsidR="004B486D" w:rsidRPr="004B486D" w14:paraId="579BBA00" w14:textId="77777777" w:rsidTr="00FB327F">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29FA5C6" w14:textId="77777777" w:rsidR="004B486D" w:rsidRPr="004B486D" w:rsidRDefault="004B486D" w:rsidP="00FB327F">
            <w:pPr>
              <w:rPr>
                <w:color w:val="4472C4" w:themeColor="accent5"/>
                <w:lang w:val="en-US"/>
              </w:rPr>
            </w:pPr>
            <w:r w:rsidRPr="004B486D">
              <w:rPr>
                <w:b/>
                <w:bCs/>
                <w:color w:val="4472C4" w:themeColor="accent5"/>
                <w:lang w:val="en-US"/>
              </w:rPr>
              <w:t>SIS2</w:t>
            </w:r>
          </w:p>
        </w:tc>
        <w:tc>
          <w:tcPr>
            <w:tcW w:w="5632"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11A75641" w14:textId="77777777" w:rsidR="004B486D" w:rsidRPr="004B486D" w:rsidRDefault="004B486D" w:rsidP="00FB327F">
            <w:pPr>
              <w:rPr>
                <w:color w:val="4472C4" w:themeColor="accent5"/>
                <w:lang w:val="en-US"/>
              </w:rPr>
            </w:pPr>
            <w:r w:rsidRPr="004B486D">
              <w:rPr>
                <w:color w:val="4472C4" w:themeColor="accent5"/>
                <w:lang w:val="en-US"/>
              </w:rPr>
              <w:t xml:space="preserve">I don't compare myself to other people </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5BA4AD5D" w14:textId="77777777" w:rsidR="004B486D" w:rsidRPr="004B486D" w:rsidRDefault="004B486D" w:rsidP="00FB327F">
            <w:pPr>
              <w:rPr>
                <w:color w:val="4472C4" w:themeColor="accent5"/>
                <w:lang w:val="en-US"/>
              </w:rPr>
            </w:pPr>
          </w:p>
        </w:tc>
      </w:tr>
      <w:tr w:rsidR="004B486D" w:rsidRPr="004B486D" w14:paraId="7CD8EE72" w14:textId="77777777" w:rsidTr="00FB327F">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C3B7D73" w14:textId="77777777" w:rsidR="004B486D" w:rsidRPr="004B486D" w:rsidRDefault="004B486D" w:rsidP="00FB327F">
            <w:pPr>
              <w:rPr>
                <w:color w:val="4472C4" w:themeColor="accent5"/>
                <w:lang w:val="en-US"/>
              </w:rPr>
            </w:pPr>
            <w:r w:rsidRPr="004B486D">
              <w:rPr>
                <w:b/>
                <w:bCs/>
                <w:color w:val="4472C4" w:themeColor="accent5"/>
                <w:lang w:val="en-US"/>
              </w:rPr>
              <w:t>SIS3</w:t>
            </w:r>
          </w:p>
        </w:tc>
        <w:tc>
          <w:tcPr>
            <w:tcW w:w="5632"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61486A62" w14:textId="77777777" w:rsidR="004B486D" w:rsidRPr="004B486D" w:rsidRDefault="004B486D" w:rsidP="00FB327F">
            <w:pPr>
              <w:rPr>
                <w:color w:val="4472C4" w:themeColor="accent5"/>
                <w:lang w:val="en-US"/>
              </w:rPr>
            </w:pPr>
            <w:r w:rsidRPr="004B486D">
              <w:rPr>
                <w:color w:val="4472C4" w:themeColor="accent5"/>
                <w:lang w:val="en-US"/>
              </w:rPr>
              <w:t>I prefer to act the way everyone else is acting</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322627FD" w14:textId="77777777" w:rsidR="004B486D" w:rsidRPr="004B486D" w:rsidRDefault="004B486D" w:rsidP="00FB327F">
            <w:pPr>
              <w:rPr>
                <w:color w:val="4472C4" w:themeColor="accent5"/>
                <w:lang w:val="en-US"/>
              </w:rPr>
            </w:pPr>
          </w:p>
        </w:tc>
      </w:tr>
      <w:tr w:rsidR="004B486D" w:rsidRPr="004B486D" w14:paraId="4F87EFC1" w14:textId="77777777" w:rsidTr="00FB327F">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9408DF1" w14:textId="77777777" w:rsidR="004B486D" w:rsidRPr="004B486D" w:rsidRDefault="004B486D" w:rsidP="00FB327F">
            <w:pPr>
              <w:rPr>
                <w:color w:val="4472C4" w:themeColor="accent5"/>
                <w:lang w:val="en-US"/>
              </w:rPr>
            </w:pPr>
            <w:r w:rsidRPr="004B486D">
              <w:rPr>
                <w:b/>
                <w:bCs/>
                <w:color w:val="4472C4" w:themeColor="accent5"/>
                <w:lang w:val="en-US"/>
              </w:rPr>
              <w:t>SIS4</w:t>
            </w:r>
          </w:p>
        </w:tc>
        <w:tc>
          <w:tcPr>
            <w:tcW w:w="5632"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2C921A36" w14:textId="77777777" w:rsidR="004B486D" w:rsidRPr="004B486D" w:rsidRDefault="004B486D" w:rsidP="00FB327F">
            <w:pPr>
              <w:rPr>
                <w:color w:val="4472C4" w:themeColor="accent5"/>
                <w:lang w:val="en-US"/>
              </w:rPr>
            </w:pPr>
            <w:r w:rsidRPr="004B486D">
              <w:rPr>
                <w:color w:val="4472C4" w:themeColor="accent5"/>
                <w:lang w:val="en-US"/>
              </w:rPr>
              <w:t>When I realize people are working on something important to me, I also want to start doing it</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7C046447" w14:textId="77777777" w:rsidR="004B486D" w:rsidRPr="004B486D" w:rsidRDefault="004B486D" w:rsidP="00FB327F">
            <w:pPr>
              <w:rPr>
                <w:color w:val="4472C4" w:themeColor="accent5"/>
                <w:lang w:val="en-US"/>
              </w:rPr>
            </w:pPr>
          </w:p>
        </w:tc>
      </w:tr>
      <w:tr w:rsidR="004B486D" w:rsidRPr="004B486D" w14:paraId="54AD247E" w14:textId="77777777" w:rsidTr="00FB327F">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D05919C" w14:textId="77777777" w:rsidR="004B486D" w:rsidRPr="004B486D" w:rsidRDefault="004B486D" w:rsidP="00FB327F">
            <w:pPr>
              <w:rPr>
                <w:color w:val="4472C4" w:themeColor="accent5"/>
                <w:lang w:val="en-US"/>
              </w:rPr>
            </w:pPr>
            <w:r w:rsidRPr="004B486D">
              <w:rPr>
                <w:b/>
                <w:bCs/>
                <w:color w:val="4472C4" w:themeColor="accent5"/>
                <w:lang w:val="en-US"/>
              </w:rPr>
              <w:t>SIS5</w:t>
            </w:r>
          </w:p>
        </w:tc>
        <w:tc>
          <w:tcPr>
            <w:tcW w:w="5632"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49AFE6FC" w14:textId="77777777" w:rsidR="004B486D" w:rsidRPr="004B486D" w:rsidRDefault="004B486D" w:rsidP="00FB327F">
            <w:pPr>
              <w:rPr>
                <w:color w:val="4472C4" w:themeColor="accent5"/>
                <w:lang w:val="en-US"/>
              </w:rPr>
            </w:pPr>
            <w:r w:rsidRPr="004B486D">
              <w:rPr>
                <w:color w:val="4472C4" w:themeColor="accent5"/>
                <w:lang w:val="en-US"/>
              </w:rPr>
              <w:t xml:space="preserve">I don't like to collaborate with people </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7C3D3F2A" w14:textId="77777777" w:rsidR="004B486D" w:rsidRPr="004B486D" w:rsidRDefault="004B486D" w:rsidP="00FB327F">
            <w:pPr>
              <w:rPr>
                <w:color w:val="4472C4" w:themeColor="accent5"/>
                <w:lang w:val="en-US"/>
              </w:rPr>
            </w:pPr>
          </w:p>
        </w:tc>
      </w:tr>
      <w:tr w:rsidR="004B486D" w:rsidRPr="004B486D" w14:paraId="1E31735E" w14:textId="77777777" w:rsidTr="00FB327F">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15DE7E4" w14:textId="77777777" w:rsidR="004B486D" w:rsidRPr="004B486D" w:rsidRDefault="004B486D" w:rsidP="00FB327F">
            <w:pPr>
              <w:rPr>
                <w:color w:val="4472C4" w:themeColor="accent5"/>
                <w:lang w:val="en-US"/>
              </w:rPr>
            </w:pPr>
            <w:r w:rsidRPr="004B486D">
              <w:rPr>
                <w:b/>
                <w:bCs/>
                <w:color w:val="4472C4" w:themeColor="accent5"/>
                <w:lang w:val="en-US"/>
              </w:rPr>
              <w:t>SIS6</w:t>
            </w:r>
          </w:p>
        </w:tc>
        <w:tc>
          <w:tcPr>
            <w:tcW w:w="5632"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5A95E1CE" w14:textId="77777777" w:rsidR="004B486D" w:rsidRPr="004B486D" w:rsidRDefault="004B486D" w:rsidP="00FB327F">
            <w:pPr>
              <w:rPr>
                <w:color w:val="4472C4" w:themeColor="accent5"/>
                <w:lang w:val="en-US"/>
              </w:rPr>
            </w:pPr>
            <w:r w:rsidRPr="004B486D">
              <w:rPr>
                <w:color w:val="4472C4" w:themeColor="accent5"/>
                <w:lang w:val="en-US"/>
              </w:rPr>
              <w:t xml:space="preserve">I don't like to compete with people </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43047CB8" w14:textId="77777777" w:rsidR="004B486D" w:rsidRPr="004B486D" w:rsidRDefault="004B486D" w:rsidP="00FB327F">
            <w:pPr>
              <w:rPr>
                <w:color w:val="4472C4" w:themeColor="accent5"/>
                <w:lang w:val="en-US"/>
              </w:rPr>
            </w:pPr>
          </w:p>
        </w:tc>
      </w:tr>
      <w:tr w:rsidR="004B486D" w:rsidRPr="004B486D" w14:paraId="2D0A8372" w14:textId="77777777" w:rsidTr="00FB327F">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A238C6D" w14:textId="77777777" w:rsidR="004B486D" w:rsidRPr="004B486D" w:rsidRDefault="004B486D" w:rsidP="00FB327F">
            <w:pPr>
              <w:rPr>
                <w:color w:val="4472C4" w:themeColor="accent5"/>
                <w:lang w:val="en-US"/>
              </w:rPr>
            </w:pPr>
            <w:r w:rsidRPr="004B486D">
              <w:rPr>
                <w:b/>
                <w:bCs/>
                <w:color w:val="4472C4" w:themeColor="accent5"/>
                <w:lang w:val="en-US"/>
              </w:rPr>
              <w:t>SIS7</w:t>
            </w:r>
          </w:p>
        </w:tc>
        <w:tc>
          <w:tcPr>
            <w:tcW w:w="5632"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70CF2309" w14:textId="77777777" w:rsidR="004B486D" w:rsidRPr="004B486D" w:rsidRDefault="004B486D" w:rsidP="00FB327F">
            <w:pPr>
              <w:rPr>
                <w:color w:val="4472C4" w:themeColor="accent5"/>
                <w:lang w:val="en-US"/>
              </w:rPr>
            </w:pPr>
            <w:r w:rsidRPr="004B486D">
              <w:rPr>
                <w:color w:val="4472C4" w:themeColor="accent5"/>
                <w:lang w:val="en-US"/>
              </w:rPr>
              <w:t>I enjoy when my achievements are acknowledged in public</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5580109F" w14:textId="77777777" w:rsidR="004B486D" w:rsidRPr="004B486D" w:rsidRDefault="004B486D" w:rsidP="00FB327F">
            <w:pPr>
              <w:rPr>
                <w:color w:val="4472C4" w:themeColor="accent5"/>
                <w:lang w:val="en-US"/>
              </w:rPr>
            </w:pPr>
          </w:p>
        </w:tc>
      </w:tr>
    </w:tbl>
    <w:p w14:paraId="79225FEC" w14:textId="77777777" w:rsidR="004B486D" w:rsidRPr="004B486D" w:rsidRDefault="004B486D" w:rsidP="00744328">
      <w:pPr>
        <w:spacing w:after="0"/>
        <w:jc w:val="left"/>
        <w:rPr>
          <w:rFonts w:asciiTheme="majorHAnsi" w:hAnsiTheme="majorHAnsi" w:cstheme="majorHAnsi"/>
        </w:rPr>
      </w:pPr>
    </w:p>
    <w:p w14:paraId="36C6D71F" w14:textId="77777777" w:rsidR="004B486D" w:rsidRPr="004B486D" w:rsidRDefault="004B486D" w:rsidP="00744328">
      <w:pPr>
        <w:spacing w:after="0"/>
        <w:jc w:val="left"/>
        <w:rPr>
          <w:rFonts w:asciiTheme="majorHAnsi" w:hAnsiTheme="majorHAnsi" w:cstheme="majorHAnsi"/>
          <w:lang w:val="en-US"/>
        </w:rPr>
      </w:pPr>
    </w:p>
    <w:tbl>
      <w:tblPr>
        <w:tblW w:w="5000" w:type="pct"/>
        <w:tblCellMar>
          <w:left w:w="0" w:type="dxa"/>
          <w:right w:w="0" w:type="dxa"/>
        </w:tblCellMar>
        <w:tblLook w:val="04A0" w:firstRow="1" w:lastRow="0" w:firstColumn="1" w:lastColumn="0" w:noHBand="0" w:noVBand="1"/>
      </w:tblPr>
      <w:tblGrid>
        <w:gridCol w:w="582"/>
        <w:gridCol w:w="6320"/>
        <w:gridCol w:w="2824"/>
      </w:tblGrid>
      <w:tr w:rsidR="00C808D7" w:rsidRPr="00FB327F" w14:paraId="35B9EE40" w14:textId="77777777" w:rsidTr="003D653A">
        <w:tc>
          <w:tcPr>
            <w:tcW w:w="3547" w:type="pct"/>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78777229" w14:textId="699F645C" w:rsidR="004F4999" w:rsidRDefault="00591CFD" w:rsidP="00744328">
            <w:pPr>
              <w:spacing w:after="0"/>
              <w:jc w:val="left"/>
              <w:rPr>
                <w:rFonts w:asciiTheme="majorHAnsi" w:hAnsiTheme="majorHAnsi" w:cstheme="majorHAnsi"/>
                <w:b/>
                <w:bCs/>
                <w:lang w:val="pt-PT"/>
              </w:rPr>
            </w:pPr>
            <w:r>
              <w:rPr>
                <w:rFonts w:asciiTheme="majorHAnsi" w:hAnsiTheme="majorHAnsi" w:cstheme="majorHAnsi"/>
                <w:b/>
                <w:bCs/>
                <w:lang w:val="pt-PT"/>
              </w:rPr>
              <w:t xml:space="preserve">Social </w:t>
            </w:r>
            <w:proofErr w:type="spellStart"/>
            <w:r>
              <w:rPr>
                <w:rFonts w:asciiTheme="majorHAnsi" w:hAnsiTheme="majorHAnsi" w:cstheme="majorHAnsi"/>
                <w:b/>
                <w:bCs/>
                <w:lang w:val="pt-PT"/>
              </w:rPr>
              <w:t>Influence</w:t>
            </w:r>
            <w:proofErr w:type="spellEnd"/>
          </w:p>
          <w:p w14:paraId="7811619D" w14:textId="1963818A" w:rsidR="00C808D7" w:rsidRPr="00744328" w:rsidRDefault="001857CD" w:rsidP="00744328">
            <w:pPr>
              <w:spacing w:after="0"/>
              <w:jc w:val="left"/>
              <w:rPr>
                <w:rFonts w:asciiTheme="majorHAnsi" w:hAnsiTheme="majorHAnsi" w:cstheme="majorHAnsi"/>
                <w:lang w:val="pt-PT"/>
              </w:rPr>
            </w:pPr>
            <w:r w:rsidRPr="00744328">
              <w:rPr>
                <w:rFonts w:asciiTheme="majorHAnsi" w:hAnsiTheme="majorHAnsi" w:cstheme="majorHAnsi"/>
                <w:bCs/>
                <w:i/>
                <w:lang w:val="pt-PT"/>
              </w:rPr>
              <w:t>(não mostrar o título aos participantes)</w:t>
            </w:r>
          </w:p>
        </w:tc>
        <w:tc>
          <w:tcPr>
            <w:tcW w:w="1453" w:type="pct"/>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6D5E4099" w14:textId="77777777" w:rsidR="005C2DA2" w:rsidRPr="00744328" w:rsidRDefault="005C2DA2" w:rsidP="00744328">
            <w:pPr>
              <w:spacing w:after="0"/>
              <w:jc w:val="left"/>
              <w:rPr>
                <w:rFonts w:asciiTheme="majorHAnsi" w:hAnsiTheme="majorHAnsi" w:cstheme="majorHAnsi"/>
                <w:lang w:val="nl-BE"/>
              </w:rPr>
            </w:pPr>
            <w:r w:rsidRPr="00744328">
              <w:rPr>
                <w:rFonts w:asciiTheme="majorHAnsi" w:hAnsiTheme="majorHAnsi" w:cstheme="majorHAnsi"/>
                <w:lang w:val="nl-BE"/>
              </w:rPr>
              <w:t>1. Discordo Fortemente</w:t>
            </w:r>
          </w:p>
          <w:p w14:paraId="53E10E77" w14:textId="77777777" w:rsidR="005C2DA2" w:rsidRPr="00744328" w:rsidRDefault="005C2DA2" w:rsidP="00744328">
            <w:pPr>
              <w:spacing w:after="0"/>
              <w:jc w:val="left"/>
              <w:rPr>
                <w:rFonts w:asciiTheme="majorHAnsi" w:hAnsiTheme="majorHAnsi" w:cstheme="majorHAnsi"/>
                <w:lang w:val="nl-BE"/>
              </w:rPr>
            </w:pPr>
            <w:r w:rsidRPr="00744328">
              <w:rPr>
                <w:rFonts w:asciiTheme="majorHAnsi" w:hAnsiTheme="majorHAnsi" w:cstheme="majorHAnsi"/>
                <w:lang w:val="nl-BE"/>
              </w:rPr>
              <w:t>2. Discordo</w:t>
            </w:r>
          </w:p>
          <w:p w14:paraId="7BF4BFD2" w14:textId="77777777" w:rsidR="005C2DA2" w:rsidRPr="00744328" w:rsidRDefault="005C2DA2" w:rsidP="00744328">
            <w:pPr>
              <w:spacing w:after="0"/>
              <w:jc w:val="left"/>
              <w:rPr>
                <w:rFonts w:asciiTheme="majorHAnsi" w:hAnsiTheme="majorHAnsi" w:cstheme="majorHAnsi"/>
                <w:lang w:val="nl-BE"/>
              </w:rPr>
            </w:pPr>
            <w:r w:rsidRPr="00744328">
              <w:rPr>
                <w:rFonts w:asciiTheme="majorHAnsi" w:hAnsiTheme="majorHAnsi" w:cstheme="majorHAnsi"/>
                <w:lang w:val="nl-BE"/>
              </w:rPr>
              <w:t>3. Não concordo, nem discordo</w:t>
            </w:r>
          </w:p>
          <w:p w14:paraId="776FDE43" w14:textId="77777777" w:rsidR="005C2DA2" w:rsidRPr="00744328" w:rsidRDefault="005C2DA2" w:rsidP="00744328">
            <w:pPr>
              <w:spacing w:after="0"/>
              <w:jc w:val="left"/>
              <w:rPr>
                <w:rFonts w:asciiTheme="majorHAnsi" w:hAnsiTheme="majorHAnsi" w:cstheme="majorHAnsi"/>
                <w:lang w:val="nl-BE"/>
              </w:rPr>
            </w:pPr>
            <w:r w:rsidRPr="00744328">
              <w:rPr>
                <w:rFonts w:asciiTheme="majorHAnsi" w:hAnsiTheme="majorHAnsi" w:cstheme="majorHAnsi"/>
                <w:lang w:val="nl-BE"/>
              </w:rPr>
              <w:t>4. Concordo</w:t>
            </w:r>
          </w:p>
          <w:p w14:paraId="19AE9DAA" w14:textId="77777777" w:rsidR="005C2DA2" w:rsidRPr="00744328" w:rsidRDefault="005C2DA2" w:rsidP="00744328">
            <w:pPr>
              <w:spacing w:after="0"/>
              <w:jc w:val="left"/>
              <w:rPr>
                <w:rFonts w:asciiTheme="majorHAnsi" w:hAnsiTheme="majorHAnsi" w:cstheme="majorHAnsi"/>
                <w:lang w:val="nl-BE"/>
              </w:rPr>
            </w:pPr>
            <w:r w:rsidRPr="00744328">
              <w:rPr>
                <w:rFonts w:asciiTheme="majorHAnsi" w:hAnsiTheme="majorHAnsi" w:cstheme="majorHAnsi"/>
                <w:lang w:val="nl-BE"/>
              </w:rPr>
              <w:t>5. Concordo Fortemente</w:t>
            </w:r>
          </w:p>
          <w:p w14:paraId="22F896B2" w14:textId="5AE336D5" w:rsidR="00C808D7" w:rsidRPr="00744328" w:rsidRDefault="005C2DA2" w:rsidP="00744328">
            <w:pPr>
              <w:spacing w:after="0"/>
              <w:jc w:val="left"/>
              <w:rPr>
                <w:rFonts w:asciiTheme="majorHAnsi" w:hAnsiTheme="majorHAnsi" w:cstheme="majorHAnsi"/>
                <w:lang w:val="pt-PT"/>
              </w:rPr>
            </w:pPr>
            <w:r w:rsidRPr="00744328">
              <w:rPr>
                <w:rFonts w:asciiTheme="majorHAnsi" w:hAnsiTheme="majorHAnsi" w:cstheme="majorHAnsi"/>
                <w:lang w:val="nl-BE"/>
              </w:rPr>
              <w:t>9. Não sabe / Não responde</w:t>
            </w:r>
          </w:p>
        </w:tc>
      </w:tr>
      <w:tr w:rsidR="00C808D7" w:rsidRPr="00FB327F" w14:paraId="0D08066D" w14:textId="77777777" w:rsidTr="004F4999">
        <w:tc>
          <w:tcPr>
            <w:tcW w:w="299" w:type="pct"/>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8F5E0F2" w14:textId="77777777" w:rsidR="00C808D7" w:rsidRPr="00744328" w:rsidRDefault="00C808D7" w:rsidP="00744328">
            <w:pPr>
              <w:spacing w:after="0"/>
              <w:jc w:val="left"/>
              <w:rPr>
                <w:rFonts w:asciiTheme="majorHAnsi" w:hAnsiTheme="majorHAnsi" w:cstheme="majorHAnsi"/>
                <w:lang w:val="en-US"/>
              </w:rPr>
            </w:pPr>
            <w:r w:rsidRPr="00744328">
              <w:rPr>
                <w:rFonts w:asciiTheme="majorHAnsi" w:hAnsiTheme="majorHAnsi" w:cstheme="majorHAnsi"/>
                <w:b/>
                <w:bCs/>
                <w:lang w:val="en-US"/>
              </w:rPr>
              <w:t>SIS1</w:t>
            </w:r>
          </w:p>
        </w:tc>
        <w:tc>
          <w:tcPr>
            <w:tcW w:w="3249" w:type="pct"/>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4BC379A2" w14:textId="64FB6C99" w:rsidR="00C808D7" w:rsidRPr="00744328" w:rsidRDefault="00FF2422" w:rsidP="00744328">
            <w:pPr>
              <w:spacing w:after="0"/>
              <w:jc w:val="left"/>
              <w:rPr>
                <w:rFonts w:asciiTheme="majorHAnsi" w:hAnsiTheme="majorHAnsi" w:cstheme="majorHAnsi"/>
                <w:lang w:val="pt-PT"/>
              </w:rPr>
            </w:pPr>
            <w:r w:rsidRPr="00744328">
              <w:rPr>
                <w:rFonts w:asciiTheme="majorHAnsi" w:hAnsiTheme="majorHAnsi" w:cstheme="majorHAnsi"/>
                <w:lang w:val="pt-PT"/>
              </w:rPr>
              <w:t>Não observo os outros para aprender coisas novas</w:t>
            </w:r>
          </w:p>
        </w:tc>
        <w:tc>
          <w:tcPr>
            <w:tcW w:w="1453" w:type="pct"/>
            <w:vMerge/>
            <w:tcBorders>
              <w:top w:val="single" w:sz="8" w:space="0" w:color="FFFFFF"/>
              <w:left w:val="single" w:sz="8" w:space="0" w:color="FFFFFF"/>
              <w:bottom w:val="single" w:sz="24" w:space="0" w:color="FFFFFF"/>
              <w:right w:val="single" w:sz="8" w:space="0" w:color="FFFFFF"/>
            </w:tcBorders>
            <w:vAlign w:val="center"/>
            <w:hideMark/>
          </w:tcPr>
          <w:p w14:paraId="251E0DE6" w14:textId="77777777" w:rsidR="00C808D7" w:rsidRPr="00744328" w:rsidRDefault="00C808D7" w:rsidP="00744328">
            <w:pPr>
              <w:spacing w:after="0"/>
              <w:jc w:val="left"/>
              <w:rPr>
                <w:rFonts w:asciiTheme="majorHAnsi" w:hAnsiTheme="majorHAnsi" w:cstheme="majorHAnsi"/>
                <w:lang w:val="pt-PT"/>
              </w:rPr>
            </w:pPr>
          </w:p>
        </w:tc>
      </w:tr>
      <w:tr w:rsidR="00C808D7" w:rsidRPr="00FB327F" w14:paraId="17E6D79A" w14:textId="77777777" w:rsidTr="004F4999">
        <w:tc>
          <w:tcPr>
            <w:tcW w:w="299"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7EB3D39" w14:textId="77777777" w:rsidR="00C808D7" w:rsidRPr="00744328" w:rsidRDefault="00C808D7" w:rsidP="00744328">
            <w:pPr>
              <w:spacing w:after="0"/>
              <w:jc w:val="left"/>
              <w:rPr>
                <w:rFonts w:asciiTheme="majorHAnsi" w:hAnsiTheme="majorHAnsi" w:cstheme="majorHAnsi"/>
                <w:lang w:val="en-US"/>
              </w:rPr>
            </w:pPr>
            <w:r w:rsidRPr="00744328">
              <w:rPr>
                <w:rFonts w:asciiTheme="majorHAnsi" w:hAnsiTheme="majorHAnsi" w:cstheme="majorHAnsi"/>
                <w:b/>
                <w:bCs/>
                <w:lang w:val="en-US"/>
              </w:rPr>
              <w:t>SIS2</w:t>
            </w:r>
          </w:p>
        </w:tc>
        <w:tc>
          <w:tcPr>
            <w:tcW w:w="3249" w:type="pct"/>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66985AF8" w14:textId="6461D478" w:rsidR="00C808D7" w:rsidRPr="00744328" w:rsidRDefault="00FF2422" w:rsidP="00744328">
            <w:pPr>
              <w:spacing w:after="0"/>
              <w:jc w:val="left"/>
              <w:rPr>
                <w:rFonts w:asciiTheme="majorHAnsi" w:hAnsiTheme="majorHAnsi" w:cstheme="majorHAnsi"/>
                <w:lang w:val="pt-PT"/>
              </w:rPr>
            </w:pPr>
            <w:r w:rsidRPr="00744328">
              <w:rPr>
                <w:rFonts w:asciiTheme="majorHAnsi" w:hAnsiTheme="majorHAnsi" w:cstheme="majorHAnsi"/>
                <w:lang w:val="pt-PT"/>
              </w:rPr>
              <w:t>Não me comparo com outras pessoas</w:t>
            </w:r>
          </w:p>
        </w:tc>
        <w:tc>
          <w:tcPr>
            <w:tcW w:w="1453" w:type="pct"/>
            <w:vMerge/>
            <w:tcBorders>
              <w:top w:val="single" w:sz="8" w:space="0" w:color="FFFFFF"/>
              <w:left w:val="single" w:sz="8" w:space="0" w:color="FFFFFF"/>
              <w:bottom w:val="single" w:sz="24" w:space="0" w:color="FFFFFF"/>
              <w:right w:val="single" w:sz="8" w:space="0" w:color="FFFFFF"/>
            </w:tcBorders>
            <w:vAlign w:val="center"/>
            <w:hideMark/>
          </w:tcPr>
          <w:p w14:paraId="7DE6BCD3" w14:textId="77777777" w:rsidR="00C808D7" w:rsidRPr="00744328" w:rsidRDefault="00C808D7" w:rsidP="00744328">
            <w:pPr>
              <w:spacing w:after="0"/>
              <w:jc w:val="left"/>
              <w:rPr>
                <w:rFonts w:asciiTheme="majorHAnsi" w:hAnsiTheme="majorHAnsi" w:cstheme="majorHAnsi"/>
                <w:lang w:val="pt-PT"/>
              </w:rPr>
            </w:pPr>
          </w:p>
        </w:tc>
      </w:tr>
      <w:tr w:rsidR="00C808D7" w:rsidRPr="00FB327F" w14:paraId="3C589311" w14:textId="77777777" w:rsidTr="004F4999">
        <w:tc>
          <w:tcPr>
            <w:tcW w:w="299"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DE9E69F" w14:textId="77777777" w:rsidR="00C808D7" w:rsidRPr="00744328" w:rsidRDefault="00C808D7" w:rsidP="00744328">
            <w:pPr>
              <w:spacing w:after="0"/>
              <w:jc w:val="left"/>
              <w:rPr>
                <w:rFonts w:asciiTheme="majorHAnsi" w:hAnsiTheme="majorHAnsi" w:cstheme="majorHAnsi"/>
                <w:lang w:val="en-US"/>
              </w:rPr>
            </w:pPr>
            <w:r w:rsidRPr="00744328">
              <w:rPr>
                <w:rFonts w:asciiTheme="majorHAnsi" w:hAnsiTheme="majorHAnsi" w:cstheme="majorHAnsi"/>
                <w:b/>
                <w:bCs/>
                <w:lang w:val="en-US"/>
              </w:rPr>
              <w:t>SIS3</w:t>
            </w:r>
          </w:p>
        </w:tc>
        <w:tc>
          <w:tcPr>
            <w:tcW w:w="3249" w:type="pct"/>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614113AA" w14:textId="19D7DED6" w:rsidR="00C808D7" w:rsidRPr="00744328" w:rsidRDefault="00FF2422" w:rsidP="004F4999">
            <w:pPr>
              <w:spacing w:after="0"/>
              <w:jc w:val="left"/>
              <w:rPr>
                <w:rFonts w:asciiTheme="majorHAnsi" w:hAnsiTheme="majorHAnsi" w:cstheme="majorHAnsi"/>
                <w:lang w:val="pt-PT"/>
              </w:rPr>
            </w:pPr>
            <w:r w:rsidRPr="00744328">
              <w:rPr>
                <w:rFonts w:asciiTheme="majorHAnsi" w:hAnsiTheme="majorHAnsi" w:cstheme="majorHAnsi"/>
                <w:lang w:val="pt-PT"/>
              </w:rPr>
              <w:t xml:space="preserve">Prefiro agir da mesma forma </w:t>
            </w:r>
            <w:r w:rsidR="004F4999">
              <w:rPr>
                <w:rFonts w:asciiTheme="majorHAnsi" w:hAnsiTheme="majorHAnsi" w:cstheme="majorHAnsi"/>
                <w:lang w:val="pt-PT"/>
              </w:rPr>
              <w:t>que</w:t>
            </w:r>
            <w:r w:rsidRPr="00744328">
              <w:rPr>
                <w:rFonts w:asciiTheme="majorHAnsi" w:hAnsiTheme="majorHAnsi" w:cstheme="majorHAnsi"/>
                <w:lang w:val="pt-PT"/>
              </w:rPr>
              <w:t xml:space="preserve"> todos os outros </w:t>
            </w:r>
          </w:p>
        </w:tc>
        <w:tc>
          <w:tcPr>
            <w:tcW w:w="1453" w:type="pct"/>
            <w:vMerge/>
            <w:tcBorders>
              <w:top w:val="single" w:sz="8" w:space="0" w:color="FFFFFF"/>
              <w:left w:val="single" w:sz="8" w:space="0" w:color="FFFFFF"/>
              <w:bottom w:val="single" w:sz="24" w:space="0" w:color="FFFFFF"/>
              <w:right w:val="single" w:sz="8" w:space="0" w:color="FFFFFF"/>
            </w:tcBorders>
            <w:vAlign w:val="center"/>
            <w:hideMark/>
          </w:tcPr>
          <w:p w14:paraId="189C398D" w14:textId="77777777" w:rsidR="00C808D7" w:rsidRPr="00744328" w:rsidRDefault="00C808D7" w:rsidP="00744328">
            <w:pPr>
              <w:spacing w:after="0"/>
              <w:jc w:val="left"/>
              <w:rPr>
                <w:rFonts w:asciiTheme="majorHAnsi" w:hAnsiTheme="majorHAnsi" w:cstheme="majorHAnsi"/>
                <w:lang w:val="pt-PT"/>
              </w:rPr>
            </w:pPr>
          </w:p>
        </w:tc>
      </w:tr>
      <w:tr w:rsidR="00C808D7" w:rsidRPr="00FB327F" w14:paraId="186CE7F6" w14:textId="77777777" w:rsidTr="004F4999">
        <w:tc>
          <w:tcPr>
            <w:tcW w:w="299"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D0EB989" w14:textId="77777777" w:rsidR="00C808D7" w:rsidRPr="00744328" w:rsidRDefault="00C808D7" w:rsidP="00744328">
            <w:pPr>
              <w:spacing w:after="0"/>
              <w:jc w:val="left"/>
              <w:rPr>
                <w:rFonts w:asciiTheme="majorHAnsi" w:hAnsiTheme="majorHAnsi" w:cstheme="majorHAnsi"/>
                <w:lang w:val="en-US"/>
              </w:rPr>
            </w:pPr>
            <w:r w:rsidRPr="00744328">
              <w:rPr>
                <w:rFonts w:asciiTheme="majorHAnsi" w:hAnsiTheme="majorHAnsi" w:cstheme="majorHAnsi"/>
                <w:b/>
                <w:bCs/>
                <w:lang w:val="en-US"/>
              </w:rPr>
              <w:t>SIS4</w:t>
            </w:r>
          </w:p>
        </w:tc>
        <w:tc>
          <w:tcPr>
            <w:tcW w:w="3249" w:type="pct"/>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28F085C0" w14:textId="23B39DEF" w:rsidR="00C808D7" w:rsidRPr="00744328" w:rsidRDefault="00FF2422" w:rsidP="00744328">
            <w:pPr>
              <w:spacing w:after="0"/>
              <w:jc w:val="left"/>
              <w:rPr>
                <w:rFonts w:asciiTheme="majorHAnsi" w:hAnsiTheme="majorHAnsi" w:cstheme="majorHAnsi"/>
                <w:lang w:val="pt-PT"/>
              </w:rPr>
            </w:pPr>
            <w:r w:rsidRPr="00744328">
              <w:rPr>
                <w:rFonts w:asciiTheme="majorHAnsi" w:hAnsiTheme="majorHAnsi" w:cstheme="majorHAnsi"/>
                <w:lang w:val="pt-PT"/>
              </w:rPr>
              <w:t>Quando percebo que as pessoas estão a trabalhar em algo que também é importante para mim, também começo a fazê-lo</w:t>
            </w:r>
          </w:p>
        </w:tc>
        <w:tc>
          <w:tcPr>
            <w:tcW w:w="1453" w:type="pct"/>
            <w:vMerge/>
            <w:tcBorders>
              <w:top w:val="single" w:sz="8" w:space="0" w:color="FFFFFF"/>
              <w:left w:val="single" w:sz="8" w:space="0" w:color="FFFFFF"/>
              <w:bottom w:val="single" w:sz="24" w:space="0" w:color="FFFFFF"/>
              <w:right w:val="single" w:sz="8" w:space="0" w:color="FFFFFF"/>
            </w:tcBorders>
            <w:vAlign w:val="center"/>
            <w:hideMark/>
          </w:tcPr>
          <w:p w14:paraId="2E47ED72" w14:textId="77777777" w:rsidR="00C808D7" w:rsidRPr="00744328" w:rsidRDefault="00C808D7" w:rsidP="00744328">
            <w:pPr>
              <w:spacing w:after="0"/>
              <w:jc w:val="left"/>
              <w:rPr>
                <w:rFonts w:asciiTheme="majorHAnsi" w:hAnsiTheme="majorHAnsi" w:cstheme="majorHAnsi"/>
                <w:lang w:val="pt-PT"/>
              </w:rPr>
            </w:pPr>
          </w:p>
        </w:tc>
      </w:tr>
      <w:tr w:rsidR="00C808D7" w:rsidRPr="00FB327F" w14:paraId="077F9ABB" w14:textId="77777777" w:rsidTr="004F4999">
        <w:tc>
          <w:tcPr>
            <w:tcW w:w="299"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50B8F07" w14:textId="77777777" w:rsidR="00C808D7" w:rsidRPr="00744328" w:rsidRDefault="00C808D7" w:rsidP="00744328">
            <w:pPr>
              <w:spacing w:after="0"/>
              <w:jc w:val="left"/>
              <w:rPr>
                <w:rFonts w:asciiTheme="majorHAnsi" w:hAnsiTheme="majorHAnsi" w:cstheme="majorHAnsi"/>
                <w:lang w:val="en-US"/>
              </w:rPr>
            </w:pPr>
            <w:r w:rsidRPr="00744328">
              <w:rPr>
                <w:rFonts w:asciiTheme="majorHAnsi" w:hAnsiTheme="majorHAnsi" w:cstheme="majorHAnsi"/>
                <w:b/>
                <w:bCs/>
                <w:lang w:val="en-US"/>
              </w:rPr>
              <w:t>SIS5</w:t>
            </w:r>
          </w:p>
        </w:tc>
        <w:tc>
          <w:tcPr>
            <w:tcW w:w="3249" w:type="pct"/>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477ABE08" w14:textId="7BC43B90" w:rsidR="00C808D7" w:rsidRPr="00744328" w:rsidRDefault="00FF2422"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Não gosto de colaborar com as pessoas </w:t>
            </w:r>
          </w:p>
        </w:tc>
        <w:tc>
          <w:tcPr>
            <w:tcW w:w="1453" w:type="pct"/>
            <w:vMerge/>
            <w:tcBorders>
              <w:top w:val="single" w:sz="8" w:space="0" w:color="FFFFFF"/>
              <w:left w:val="single" w:sz="8" w:space="0" w:color="FFFFFF"/>
              <w:bottom w:val="single" w:sz="24" w:space="0" w:color="FFFFFF"/>
              <w:right w:val="single" w:sz="8" w:space="0" w:color="FFFFFF"/>
            </w:tcBorders>
            <w:vAlign w:val="center"/>
            <w:hideMark/>
          </w:tcPr>
          <w:p w14:paraId="4AD9257A" w14:textId="77777777" w:rsidR="00C808D7" w:rsidRPr="00744328" w:rsidRDefault="00C808D7" w:rsidP="00744328">
            <w:pPr>
              <w:spacing w:after="0"/>
              <w:jc w:val="left"/>
              <w:rPr>
                <w:rFonts w:asciiTheme="majorHAnsi" w:hAnsiTheme="majorHAnsi" w:cstheme="majorHAnsi"/>
                <w:lang w:val="pt-PT"/>
              </w:rPr>
            </w:pPr>
          </w:p>
        </w:tc>
      </w:tr>
      <w:tr w:rsidR="00C808D7" w:rsidRPr="00FB327F" w14:paraId="02C5EA72" w14:textId="77777777" w:rsidTr="004F4999">
        <w:tc>
          <w:tcPr>
            <w:tcW w:w="299"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55FB081" w14:textId="77777777" w:rsidR="00C808D7" w:rsidRPr="00744328" w:rsidRDefault="00C808D7" w:rsidP="00744328">
            <w:pPr>
              <w:spacing w:after="0"/>
              <w:jc w:val="left"/>
              <w:rPr>
                <w:rFonts w:asciiTheme="majorHAnsi" w:hAnsiTheme="majorHAnsi" w:cstheme="majorHAnsi"/>
                <w:lang w:val="en-US"/>
              </w:rPr>
            </w:pPr>
            <w:r w:rsidRPr="00744328">
              <w:rPr>
                <w:rFonts w:asciiTheme="majorHAnsi" w:hAnsiTheme="majorHAnsi" w:cstheme="majorHAnsi"/>
                <w:b/>
                <w:bCs/>
                <w:lang w:val="en-US"/>
              </w:rPr>
              <w:t>SIS6</w:t>
            </w:r>
          </w:p>
        </w:tc>
        <w:tc>
          <w:tcPr>
            <w:tcW w:w="3249" w:type="pct"/>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03032407" w14:textId="275162F2" w:rsidR="00C808D7" w:rsidRPr="00744328" w:rsidRDefault="00FF2422"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Não gosto de competir com as pessoas </w:t>
            </w:r>
          </w:p>
        </w:tc>
        <w:tc>
          <w:tcPr>
            <w:tcW w:w="1453" w:type="pct"/>
            <w:vMerge/>
            <w:tcBorders>
              <w:top w:val="single" w:sz="8" w:space="0" w:color="FFFFFF"/>
              <w:left w:val="single" w:sz="8" w:space="0" w:color="FFFFFF"/>
              <w:bottom w:val="single" w:sz="24" w:space="0" w:color="FFFFFF"/>
              <w:right w:val="single" w:sz="8" w:space="0" w:color="FFFFFF"/>
            </w:tcBorders>
            <w:vAlign w:val="center"/>
            <w:hideMark/>
          </w:tcPr>
          <w:p w14:paraId="2A89C7E2" w14:textId="77777777" w:rsidR="00C808D7" w:rsidRPr="00744328" w:rsidRDefault="00C808D7" w:rsidP="00744328">
            <w:pPr>
              <w:spacing w:after="0"/>
              <w:jc w:val="left"/>
              <w:rPr>
                <w:rFonts w:asciiTheme="majorHAnsi" w:hAnsiTheme="majorHAnsi" w:cstheme="majorHAnsi"/>
                <w:lang w:val="pt-PT"/>
              </w:rPr>
            </w:pPr>
          </w:p>
        </w:tc>
      </w:tr>
      <w:tr w:rsidR="00C808D7" w:rsidRPr="00FB327F" w14:paraId="7E4F3955" w14:textId="77777777" w:rsidTr="004F4999">
        <w:tc>
          <w:tcPr>
            <w:tcW w:w="299"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DBFCA83" w14:textId="77777777" w:rsidR="00C808D7" w:rsidRPr="00744328" w:rsidRDefault="00C808D7" w:rsidP="00744328">
            <w:pPr>
              <w:spacing w:after="0"/>
              <w:jc w:val="left"/>
              <w:rPr>
                <w:rFonts w:asciiTheme="majorHAnsi" w:hAnsiTheme="majorHAnsi" w:cstheme="majorHAnsi"/>
                <w:lang w:val="en-US"/>
              </w:rPr>
            </w:pPr>
            <w:r w:rsidRPr="00744328">
              <w:rPr>
                <w:rFonts w:asciiTheme="majorHAnsi" w:hAnsiTheme="majorHAnsi" w:cstheme="majorHAnsi"/>
                <w:b/>
                <w:bCs/>
                <w:lang w:val="en-US"/>
              </w:rPr>
              <w:t>SIS7</w:t>
            </w:r>
          </w:p>
        </w:tc>
        <w:tc>
          <w:tcPr>
            <w:tcW w:w="3249" w:type="pct"/>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41C8FF26" w14:textId="4EB1440F" w:rsidR="00C808D7" w:rsidRPr="00744328" w:rsidRDefault="00FF2422" w:rsidP="00744328">
            <w:pPr>
              <w:spacing w:after="0"/>
              <w:jc w:val="left"/>
              <w:rPr>
                <w:rFonts w:asciiTheme="majorHAnsi" w:hAnsiTheme="majorHAnsi" w:cstheme="majorHAnsi"/>
                <w:lang w:val="pt-PT"/>
              </w:rPr>
            </w:pPr>
            <w:r w:rsidRPr="00744328">
              <w:rPr>
                <w:rFonts w:asciiTheme="majorHAnsi" w:hAnsiTheme="majorHAnsi" w:cstheme="majorHAnsi"/>
                <w:lang w:val="pt-PT"/>
              </w:rPr>
              <w:t>Gosto quando as minhas conquistas são reconhecidas publicamente</w:t>
            </w:r>
          </w:p>
        </w:tc>
        <w:tc>
          <w:tcPr>
            <w:tcW w:w="1453" w:type="pct"/>
            <w:vMerge/>
            <w:tcBorders>
              <w:top w:val="single" w:sz="8" w:space="0" w:color="FFFFFF"/>
              <w:left w:val="single" w:sz="8" w:space="0" w:color="FFFFFF"/>
              <w:bottom w:val="single" w:sz="24" w:space="0" w:color="FFFFFF"/>
              <w:right w:val="single" w:sz="8" w:space="0" w:color="FFFFFF"/>
            </w:tcBorders>
            <w:vAlign w:val="center"/>
            <w:hideMark/>
          </w:tcPr>
          <w:p w14:paraId="56F13370" w14:textId="77777777" w:rsidR="00C808D7" w:rsidRPr="00744328" w:rsidRDefault="00C808D7" w:rsidP="00744328">
            <w:pPr>
              <w:spacing w:after="0"/>
              <w:jc w:val="left"/>
              <w:rPr>
                <w:rFonts w:asciiTheme="majorHAnsi" w:hAnsiTheme="majorHAnsi" w:cstheme="majorHAnsi"/>
                <w:lang w:val="pt-PT"/>
              </w:rPr>
            </w:pPr>
          </w:p>
        </w:tc>
      </w:tr>
    </w:tbl>
    <w:p w14:paraId="4057766D" w14:textId="77777777" w:rsidR="00C808D7" w:rsidRDefault="00C808D7" w:rsidP="00744328">
      <w:pPr>
        <w:spacing w:after="0"/>
        <w:jc w:val="left"/>
        <w:rPr>
          <w:rFonts w:asciiTheme="majorHAnsi" w:hAnsiTheme="majorHAnsi" w:cstheme="majorHAnsi"/>
          <w:b/>
          <w:bCs/>
          <w:i/>
          <w:iCs/>
          <w:lang w:val="pt-PT"/>
        </w:rPr>
      </w:pPr>
    </w:p>
    <w:p w14:paraId="67B5D70A" w14:textId="77777777" w:rsidR="004B486D" w:rsidRPr="004B486D" w:rsidRDefault="004B486D" w:rsidP="004B486D">
      <w:pPr>
        <w:rPr>
          <w:b/>
          <w:color w:val="4472C4" w:themeColor="accent5"/>
          <w:lang w:val="en-US"/>
        </w:rPr>
      </w:pPr>
      <w:r w:rsidRPr="004B486D">
        <w:rPr>
          <w:b/>
          <w:bCs/>
          <w:i/>
          <w:iCs/>
          <w:color w:val="4472C4" w:themeColor="accent5"/>
          <w:lang w:val="en-US"/>
        </w:rPr>
        <w:t>INTRO:</w:t>
      </w:r>
      <w:r w:rsidRPr="004B486D">
        <w:rPr>
          <w:b/>
          <w:i/>
          <w:iCs/>
          <w:color w:val="4472C4" w:themeColor="accent5"/>
          <w:lang w:val="en-US"/>
        </w:rPr>
        <w:t xml:space="preserve"> We are in the final part of the questionnaire. To what extent do you agree or disagree with the following statements related to information about radon?</w:t>
      </w:r>
    </w:p>
    <w:tbl>
      <w:tblPr>
        <w:tblW w:w="8779" w:type="dxa"/>
        <w:tblCellMar>
          <w:left w:w="0" w:type="dxa"/>
          <w:right w:w="0" w:type="dxa"/>
        </w:tblCellMar>
        <w:tblLook w:val="04A0" w:firstRow="1" w:lastRow="0" w:firstColumn="1" w:lastColumn="0" w:noHBand="0" w:noVBand="1"/>
      </w:tblPr>
      <w:tblGrid>
        <w:gridCol w:w="699"/>
        <w:gridCol w:w="5245"/>
        <w:gridCol w:w="2835"/>
      </w:tblGrid>
      <w:tr w:rsidR="004B486D" w:rsidRPr="004B486D" w14:paraId="2B3F2743" w14:textId="77777777" w:rsidTr="00FB327F">
        <w:trPr>
          <w:trHeight w:val="227"/>
        </w:trPr>
        <w:tc>
          <w:tcPr>
            <w:tcW w:w="8779"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4607907F" w14:textId="77777777" w:rsidR="004B486D" w:rsidRPr="004B486D" w:rsidRDefault="004B486D" w:rsidP="00FB327F">
            <w:pPr>
              <w:rPr>
                <w:color w:val="4472C4" w:themeColor="accent5"/>
                <w:lang w:val="en-US"/>
              </w:rPr>
            </w:pPr>
            <w:r w:rsidRPr="004B486D">
              <w:rPr>
                <w:b/>
                <w:bCs/>
                <w:color w:val="4472C4" w:themeColor="accent5"/>
                <w:lang w:val="en-US"/>
              </w:rPr>
              <w:t xml:space="preserve">Systematic Processing </w:t>
            </w:r>
            <w:r w:rsidRPr="004B486D">
              <w:rPr>
                <w:b/>
                <w:color w:val="4472C4" w:themeColor="accent5"/>
              </w:rPr>
              <w:t xml:space="preserve">RANDOMISE </w:t>
            </w:r>
            <w:r w:rsidRPr="004B486D">
              <w:rPr>
                <w:bCs/>
                <w:i/>
                <w:color w:val="4472C4" w:themeColor="accent5"/>
              </w:rPr>
              <w:t>(don’t show this title to respondents)</w:t>
            </w:r>
          </w:p>
        </w:tc>
      </w:tr>
      <w:tr w:rsidR="004B486D" w:rsidRPr="004B486D" w14:paraId="01307A70" w14:textId="77777777" w:rsidTr="00FB327F">
        <w:trPr>
          <w:trHeight w:val="227"/>
        </w:trPr>
        <w:tc>
          <w:tcPr>
            <w:tcW w:w="699" w:type="dxa"/>
            <w:tcBorders>
              <w:top w:val="single" w:sz="24"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30D207FD" w14:textId="77777777" w:rsidR="004B486D" w:rsidRPr="004B486D" w:rsidRDefault="004B486D" w:rsidP="00FB327F">
            <w:pPr>
              <w:rPr>
                <w:color w:val="4472C4" w:themeColor="accent5"/>
                <w:lang w:val="en-US"/>
              </w:rPr>
            </w:pPr>
            <w:r w:rsidRPr="004B486D">
              <w:rPr>
                <w:b/>
                <w:bCs/>
                <w:color w:val="4472C4" w:themeColor="accent5"/>
                <w:lang w:val="en-US"/>
              </w:rPr>
              <w:t>INPR1</w:t>
            </w:r>
          </w:p>
        </w:tc>
        <w:tc>
          <w:tcPr>
            <w:tcW w:w="5245" w:type="dxa"/>
            <w:tcBorders>
              <w:top w:val="single" w:sz="24" w:space="0" w:color="FFFFFF"/>
              <w:left w:val="single" w:sz="8" w:space="0" w:color="FFFFFF"/>
              <w:bottom w:val="single" w:sz="8" w:space="0" w:color="FFFFFF"/>
              <w:right w:val="single" w:sz="8" w:space="0" w:color="FFFFFF"/>
            </w:tcBorders>
            <w:shd w:val="clear" w:color="auto" w:fill="EAF5F5"/>
            <w:tcMar>
              <w:top w:w="15" w:type="dxa"/>
              <w:left w:w="38" w:type="dxa"/>
              <w:bottom w:w="0" w:type="dxa"/>
              <w:right w:w="38" w:type="dxa"/>
            </w:tcMar>
            <w:hideMark/>
          </w:tcPr>
          <w:p w14:paraId="048935CD" w14:textId="77777777" w:rsidR="004B486D" w:rsidRPr="004B486D" w:rsidRDefault="004B486D" w:rsidP="00FB327F">
            <w:pPr>
              <w:rPr>
                <w:color w:val="4472C4" w:themeColor="accent5"/>
                <w:lang w:val="en-US"/>
              </w:rPr>
            </w:pPr>
            <w:r w:rsidRPr="004B486D">
              <w:rPr>
                <w:color w:val="4472C4" w:themeColor="accent5"/>
                <w:lang w:val="en-US"/>
              </w:rPr>
              <w:t>In order to be completely informed about home remediation, I think that the more viewpoints I get, the better off I will be.</w:t>
            </w:r>
          </w:p>
        </w:tc>
        <w:tc>
          <w:tcPr>
            <w:tcW w:w="2835"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1EE1B87D" w14:textId="77777777" w:rsidR="004B486D" w:rsidRPr="004B486D" w:rsidRDefault="004B486D" w:rsidP="00FB327F">
            <w:pPr>
              <w:rPr>
                <w:color w:val="4472C4" w:themeColor="accent5"/>
                <w:lang w:val="en-US"/>
              </w:rPr>
            </w:pPr>
            <w:r w:rsidRPr="004B486D">
              <w:rPr>
                <w:color w:val="4472C4" w:themeColor="accent5"/>
                <w:lang w:val="en-US"/>
              </w:rPr>
              <w:t> </w:t>
            </w:r>
          </w:p>
          <w:p w14:paraId="546F6408" w14:textId="77777777" w:rsidR="004B486D" w:rsidRPr="004B486D" w:rsidRDefault="004B486D" w:rsidP="00FB327F">
            <w:pPr>
              <w:rPr>
                <w:color w:val="4472C4" w:themeColor="accent5"/>
                <w:lang w:val="en-US"/>
              </w:rPr>
            </w:pPr>
            <w:r w:rsidRPr="004B486D">
              <w:rPr>
                <w:color w:val="4472C4" w:themeColor="accent5"/>
                <w:lang w:val="en-US"/>
              </w:rPr>
              <w:t>1. Strongly Disagree</w:t>
            </w:r>
          </w:p>
          <w:p w14:paraId="505D71D4" w14:textId="77777777" w:rsidR="004B486D" w:rsidRPr="004B486D" w:rsidRDefault="004B486D" w:rsidP="00FB327F">
            <w:pPr>
              <w:rPr>
                <w:color w:val="4472C4" w:themeColor="accent5"/>
                <w:lang w:val="en-US"/>
              </w:rPr>
            </w:pPr>
            <w:r w:rsidRPr="004B486D">
              <w:rPr>
                <w:color w:val="4472C4" w:themeColor="accent5"/>
                <w:lang w:val="en-US"/>
              </w:rPr>
              <w:t>2. Disagree</w:t>
            </w:r>
          </w:p>
          <w:p w14:paraId="2BE4B393" w14:textId="77777777" w:rsidR="004B486D" w:rsidRPr="004B486D" w:rsidRDefault="004B486D" w:rsidP="00FB327F">
            <w:pPr>
              <w:rPr>
                <w:color w:val="4472C4" w:themeColor="accent5"/>
                <w:lang w:val="en-US"/>
              </w:rPr>
            </w:pPr>
            <w:r w:rsidRPr="004B486D">
              <w:rPr>
                <w:color w:val="4472C4" w:themeColor="accent5"/>
                <w:lang w:val="en-US"/>
              </w:rPr>
              <w:t>3. Neither agree, nor disagree</w:t>
            </w:r>
          </w:p>
          <w:p w14:paraId="7FC9D4E8" w14:textId="77777777" w:rsidR="004B486D" w:rsidRPr="004B486D" w:rsidRDefault="004B486D" w:rsidP="00FB327F">
            <w:pPr>
              <w:rPr>
                <w:color w:val="4472C4" w:themeColor="accent5"/>
                <w:lang w:val="en-US"/>
              </w:rPr>
            </w:pPr>
            <w:r w:rsidRPr="004B486D">
              <w:rPr>
                <w:color w:val="4472C4" w:themeColor="accent5"/>
                <w:lang w:val="en-US"/>
              </w:rPr>
              <w:t>4. Agree</w:t>
            </w:r>
          </w:p>
          <w:p w14:paraId="7CF9C58F" w14:textId="77777777" w:rsidR="004B486D" w:rsidRPr="004B486D" w:rsidRDefault="004B486D" w:rsidP="00FB327F">
            <w:pPr>
              <w:rPr>
                <w:color w:val="4472C4" w:themeColor="accent5"/>
                <w:lang w:val="en-US"/>
              </w:rPr>
            </w:pPr>
            <w:r w:rsidRPr="004B486D">
              <w:rPr>
                <w:color w:val="4472C4" w:themeColor="accent5"/>
                <w:lang w:val="en-US"/>
              </w:rPr>
              <w:t>5. Strongly Agree</w:t>
            </w:r>
          </w:p>
          <w:p w14:paraId="151CF3C4" w14:textId="77777777" w:rsidR="004B486D" w:rsidRPr="004B486D" w:rsidRDefault="004B486D" w:rsidP="00FB327F">
            <w:pPr>
              <w:rPr>
                <w:color w:val="4472C4" w:themeColor="accent5"/>
                <w:lang w:val="en-US"/>
              </w:rPr>
            </w:pPr>
            <w:r w:rsidRPr="004B486D">
              <w:rPr>
                <w:color w:val="4472C4" w:themeColor="accent5"/>
                <w:lang w:val="en-US"/>
              </w:rPr>
              <w:t>9. I don't know/NA</w:t>
            </w:r>
          </w:p>
          <w:p w14:paraId="12C06093" w14:textId="77777777" w:rsidR="004B486D" w:rsidRPr="004B486D" w:rsidRDefault="004B486D" w:rsidP="00FB327F">
            <w:pPr>
              <w:rPr>
                <w:color w:val="4472C4" w:themeColor="accent5"/>
                <w:lang w:val="en-US"/>
              </w:rPr>
            </w:pPr>
            <w:r w:rsidRPr="004B486D">
              <w:rPr>
                <w:color w:val="4472C4" w:themeColor="accent5"/>
                <w:lang w:val="en-US"/>
              </w:rPr>
              <w:lastRenderedPageBreak/>
              <w:t> </w:t>
            </w:r>
          </w:p>
          <w:p w14:paraId="7945ADFB" w14:textId="77777777" w:rsidR="004B486D" w:rsidRPr="004B486D" w:rsidRDefault="004B486D" w:rsidP="00FB327F">
            <w:pPr>
              <w:rPr>
                <w:color w:val="4472C4" w:themeColor="accent5"/>
                <w:lang w:val="en-US"/>
              </w:rPr>
            </w:pPr>
            <w:r w:rsidRPr="004B486D">
              <w:rPr>
                <w:color w:val="4472C4" w:themeColor="accent5"/>
                <w:lang w:val="en-US"/>
              </w:rPr>
              <w:t> </w:t>
            </w:r>
          </w:p>
        </w:tc>
      </w:tr>
      <w:tr w:rsidR="004B486D" w:rsidRPr="004B486D" w14:paraId="495854DD" w14:textId="77777777" w:rsidTr="00FB327F">
        <w:trPr>
          <w:trHeight w:val="690"/>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3BD5BEBB" w14:textId="77777777" w:rsidR="004B486D" w:rsidRPr="004B486D" w:rsidRDefault="004B486D" w:rsidP="00FB327F">
            <w:pPr>
              <w:rPr>
                <w:color w:val="4472C4" w:themeColor="accent5"/>
                <w:lang w:val="en-US"/>
              </w:rPr>
            </w:pPr>
            <w:r w:rsidRPr="004B486D">
              <w:rPr>
                <w:b/>
                <w:bCs/>
                <w:color w:val="4472C4" w:themeColor="accent5"/>
                <w:lang w:val="en-US"/>
              </w:rPr>
              <w:t>INPR2</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1202CD93" w14:textId="77777777" w:rsidR="004B486D" w:rsidRPr="004B486D" w:rsidRDefault="004B486D" w:rsidP="00FB327F">
            <w:pPr>
              <w:rPr>
                <w:color w:val="4472C4" w:themeColor="accent5"/>
                <w:lang w:val="en-US"/>
              </w:rPr>
            </w:pPr>
            <w:r w:rsidRPr="004B486D">
              <w:rPr>
                <w:color w:val="4472C4" w:themeColor="accent5"/>
                <w:lang w:val="en-US"/>
              </w:rPr>
              <w:t>I have been very attentive to the information related to radon remediation.</w:t>
            </w:r>
          </w:p>
        </w:tc>
        <w:tc>
          <w:tcPr>
            <w:tcW w:w="2835" w:type="dxa"/>
            <w:vMerge/>
            <w:tcBorders>
              <w:top w:val="single" w:sz="24" w:space="0" w:color="FFFFFF"/>
              <w:left w:val="single" w:sz="8" w:space="0" w:color="FFFFFF"/>
              <w:bottom w:val="single" w:sz="8" w:space="0" w:color="FFFFFF"/>
              <w:right w:val="single" w:sz="8" w:space="0" w:color="FFFFFF"/>
            </w:tcBorders>
            <w:vAlign w:val="center"/>
            <w:hideMark/>
          </w:tcPr>
          <w:p w14:paraId="109543D7" w14:textId="77777777" w:rsidR="004B486D" w:rsidRPr="004B486D" w:rsidRDefault="004B486D" w:rsidP="00FB327F">
            <w:pPr>
              <w:rPr>
                <w:color w:val="4472C4" w:themeColor="accent5"/>
                <w:lang w:val="en-US"/>
              </w:rPr>
            </w:pPr>
          </w:p>
        </w:tc>
      </w:tr>
      <w:tr w:rsidR="004B486D" w:rsidRPr="004B486D" w14:paraId="6A99E360" w14:textId="77777777" w:rsidTr="00FB327F">
        <w:trPr>
          <w:trHeight w:val="690"/>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5CBC803E" w14:textId="77777777" w:rsidR="004B486D" w:rsidRPr="004B486D" w:rsidRDefault="004B486D" w:rsidP="00FB327F">
            <w:pPr>
              <w:rPr>
                <w:color w:val="4472C4" w:themeColor="accent5"/>
                <w:lang w:val="en-US"/>
              </w:rPr>
            </w:pPr>
            <w:r w:rsidRPr="004B486D">
              <w:rPr>
                <w:b/>
                <w:bCs/>
                <w:color w:val="4472C4" w:themeColor="accent5"/>
                <w:lang w:val="en-US"/>
              </w:rPr>
              <w:t>INPR3</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4690C22F" w14:textId="77777777" w:rsidR="004B486D" w:rsidRPr="004B486D" w:rsidRDefault="004B486D" w:rsidP="00FB327F">
            <w:pPr>
              <w:rPr>
                <w:color w:val="4472C4" w:themeColor="accent5"/>
                <w:lang w:val="en-US"/>
              </w:rPr>
            </w:pPr>
            <w:r w:rsidRPr="004B486D">
              <w:rPr>
                <w:color w:val="4472C4" w:themeColor="accent5"/>
                <w:lang w:val="en-US"/>
              </w:rPr>
              <w:t>When the topic of radon remediation came up, I tried to learn more about it.</w:t>
            </w:r>
          </w:p>
        </w:tc>
        <w:tc>
          <w:tcPr>
            <w:tcW w:w="2835" w:type="dxa"/>
            <w:vMerge/>
            <w:tcBorders>
              <w:top w:val="single" w:sz="24" w:space="0" w:color="FFFFFF"/>
              <w:left w:val="single" w:sz="8" w:space="0" w:color="FFFFFF"/>
              <w:bottom w:val="single" w:sz="8" w:space="0" w:color="FFFFFF"/>
              <w:right w:val="single" w:sz="8" w:space="0" w:color="FFFFFF"/>
            </w:tcBorders>
            <w:vAlign w:val="center"/>
            <w:hideMark/>
          </w:tcPr>
          <w:p w14:paraId="3A7661FC" w14:textId="77777777" w:rsidR="004B486D" w:rsidRPr="004B486D" w:rsidRDefault="004B486D" w:rsidP="00FB327F">
            <w:pPr>
              <w:rPr>
                <w:color w:val="4472C4" w:themeColor="accent5"/>
                <w:lang w:val="en-US"/>
              </w:rPr>
            </w:pPr>
          </w:p>
        </w:tc>
      </w:tr>
      <w:tr w:rsidR="004B486D" w:rsidRPr="004B486D" w14:paraId="701262CD" w14:textId="77777777" w:rsidTr="00FB327F">
        <w:trPr>
          <w:trHeight w:val="690"/>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2CB4CA1E" w14:textId="77777777" w:rsidR="004B486D" w:rsidRPr="004B486D" w:rsidRDefault="004B486D" w:rsidP="00FB327F">
            <w:pPr>
              <w:rPr>
                <w:color w:val="4472C4" w:themeColor="accent5"/>
                <w:lang w:val="en-US"/>
              </w:rPr>
            </w:pPr>
            <w:r w:rsidRPr="004B486D">
              <w:rPr>
                <w:b/>
                <w:bCs/>
                <w:color w:val="4472C4" w:themeColor="accent5"/>
                <w:lang w:val="en-US"/>
              </w:rPr>
              <w:t>INPR4</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2EBABE7C" w14:textId="77777777" w:rsidR="004B486D" w:rsidRPr="004B486D" w:rsidRDefault="004B486D" w:rsidP="00FB327F">
            <w:pPr>
              <w:rPr>
                <w:color w:val="4472C4" w:themeColor="accent5"/>
                <w:lang w:val="en-US"/>
              </w:rPr>
            </w:pPr>
            <w:r w:rsidRPr="004B486D">
              <w:rPr>
                <w:color w:val="4472C4" w:themeColor="accent5"/>
                <w:lang w:val="en-US"/>
              </w:rPr>
              <w:t>It was important for me to clarify how I should remediate my home.</w:t>
            </w:r>
          </w:p>
        </w:tc>
        <w:tc>
          <w:tcPr>
            <w:tcW w:w="2835" w:type="dxa"/>
            <w:vMerge/>
            <w:tcBorders>
              <w:top w:val="single" w:sz="24" w:space="0" w:color="FFFFFF"/>
              <w:left w:val="single" w:sz="8" w:space="0" w:color="FFFFFF"/>
              <w:bottom w:val="single" w:sz="8" w:space="0" w:color="FFFFFF"/>
              <w:right w:val="single" w:sz="8" w:space="0" w:color="FFFFFF"/>
            </w:tcBorders>
            <w:vAlign w:val="center"/>
            <w:hideMark/>
          </w:tcPr>
          <w:p w14:paraId="4D2A6FDD" w14:textId="77777777" w:rsidR="004B486D" w:rsidRPr="004B486D" w:rsidRDefault="004B486D" w:rsidP="00FB327F">
            <w:pPr>
              <w:rPr>
                <w:color w:val="4472C4" w:themeColor="accent5"/>
                <w:lang w:val="en-US"/>
              </w:rPr>
            </w:pPr>
          </w:p>
        </w:tc>
      </w:tr>
      <w:tr w:rsidR="004B486D" w:rsidRPr="004B486D" w14:paraId="7A943034" w14:textId="77777777" w:rsidTr="00FB327F">
        <w:trPr>
          <w:trHeight w:val="454"/>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0C65336F" w14:textId="77777777" w:rsidR="004B486D" w:rsidRPr="004B486D" w:rsidRDefault="004B486D" w:rsidP="00FB327F">
            <w:pPr>
              <w:rPr>
                <w:color w:val="4472C4" w:themeColor="accent5"/>
                <w:lang w:val="en-US"/>
              </w:rPr>
            </w:pPr>
            <w:r w:rsidRPr="004B486D">
              <w:rPr>
                <w:b/>
                <w:bCs/>
                <w:color w:val="4472C4" w:themeColor="accent5"/>
                <w:lang w:val="en-US"/>
              </w:rPr>
              <w:lastRenderedPageBreak/>
              <w:t>INPR5</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2172DE9A" w14:textId="77777777" w:rsidR="004B486D" w:rsidRPr="004B486D" w:rsidRDefault="004B486D" w:rsidP="00FB327F">
            <w:pPr>
              <w:rPr>
                <w:color w:val="4472C4" w:themeColor="accent5"/>
                <w:lang w:val="en-US"/>
              </w:rPr>
            </w:pPr>
            <w:r w:rsidRPr="004B486D">
              <w:rPr>
                <w:color w:val="4472C4" w:themeColor="accent5"/>
                <w:lang w:val="en-US"/>
              </w:rPr>
              <w:t>When I encountered information about radon remediation of homes, I carefully considered it.</w:t>
            </w:r>
          </w:p>
        </w:tc>
        <w:tc>
          <w:tcPr>
            <w:tcW w:w="2835" w:type="dxa"/>
            <w:vMerge/>
            <w:tcBorders>
              <w:top w:val="single" w:sz="24" w:space="0" w:color="FFFFFF"/>
              <w:left w:val="single" w:sz="8" w:space="0" w:color="FFFFFF"/>
              <w:bottom w:val="single" w:sz="8" w:space="0" w:color="FFFFFF"/>
              <w:right w:val="single" w:sz="8" w:space="0" w:color="FFFFFF"/>
            </w:tcBorders>
            <w:vAlign w:val="center"/>
            <w:hideMark/>
          </w:tcPr>
          <w:p w14:paraId="4ED2730A" w14:textId="77777777" w:rsidR="004B486D" w:rsidRPr="004B486D" w:rsidRDefault="004B486D" w:rsidP="00FB327F">
            <w:pPr>
              <w:rPr>
                <w:color w:val="4472C4" w:themeColor="accent5"/>
                <w:lang w:val="en-US"/>
              </w:rPr>
            </w:pPr>
          </w:p>
        </w:tc>
      </w:tr>
    </w:tbl>
    <w:p w14:paraId="220A3879" w14:textId="77777777" w:rsidR="004B486D" w:rsidRDefault="004B486D" w:rsidP="004B486D">
      <w:pPr>
        <w:rPr>
          <w:lang w:val="en-US"/>
        </w:rPr>
      </w:pPr>
    </w:p>
    <w:p w14:paraId="766719DF" w14:textId="779AA991" w:rsidR="002B277D" w:rsidRPr="00744328" w:rsidRDefault="00AB0FA6" w:rsidP="00744328">
      <w:pPr>
        <w:spacing w:after="0"/>
        <w:jc w:val="left"/>
        <w:rPr>
          <w:rFonts w:asciiTheme="majorHAnsi" w:hAnsiTheme="majorHAnsi" w:cstheme="majorHAnsi"/>
          <w:b/>
          <w:lang w:val="pt-PT"/>
        </w:rPr>
      </w:pPr>
      <w:r w:rsidRPr="00AB0FA6">
        <w:rPr>
          <w:rFonts w:asciiTheme="majorHAnsi" w:hAnsiTheme="majorHAnsi" w:cstheme="majorHAnsi"/>
          <w:bCs/>
          <w:iCs/>
          <w:lang w:val="pt-PT"/>
        </w:rPr>
        <w:t>INTRO:</w:t>
      </w:r>
      <w:r w:rsidRPr="00744328">
        <w:rPr>
          <w:rFonts w:asciiTheme="majorHAnsi" w:hAnsiTheme="majorHAnsi" w:cstheme="majorHAnsi"/>
          <w:b/>
          <w:bCs/>
          <w:i/>
          <w:iCs/>
          <w:lang w:val="pt-PT"/>
        </w:rPr>
        <w:t xml:space="preserve"> </w:t>
      </w:r>
      <w:r w:rsidR="00FF2422" w:rsidRPr="00744328">
        <w:rPr>
          <w:rFonts w:asciiTheme="majorHAnsi" w:hAnsiTheme="majorHAnsi" w:cstheme="majorHAnsi"/>
          <w:b/>
          <w:i/>
          <w:iCs/>
          <w:lang w:val="pt-PT"/>
        </w:rPr>
        <w:t>Encontramo-nos na parte final do questionário. Até que ponto concorda ou discorda das seguintes afirmações relacionadas com a informação sobre radão?</w:t>
      </w:r>
    </w:p>
    <w:tbl>
      <w:tblPr>
        <w:tblW w:w="5000" w:type="pct"/>
        <w:tblCellMar>
          <w:left w:w="0" w:type="dxa"/>
          <w:right w:w="0" w:type="dxa"/>
        </w:tblCellMar>
        <w:tblLook w:val="04A0" w:firstRow="1" w:lastRow="0" w:firstColumn="1" w:lastColumn="0" w:noHBand="0" w:noVBand="1"/>
      </w:tblPr>
      <w:tblGrid>
        <w:gridCol w:w="644"/>
        <w:gridCol w:w="6824"/>
        <w:gridCol w:w="2258"/>
      </w:tblGrid>
      <w:tr w:rsidR="002B277D" w:rsidRPr="00FB327F" w14:paraId="19E273AA" w14:textId="77777777" w:rsidTr="00844E7E">
        <w:trPr>
          <w:trHeight w:val="227"/>
        </w:trPr>
        <w:tc>
          <w:tcPr>
            <w:tcW w:w="5000" w:type="pct"/>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31250A6A" w14:textId="77777777" w:rsidR="00591CFD" w:rsidRDefault="00591CFD" w:rsidP="00744328">
            <w:pPr>
              <w:spacing w:after="0"/>
              <w:jc w:val="left"/>
              <w:rPr>
                <w:rFonts w:asciiTheme="majorHAnsi" w:hAnsiTheme="majorHAnsi" w:cstheme="majorHAnsi"/>
                <w:b/>
                <w:bCs/>
                <w:lang w:val="pt-PT"/>
              </w:rPr>
            </w:pPr>
            <w:proofErr w:type="spellStart"/>
            <w:r w:rsidRPr="00591CFD">
              <w:rPr>
                <w:rFonts w:asciiTheme="majorHAnsi" w:hAnsiTheme="majorHAnsi" w:cstheme="majorHAnsi"/>
                <w:b/>
                <w:bCs/>
                <w:lang w:val="pt-PT"/>
              </w:rPr>
              <w:t>Systematic</w:t>
            </w:r>
            <w:proofErr w:type="spellEnd"/>
            <w:r w:rsidRPr="00591CFD">
              <w:rPr>
                <w:rFonts w:asciiTheme="majorHAnsi" w:hAnsiTheme="majorHAnsi" w:cstheme="majorHAnsi"/>
                <w:b/>
                <w:bCs/>
                <w:lang w:val="pt-PT"/>
              </w:rPr>
              <w:t xml:space="preserve"> </w:t>
            </w:r>
            <w:proofErr w:type="spellStart"/>
            <w:r w:rsidRPr="00591CFD">
              <w:rPr>
                <w:rFonts w:asciiTheme="majorHAnsi" w:hAnsiTheme="majorHAnsi" w:cstheme="majorHAnsi"/>
                <w:b/>
                <w:bCs/>
                <w:lang w:val="pt-PT"/>
              </w:rPr>
              <w:t>Processing</w:t>
            </w:r>
            <w:proofErr w:type="spellEnd"/>
            <w:r w:rsidRPr="00591CFD">
              <w:rPr>
                <w:rFonts w:asciiTheme="majorHAnsi" w:hAnsiTheme="majorHAnsi" w:cstheme="majorHAnsi"/>
                <w:b/>
                <w:bCs/>
                <w:lang w:val="pt-PT"/>
              </w:rPr>
              <w:t xml:space="preserve"> </w:t>
            </w:r>
          </w:p>
          <w:p w14:paraId="6C587DE4" w14:textId="750D3FC6" w:rsidR="002B277D" w:rsidRPr="00744328" w:rsidRDefault="00E100B2" w:rsidP="00744328">
            <w:pPr>
              <w:spacing w:after="0"/>
              <w:jc w:val="left"/>
              <w:rPr>
                <w:rFonts w:asciiTheme="majorHAnsi" w:hAnsiTheme="majorHAnsi" w:cstheme="majorHAnsi"/>
                <w:lang w:val="pt-PT"/>
              </w:rPr>
            </w:pPr>
            <w:r w:rsidRPr="00744328">
              <w:rPr>
                <w:rFonts w:asciiTheme="majorHAnsi" w:hAnsiTheme="majorHAnsi" w:cstheme="majorHAnsi"/>
                <w:b/>
                <w:color w:val="FF0000"/>
                <w:lang w:val="pt-PT"/>
              </w:rPr>
              <w:t>RANDOMISE</w:t>
            </w:r>
            <w:r w:rsidR="002C6593" w:rsidRPr="00744328">
              <w:rPr>
                <w:rFonts w:asciiTheme="majorHAnsi" w:hAnsiTheme="majorHAnsi" w:cstheme="majorHAnsi"/>
                <w:b/>
                <w:color w:val="FF0000"/>
                <w:lang w:val="pt-PT"/>
              </w:rPr>
              <w:t xml:space="preserve"> </w:t>
            </w:r>
            <w:r w:rsidR="001857CD" w:rsidRPr="00744328">
              <w:rPr>
                <w:rFonts w:asciiTheme="majorHAnsi" w:hAnsiTheme="majorHAnsi" w:cstheme="majorHAnsi"/>
                <w:bCs/>
                <w:i/>
                <w:lang w:val="pt-PT"/>
              </w:rPr>
              <w:t>(não mostrar o título aos participantes)</w:t>
            </w:r>
          </w:p>
        </w:tc>
      </w:tr>
      <w:tr w:rsidR="002B277D" w:rsidRPr="00FB327F" w14:paraId="5047D1DA" w14:textId="77777777" w:rsidTr="00844E7E">
        <w:trPr>
          <w:trHeight w:val="227"/>
        </w:trPr>
        <w:tc>
          <w:tcPr>
            <w:tcW w:w="331" w:type="pct"/>
            <w:tcBorders>
              <w:top w:val="single" w:sz="24"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1F7C0086" w14:textId="77777777" w:rsidR="002B277D" w:rsidRPr="00744328" w:rsidRDefault="002B277D" w:rsidP="00744328">
            <w:pPr>
              <w:spacing w:after="0"/>
              <w:jc w:val="left"/>
              <w:rPr>
                <w:rFonts w:asciiTheme="majorHAnsi" w:hAnsiTheme="majorHAnsi" w:cstheme="majorHAnsi"/>
                <w:lang w:val="en-US"/>
              </w:rPr>
            </w:pPr>
            <w:r w:rsidRPr="00744328">
              <w:rPr>
                <w:rFonts w:asciiTheme="majorHAnsi" w:hAnsiTheme="majorHAnsi" w:cstheme="majorHAnsi"/>
                <w:b/>
                <w:bCs/>
                <w:lang w:val="en-US"/>
              </w:rPr>
              <w:t>INPR1</w:t>
            </w:r>
          </w:p>
        </w:tc>
        <w:tc>
          <w:tcPr>
            <w:tcW w:w="3508" w:type="pct"/>
            <w:tcBorders>
              <w:top w:val="single" w:sz="24" w:space="0" w:color="FFFFFF"/>
              <w:left w:val="single" w:sz="8" w:space="0" w:color="FFFFFF"/>
              <w:bottom w:val="single" w:sz="8" w:space="0" w:color="FFFFFF"/>
              <w:right w:val="single" w:sz="8" w:space="0" w:color="FFFFFF"/>
            </w:tcBorders>
            <w:shd w:val="clear" w:color="auto" w:fill="EAF5F5"/>
            <w:tcMar>
              <w:top w:w="15" w:type="dxa"/>
              <w:left w:w="38" w:type="dxa"/>
              <w:bottom w:w="0" w:type="dxa"/>
              <w:right w:w="38" w:type="dxa"/>
            </w:tcMar>
            <w:hideMark/>
          </w:tcPr>
          <w:p w14:paraId="732CDE42" w14:textId="029D96EA" w:rsidR="002B277D" w:rsidRPr="00744328" w:rsidRDefault="00FF2422"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Para </w:t>
            </w:r>
            <w:r w:rsidR="00844E7E">
              <w:rPr>
                <w:rFonts w:asciiTheme="majorHAnsi" w:hAnsiTheme="majorHAnsi" w:cstheme="majorHAnsi"/>
                <w:lang w:val="pt-PT"/>
              </w:rPr>
              <w:t xml:space="preserve">estar </w:t>
            </w:r>
            <w:r w:rsidRPr="00744328">
              <w:rPr>
                <w:rFonts w:asciiTheme="majorHAnsi" w:hAnsiTheme="majorHAnsi" w:cstheme="majorHAnsi"/>
                <w:lang w:val="pt-PT"/>
              </w:rPr>
              <w:t>totalmente informado sobre a remediação em habitações, quanto mais pontos de vista eu tiver, melhor informado estarei.</w:t>
            </w:r>
          </w:p>
        </w:tc>
        <w:tc>
          <w:tcPr>
            <w:tcW w:w="1161" w:type="pct"/>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584C1CC2" w14:textId="27EED0DB" w:rsidR="00FF2422" w:rsidRPr="00744328" w:rsidRDefault="00FF2422" w:rsidP="00744328">
            <w:pPr>
              <w:spacing w:after="0"/>
              <w:jc w:val="left"/>
              <w:rPr>
                <w:rFonts w:asciiTheme="majorHAnsi" w:hAnsiTheme="majorHAnsi" w:cstheme="majorHAnsi"/>
                <w:lang w:val="nl-BE"/>
              </w:rPr>
            </w:pPr>
            <w:r w:rsidRPr="00744328">
              <w:rPr>
                <w:rFonts w:asciiTheme="majorHAnsi" w:hAnsiTheme="majorHAnsi" w:cstheme="majorHAnsi"/>
                <w:lang w:val="nl-BE"/>
              </w:rPr>
              <w:t>1. Discordo Fortemente</w:t>
            </w:r>
          </w:p>
          <w:p w14:paraId="7AF835FC" w14:textId="77777777" w:rsidR="00FF2422" w:rsidRPr="00744328" w:rsidRDefault="00FF2422" w:rsidP="00744328">
            <w:pPr>
              <w:spacing w:after="0"/>
              <w:jc w:val="left"/>
              <w:rPr>
                <w:rFonts w:asciiTheme="majorHAnsi" w:hAnsiTheme="majorHAnsi" w:cstheme="majorHAnsi"/>
                <w:lang w:val="nl-BE"/>
              </w:rPr>
            </w:pPr>
            <w:r w:rsidRPr="00744328">
              <w:rPr>
                <w:rFonts w:asciiTheme="majorHAnsi" w:hAnsiTheme="majorHAnsi" w:cstheme="majorHAnsi"/>
                <w:lang w:val="nl-BE"/>
              </w:rPr>
              <w:t>2. Discordo</w:t>
            </w:r>
          </w:p>
          <w:p w14:paraId="1F3BF9E3" w14:textId="77777777" w:rsidR="00FF2422" w:rsidRPr="00744328" w:rsidRDefault="00FF2422" w:rsidP="00744328">
            <w:pPr>
              <w:spacing w:after="0"/>
              <w:jc w:val="left"/>
              <w:rPr>
                <w:rFonts w:asciiTheme="majorHAnsi" w:hAnsiTheme="majorHAnsi" w:cstheme="majorHAnsi"/>
                <w:lang w:val="nl-BE"/>
              </w:rPr>
            </w:pPr>
            <w:r w:rsidRPr="00744328">
              <w:rPr>
                <w:rFonts w:asciiTheme="majorHAnsi" w:hAnsiTheme="majorHAnsi" w:cstheme="majorHAnsi"/>
                <w:lang w:val="nl-BE"/>
              </w:rPr>
              <w:t>3. Não concordo, nem discordo</w:t>
            </w:r>
          </w:p>
          <w:p w14:paraId="5AEE3E53" w14:textId="77777777" w:rsidR="00FF2422" w:rsidRPr="00744328" w:rsidRDefault="00FF2422" w:rsidP="00744328">
            <w:pPr>
              <w:spacing w:after="0"/>
              <w:jc w:val="left"/>
              <w:rPr>
                <w:rFonts w:asciiTheme="majorHAnsi" w:hAnsiTheme="majorHAnsi" w:cstheme="majorHAnsi"/>
                <w:lang w:val="nl-BE"/>
              </w:rPr>
            </w:pPr>
            <w:r w:rsidRPr="00744328">
              <w:rPr>
                <w:rFonts w:asciiTheme="majorHAnsi" w:hAnsiTheme="majorHAnsi" w:cstheme="majorHAnsi"/>
                <w:lang w:val="nl-BE"/>
              </w:rPr>
              <w:t>4. Concordo</w:t>
            </w:r>
          </w:p>
          <w:p w14:paraId="00D9CD39" w14:textId="77777777" w:rsidR="00FF2422" w:rsidRPr="00744328" w:rsidRDefault="00FF2422" w:rsidP="00744328">
            <w:pPr>
              <w:spacing w:after="0"/>
              <w:jc w:val="left"/>
              <w:rPr>
                <w:rFonts w:asciiTheme="majorHAnsi" w:hAnsiTheme="majorHAnsi" w:cstheme="majorHAnsi"/>
                <w:lang w:val="nl-BE"/>
              </w:rPr>
            </w:pPr>
            <w:r w:rsidRPr="00744328">
              <w:rPr>
                <w:rFonts w:asciiTheme="majorHAnsi" w:hAnsiTheme="majorHAnsi" w:cstheme="majorHAnsi"/>
                <w:lang w:val="nl-BE"/>
              </w:rPr>
              <w:t>5. Concordo Fortemente</w:t>
            </w:r>
          </w:p>
          <w:p w14:paraId="3EE41D60" w14:textId="099A4A39" w:rsidR="002B277D" w:rsidRPr="00744328" w:rsidRDefault="00FF2422" w:rsidP="00744328">
            <w:pPr>
              <w:spacing w:after="0"/>
              <w:jc w:val="left"/>
              <w:rPr>
                <w:rFonts w:asciiTheme="majorHAnsi" w:hAnsiTheme="majorHAnsi" w:cstheme="majorHAnsi"/>
                <w:lang w:val="pt-PT"/>
              </w:rPr>
            </w:pPr>
            <w:r w:rsidRPr="00744328">
              <w:rPr>
                <w:rFonts w:asciiTheme="majorHAnsi" w:hAnsiTheme="majorHAnsi" w:cstheme="majorHAnsi"/>
                <w:lang w:val="nl-BE"/>
              </w:rPr>
              <w:t>9. Não sabe / Não responde</w:t>
            </w:r>
            <w:r w:rsidR="008F0873" w:rsidRPr="00744328">
              <w:rPr>
                <w:rFonts w:asciiTheme="majorHAnsi" w:hAnsiTheme="majorHAnsi" w:cstheme="majorHAnsi"/>
                <w:lang w:val="pt-PT"/>
              </w:rPr>
              <w:t> </w:t>
            </w:r>
          </w:p>
        </w:tc>
      </w:tr>
      <w:tr w:rsidR="002B277D" w:rsidRPr="00FB327F" w14:paraId="77A483BF" w14:textId="77777777" w:rsidTr="00844E7E">
        <w:trPr>
          <w:trHeight w:val="20"/>
        </w:trPr>
        <w:tc>
          <w:tcPr>
            <w:tcW w:w="331" w:type="pct"/>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6E4A7A33" w14:textId="77777777" w:rsidR="002B277D" w:rsidRPr="00744328" w:rsidRDefault="002B277D" w:rsidP="00744328">
            <w:pPr>
              <w:spacing w:after="0"/>
              <w:jc w:val="left"/>
              <w:rPr>
                <w:rFonts w:asciiTheme="majorHAnsi" w:hAnsiTheme="majorHAnsi" w:cstheme="majorHAnsi"/>
                <w:lang w:val="en-US"/>
              </w:rPr>
            </w:pPr>
            <w:r w:rsidRPr="00744328">
              <w:rPr>
                <w:rFonts w:asciiTheme="majorHAnsi" w:hAnsiTheme="majorHAnsi" w:cstheme="majorHAnsi"/>
                <w:b/>
                <w:bCs/>
                <w:lang w:val="en-US"/>
              </w:rPr>
              <w:t>INPR2</w:t>
            </w:r>
          </w:p>
        </w:tc>
        <w:tc>
          <w:tcPr>
            <w:tcW w:w="3508" w:type="pct"/>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3A3EE6D8" w14:textId="62637CB6" w:rsidR="002B277D" w:rsidRPr="00744328" w:rsidRDefault="00FF2422" w:rsidP="00844E7E">
            <w:pPr>
              <w:spacing w:after="0"/>
              <w:jc w:val="left"/>
              <w:rPr>
                <w:rFonts w:asciiTheme="majorHAnsi" w:hAnsiTheme="majorHAnsi" w:cstheme="majorHAnsi"/>
                <w:lang w:val="pt-PT"/>
              </w:rPr>
            </w:pPr>
            <w:r w:rsidRPr="00744328">
              <w:rPr>
                <w:rFonts w:asciiTheme="majorHAnsi" w:hAnsiTheme="majorHAnsi" w:cstheme="majorHAnsi"/>
                <w:lang w:val="pt-PT"/>
              </w:rPr>
              <w:t xml:space="preserve">Tenho </w:t>
            </w:r>
            <w:r w:rsidR="00844E7E">
              <w:rPr>
                <w:rFonts w:asciiTheme="majorHAnsi" w:hAnsiTheme="majorHAnsi" w:cstheme="majorHAnsi"/>
                <w:lang w:val="pt-PT"/>
              </w:rPr>
              <w:t>d</w:t>
            </w:r>
            <w:r w:rsidRPr="00744328">
              <w:rPr>
                <w:rFonts w:asciiTheme="majorHAnsi" w:hAnsiTheme="majorHAnsi" w:cstheme="majorHAnsi"/>
                <w:lang w:val="pt-PT"/>
              </w:rPr>
              <w:t>ado muita atenção à informação relacionada com a remediação de radão.</w:t>
            </w:r>
          </w:p>
        </w:tc>
        <w:tc>
          <w:tcPr>
            <w:tcW w:w="1161" w:type="pct"/>
            <w:vMerge/>
            <w:tcBorders>
              <w:top w:val="single" w:sz="24" w:space="0" w:color="FFFFFF"/>
              <w:left w:val="single" w:sz="8" w:space="0" w:color="FFFFFF"/>
              <w:bottom w:val="single" w:sz="8" w:space="0" w:color="FFFFFF"/>
              <w:right w:val="single" w:sz="8" w:space="0" w:color="FFFFFF"/>
            </w:tcBorders>
            <w:vAlign w:val="center"/>
            <w:hideMark/>
          </w:tcPr>
          <w:p w14:paraId="1A2AD11A" w14:textId="77777777" w:rsidR="002B277D" w:rsidRPr="00744328" w:rsidRDefault="002B277D" w:rsidP="00744328">
            <w:pPr>
              <w:spacing w:after="0"/>
              <w:jc w:val="left"/>
              <w:rPr>
                <w:rFonts w:asciiTheme="majorHAnsi" w:hAnsiTheme="majorHAnsi" w:cstheme="majorHAnsi"/>
                <w:lang w:val="pt-PT"/>
              </w:rPr>
            </w:pPr>
          </w:p>
        </w:tc>
      </w:tr>
      <w:tr w:rsidR="002B277D" w:rsidRPr="00FB327F" w14:paraId="01187C6F" w14:textId="77777777" w:rsidTr="00844E7E">
        <w:trPr>
          <w:trHeight w:val="20"/>
        </w:trPr>
        <w:tc>
          <w:tcPr>
            <w:tcW w:w="331" w:type="pct"/>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7D5F2427" w14:textId="77777777" w:rsidR="002B277D" w:rsidRPr="00744328" w:rsidRDefault="002B277D" w:rsidP="00744328">
            <w:pPr>
              <w:spacing w:after="0"/>
              <w:jc w:val="left"/>
              <w:rPr>
                <w:rFonts w:asciiTheme="majorHAnsi" w:hAnsiTheme="majorHAnsi" w:cstheme="majorHAnsi"/>
                <w:lang w:val="en-US"/>
              </w:rPr>
            </w:pPr>
            <w:r w:rsidRPr="00744328">
              <w:rPr>
                <w:rFonts w:asciiTheme="majorHAnsi" w:hAnsiTheme="majorHAnsi" w:cstheme="majorHAnsi"/>
                <w:b/>
                <w:bCs/>
                <w:lang w:val="en-US"/>
              </w:rPr>
              <w:t>INPR3</w:t>
            </w:r>
          </w:p>
        </w:tc>
        <w:tc>
          <w:tcPr>
            <w:tcW w:w="3508" w:type="pct"/>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45FAF06B" w14:textId="337C38E5" w:rsidR="002B277D" w:rsidRPr="00744328" w:rsidRDefault="00FF2422"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Quando o tema da remediação de radão surgiu, tentei aprender mais sobre </w:t>
            </w:r>
            <w:r w:rsidR="008F0873" w:rsidRPr="00744328">
              <w:rPr>
                <w:rFonts w:asciiTheme="majorHAnsi" w:hAnsiTheme="majorHAnsi" w:cstheme="majorHAnsi"/>
                <w:lang w:val="pt-PT"/>
              </w:rPr>
              <w:t>o</w:t>
            </w:r>
            <w:r w:rsidRPr="00744328">
              <w:rPr>
                <w:rFonts w:asciiTheme="majorHAnsi" w:hAnsiTheme="majorHAnsi" w:cstheme="majorHAnsi"/>
                <w:lang w:val="pt-PT"/>
              </w:rPr>
              <w:t xml:space="preserve"> assunto.</w:t>
            </w:r>
          </w:p>
        </w:tc>
        <w:tc>
          <w:tcPr>
            <w:tcW w:w="1161" w:type="pct"/>
            <w:vMerge/>
            <w:tcBorders>
              <w:top w:val="single" w:sz="24" w:space="0" w:color="FFFFFF"/>
              <w:left w:val="single" w:sz="8" w:space="0" w:color="FFFFFF"/>
              <w:bottom w:val="single" w:sz="8" w:space="0" w:color="FFFFFF"/>
              <w:right w:val="single" w:sz="8" w:space="0" w:color="FFFFFF"/>
            </w:tcBorders>
            <w:vAlign w:val="center"/>
            <w:hideMark/>
          </w:tcPr>
          <w:p w14:paraId="46E60346" w14:textId="77777777" w:rsidR="002B277D" w:rsidRPr="00744328" w:rsidRDefault="002B277D" w:rsidP="00744328">
            <w:pPr>
              <w:spacing w:after="0"/>
              <w:jc w:val="left"/>
              <w:rPr>
                <w:rFonts w:asciiTheme="majorHAnsi" w:hAnsiTheme="majorHAnsi" w:cstheme="majorHAnsi"/>
                <w:lang w:val="pt-PT"/>
              </w:rPr>
            </w:pPr>
          </w:p>
        </w:tc>
      </w:tr>
      <w:tr w:rsidR="002B277D" w:rsidRPr="00FB327F" w14:paraId="233C54F5" w14:textId="77777777" w:rsidTr="00844E7E">
        <w:trPr>
          <w:trHeight w:val="20"/>
        </w:trPr>
        <w:tc>
          <w:tcPr>
            <w:tcW w:w="331" w:type="pct"/>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236A664C" w14:textId="77777777" w:rsidR="002B277D" w:rsidRPr="00744328" w:rsidRDefault="002B277D" w:rsidP="00744328">
            <w:pPr>
              <w:spacing w:after="0"/>
              <w:jc w:val="left"/>
              <w:rPr>
                <w:rFonts w:asciiTheme="majorHAnsi" w:hAnsiTheme="majorHAnsi" w:cstheme="majorHAnsi"/>
                <w:lang w:val="en-US"/>
              </w:rPr>
            </w:pPr>
            <w:r w:rsidRPr="00744328">
              <w:rPr>
                <w:rFonts w:asciiTheme="majorHAnsi" w:hAnsiTheme="majorHAnsi" w:cstheme="majorHAnsi"/>
                <w:b/>
                <w:bCs/>
                <w:lang w:val="en-US"/>
              </w:rPr>
              <w:t>INPR4</w:t>
            </w:r>
          </w:p>
        </w:tc>
        <w:tc>
          <w:tcPr>
            <w:tcW w:w="3508" w:type="pct"/>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43E33F63" w14:textId="2A933FD2" w:rsidR="002B277D" w:rsidRPr="00744328" w:rsidRDefault="008F0873" w:rsidP="00744328">
            <w:pPr>
              <w:spacing w:after="0"/>
              <w:jc w:val="left"/>
              <w:rPr>
                <w:rFonts w:asciiTheme="majorHAnsi" w:hAnsiTheme="majorHAnsi" w:cstheme="majorHAnsi"/>
                <w:lang w:val="pt-PT"/>
              </w:rPr>
            </w:pPr>
            <w:r w:rsidRPr="00744328">
              <w:rPr>
                <w:rFonts w:asciiTheme="majorHAnsi" w:hAnsiTheme="majorHAnsi" w:cstheme="majorHAnsi"/>
                <w:lang w:val="pt-PT"/>
              </w:rPr>
              <w:t>Era importante para mim saber como deveria remediar a minha habitação.</w:t>
            </w:r>
          </w:p>
        </w:tc>
        <w:tc>
          <w:tcPr>
            <w:tcW w:w="1161" w:type="pct"/>
            <w:vMerge/>
            <w:tcBorders>
              <w:top w:val="single" w:sz="24" w:space="0" w:color="FFFFFF"/>
              <w:left w:val="single" w:sz="8" w:space="0" w:color="FFFFFF"/>
              <w:bottom w:val="single" w:sz="8" w:space="0" w:color="FFFFFF"/>
              <w:right w:val="single" w:sz="8" w:space="0" w:color="FFFFFF"/>
            </w:tcBorders>
            <w:vAlign w:val="center"/>
            <w:hideMark/>
          </w:tcPr>
          <w:p w14:paraId="00038CC7" w14:textId="77777777" w:rsidR="002B277D" w:rsidRPr="00744328" w:rsidRDefault="002B277D" w:rsidP="00744328">
            <w:pPr>
              <w:spacing w:after="0"/>
              <w:jc w:val="left"/>
              <w:rPr>
                <w:rFonts w:asciiTheme="majorHAnsi" w:hAnsiTheme="majorHAnsi" w:cstheme="majorHAnsi"/>
                <w:lang w:val="pt-PT"/>
              </w:rPr>
            </w:pPr>
          </w:p>
        </w:tc>
      </w:tr>
      <w:tr w:rsidR="002B277D" w:rsidRPr="00FB327F" w14:paraId="4F674832" w14:textId="77777777" w:rsidTr="00844E7E">
        <w:trPr>
          <w:trHeight w:val="145"/>
        </w:trPr>
        <w:tc>
          <w:tcPr>
            <w:tcW w:w="331" w:type="pct"/>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5C940A5A" w14:textId="77777777" w:rsidR="002B277D" w:rsidRPr="00744328" w:rsidRDefault="002B277D" w:rsidP="00744328">
            <w:pPr>
              <w:spacing w:after="0"/>
              <w:jc w:val="left"/>
              <w:rPr>
                <w:rFonts w:asciiTheme="majorHAnsi" w:hAnsiTheme="majorHAnsi" w:cstheme="majorHAnsi"/>
                <w:lang w:val="en-US"/>
              </w:rPr>
            </w:pPr>
            <w:r w:rsidRPr="00744328">
              <w:rPr>
                <w:rFonts w:asciiTheme="majorHAnsi" w:hAnsiTheme="majorHAnsi" w:cstheme="majorHAnsi"/>
                <w:b/>
                <w:bCs/>
                <w:lang w:val="en-US"/>
              </w:rPr>
              <w:t>INPR5</w:t>
            </w:r>
          </w:p>
        </w:tc>
        <w:tc>
          <w:tcPr>
            <w:tcW w:w="3508" w:type="pct"/>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365E1412" w14:textId="0E1562C6" w:rsidR="002B277D" w:rsidRPr="00744328" w:rsidRDefault="008F0873" w:rsidP="00744328">
            <w:pPr>
              <w:spacing w:after="0"/>
              <w:jc w:val="left"/>
              <w:rPr>
                <w:rFonts w:asciiTheme="majorHAnsi" w:hAnsiTheme="majorHAnsi" w:cstheme="majorHAnsi"/>
                <w:lang w:val="pt-PT"/>
              </w:rPr>
            </w:pPr>
            <w:r w:rsidRPr="00744328">
              <w:rPr>
                <w:rFonts w:asciiTheme="majorHAnsi" w:hAnsiTheme="majorHAnsi" w:cstheme="majorHAnsi"/>
                <w:lang w:val="pt-PT"/>
              </w:rPr>
              <w:t>Quando encontrei informação sobre a remediação de radão em habitações, tive-a em consideração.</w:t>
            </w:r>
          </w:p>
        </w:tc>
        <w:tc>
          <w:tcPr>
            <w:tcW w:w="1161" w:type="pct"/>
            <w:vMerge/>
            <w:tcBorders>
              <w:top w:val="single" w:sz="24" w:space="0" w:color="FFFFFF"/>
              <w:left w:val="single" w:sz="8" w:space="0" w:color="FFFFFF"/>
              <w:bottom w:val="single" w:sz="8" w:space="0" w:color="FFFFFF"/>
              <w:right w:val="single" w:sz="8" w:space="0" w:color="FFFFFF"/>
            </w:tcBorders>
            <w:vAlign w:val="center"/>
            <w:hideMark/>
          </w:tcPr>
          <w:p w14:paraId="5234D1F3" w14:textId="77777777" w:rsidR="002B277D" w:rsidRPr="00744328" w:rsidRDefault="002B277D" w:rsidP="00744328">
            <w:pPr>
              <w:spacing w:after="0"/>
              <w:jc w:val="left"/>
              <w:rPr>
                <w:rFonts w:asciiTheme="majorHAnsi" w:hAnsiTheme="majorHAnsi" w:cstheme="majorHAnsi"/>
                <w:lang w:val="pt-PT"/>
              </w:rPr>
            </w:pPr>
          </w:p>
        </w:tc>
      </w:tr>
    </w:tbl>
    <w:p w14:paraId="484975BD" w14:textId="77777777" w:rsidR="002B277D" w:rsidRDefault="002B277D" w:rsidP="00744328">
      <w:pPr>
        <w:spacing w:after="0"/>
        <w:jc w:val="left"/>
        <w:rPr>
          <w:rFonts w:asciiTheme="majorHAnsi" w:hAnsiTheme="majorHAnsi" w:cstheme="majorHAnsi"/>
          <w:lang w:val="pt-PT"/>
        </w:rPr>
      </w:pPr>
    </w:p>
    <w:tbl>
      <w:tblPr>
        <w:tblW w:w="7645" w:type="dxa"/>
        <w:tblCellMar>
          <w:left w:w="0" w:type="dxa"/>
          <w:right w:w="0" w:type="dxa"/>
        </w:tblCellMar>
        <w:tblLook w:val="04A0" w:firstRow="1" w:lastRow="0" w:firstColumn="1" w:lastColumn="0" w:noHBand="0" w:noVBand="1"/>
      </w:tblPr>
      <w:tblGrid>
        <w:gridCol w:w="744"/>
        <w:gridCol w:w="5058"/>
        <w:gridCol w:w="1843"/>
      </w:tblGrid>
      <w:tr w:rsidR="004B486D" w:rsidRPr="004B486D" w14:paraId="174E8499" w14:textId="77777777" w:rsidTr="00FB327F">
        <w:trPr>
          <w:trHeight w:val="690"/>
        </w:trPr>
        <w:tc>
          <w:tcPr>
            <w:tcW w:w="5802"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1C1BC818" w14:textId="77777777" w:rsidR="004B486D" w:rsidRPr="004B486D" w:rsidRDefault="004B486D" w:rsidP="00FB327F">
            <w:pPr>
              <w:jc w:val="left"/>
              <w:rPr>
                <w:color w:val="4472C4" w:themeColor="accent5"/>
                <w:lang w:val="en-US"/>
              </w:rPr>
            </w:pPr>
            <w:r w:rsidRPr="004B486D">
              <w:rPr>
                <w:b/>
                <w:bCs/>
                <w:color w:val="4472C4" w:themeColor="accent5"/>
                <w:lang w:val="en-US"/>
              </w:rPr>
              <w:t xml:space="preserve">Heuristic Processing </w:t>
            </w:r>
            <w:r w:rsidRPr="004B486D">
              <w:rPr>
                <w:b/>
                <w:color w:val="4472C4" w:themeColor="accent5"/>
              </w:rPr>
              <w:t xml:space="preserve">RANDOMISE </w:t>
            </w:r>
            <w:r w:rsidRPr="004B486D">
              <w:rPr>
                <w:bCs/>
                <w:i/>
                <w:color w:val="4472C4" w:themeColor="accent5"/>
              </w:rPr>
              <w:t>(don’t show this title to respondents)</w:t>
            </w:r>
          </w:p>
        </w:tc>
        <w:tc>
          <w:tcPr>
            <w:tcW w:w="1843"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70D80C8B" w14:textId="77777777" w:rsidR="004B486D" w:rsidRPr="004B486D" w:rsidRDefault="004B486D" w:rsidP="00FB327F">
            <w:pPr>
              <w:jc w:val="left"/>
              <w:rPr>
                <w:color w:val="4472C4" w:themeColor="accent5"/>
                <w:lang w:val="en-US"/>
              </w:rPr>
            </w:pPr>
            <w:r w:rsidRPr="004B486D">
              <w:rPr>
                <w:b/>
                <w:bCs/>
                <w:color w:val="4472C4" w:themeColor="accent5"/>
                <w:lang w:val="en-US"/>
              </w:rPr>
              <w:t> </w:t>
            </w:r>
          </w:p>
          <w:p w14:paraId="2B6629CE" w14:textId="77777777" w:rsidR="004B486D" w:rsidRPr="004B486D" w:rsidRDefault="004B486D" w:rsidP="00FB327F">
            <w:pPr>
              <w:jc w:val="left"/>
              <w:rPr>
                <w:color w:val="4472C4" w:themeColor="accent5"/>
                <w:lang w:val="en-US"/>
              </w:rPr>
            </w:pPr>
            <w:r w:rsidRPr="004B486D">
              <w:rPr>
                <w:color w:val="4472C4" w:themeColor="accent5"/>
                <w:lang w:val="en-US"/>
              </w:rPr>
              <w:t>1. Strongly Disagree</w:t>
            </w:r>
          </w:p>
          <w:p w14:paraId="095EA0AD" w14:textId="77777777" w:rsidR="004B486D" w:rsidRPr="004B486D" w:rsidRDefault="004B486D" w:rsidP="00FB327F">
            <w:pPr>
              <w:jc w:val="left"/>
              <w:rPr>
                <w:color w:val="4472C4" w:themeColor="accent5"/>
                <w:lang w:val="en-US"/>
              </w:rPr>
            </w:pPr>
            <w:r w:rsidRPr="004B486D">
              <w:rPr>
                <w:color w:val="4472C4" w:themeColor="accent5"/>
                <w:lang w:val="en-US"/>
              </w:rPr>
              <w:t>2. Disagree</w:t>
            </w:r>
          </w:p>
          <w:p w14:paraId="0E46C25A" w14:textId="77777777" w:rsidR="004B486D" w:rsidRPr="004B486D" w:rsidRDefault="004B486D" w:rsidP="00FB327F">
            <w:pPr>
              <w:jc w:val="left"/>
              <w:rPr>
                <w:color w:val="4472C4" w:themeColor="accent5"/>
                <w:lang w:val="en-US"/>
              </w:rPr>
            </w:pPr>
            <w:r w:rsidRPr="004B486D">
              <w:rPr>
                <w:color w:val="4472C4" w:themeColor="accent5"/>
                <w:lang w:val="en-US"/>
              </w:rPr>
              <w:t>3. Neither agree, nor disagree</w:t>
            </w:r>
          </w:p>
          <w:p w14:paraId="4B9A9E55" w14:textId="77777777" w:rsidR="004B486D" w:rsidRPr="004B486D" w:rsidRDefault="004B486D" w:rsidP="00FB327F">
            <w:pPr>
              <w:jc w:val="left"/>
              <w:rPr>
                <w:color w:val="4472C4" w:themeColor="accent5"/>
                <w:lang w:val="en-US"/>
              </w:rPr>
            </w:pPr>
            <w:r w:rsidRPr="004B486D">
              <w:rPr>
                <w:color w:val="4472C4" w:themeColor="accent5"/>
                <w:lang w:val="en-US"/>
              </w:rPr>
              <w:t>4. Agree</w:t>
            </w:r>
          </w:p>
          <w:p w14:paraId="05B90018" w14:textId="77777777" w:rsidR="004B486D" w:rsidRPr="004B486D" w:rsidRDefault="004B486D" w:rsidP="00FB327F">
            <w:pPr>
              <w:jc w:val="left"/>
              <w:rPr>
                <w:color w:val="4472C4" w:themeColor="accent5"/>
                <w:lang w:val="en-US"/>
              </w:rPr>
            </w:pPr>
            <w:r w:rsidRPr="004B486D">
              <w:rPr>
                <w:color w:val="4472C4" w:themeColor="accent5"/>
                <w:lang w:val="en-US"/>
              </w:rPr>
              <w:t>5. Strongly Agree</w:t>
            </w:r>
          </w:p>
          <w:p w14:paraId="25454AB3" w14:textId="77777777" w:rsidR="004B486D" w:rsidRPr="004B486D" w:rsidRDefault="004B486D" w:rsidP="00FB327F">
            <w:pPr>
              <w:jc w:val="left"/>
              <w:rPr>
                <w:color w:val="4472C4" w:themeColor="accent5"/>
                <w:lang w:val="en-US"/>
              </w:rPr>
            </w:pPr>
            <w:r w:rsidRPr="004B486D">
              <w:rPr>
                <w:color w:val="4472C4" w:themeColor="accent5"/>
                <w:lang w:val="en-US"/>
              </w:rPr>
              <w:t>9. I don't know/NA</w:t>
            </w:r>
          </w:p>
          <w:p w14:paraId="6E4F6E6B" w14:textId="77777777" w:rsidR="004B486D" w:rsidRPr="004B486D" w:rsidRDefault="004B486D" w:rsidP="00FB327F">
            <w:pPr>
              <w:jc w:val="left"/>
              <w:rPr>
                <w:color w:val="4472C4" w:themeColor="accent5"/>
                <w:lang w:val="en-US"/>
              </w:rPr>
            </w:pPr>
            <w:r w:rsidRPr="004B486D">
              <w:rPr>
                <w:color w:val="4472C4" w:themeColor="accent5"/>
                <w:lang w:val="en-US"/>
              </w:rPr>
              <w:t> </w:t>
            </w:r>
          </w:p>
          <w:p w14:paraId="784C0451" w14:textId="77777777" w:rsidR="004B486D" w:rsidRPr="004B486D" w:rsidRDefault="004B486D" w:rsidP="00FB327F">
            <w:pPr>
              <w:jc w:val="left"/>
              <w:rPr>
                <w:color w:val="4472C4" w:themeColor="accent5"/>
                <w:lang w:val="en-US"/>
              </w:rPr>
            </w:pPr>
            <w:r w:rsidRPr="004B486D">
              <w:rPr>
                <w:b/>
                <w:bCs/>
                <w:color w:val="4472C4" w:themeColor="accent5"/>
                <w:lang w:val="en-US"/>
              </w:rPr>
              <w:t> </w:t>
            </w:r>
          </w:p>
        </w:tc>
      </w:tr>
      <w:tr w:rsidR="004B486D" w:rsidRPr="004B486D" w14:paraId="12D6809F" w14:textId="77777777" w:rsidTr="00FB327F">
        <w:trPr>
          <w:trHeight w:val="690"/>
        </w:trPr>
        <w:tc>
          <w:tcPr>
            <w:tcW w:w="74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3A41AE16" w14:textId="77777777" w:rsidR="004B486D" w:rsidRPr="004B486D" w:rsidRDefault="004B486D" w:rsidP="00FB327F">
            <w:pPr>
              <w:jc w:val="left"/>
              <w:rPr>
                <w:color w:val="4472C4" w:themeColor="accent5"/>
                <w:lang w:val="en-US"/>
              </w:rPr>
            </w:pPr>
            <w:r w:rsidRPr="004B486D">
              <w:rPr>
                <w:b/>
                <w:bCs/>
                <w:color w:val="4472C4" w:themeColor="accent5"/>
                <w:lang w:val="en-US"/>
              </w:rPr>
              <w:t>INPR6</w:t>
            </w:r>
          </w:p>
        </w:tc>
        <w:tc>
          <w:tcPr>
            <w:tcW w:w="5058"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38" w:type="dxa"/>
              <w:bottom w:w="0" w:type="dxa"/>
              <w:right w:w="38" w:type="dxa"/>
            </w:tcMar>
            <w:hideMark/>
          </w:tcPr>
          <w:p w14:paraId="04C046EE" w14:textId="77777777" w:rsidR="004B486D" w:rsidRPr="004B486D" w:rsidRDefault="004B486D" w:rsidP="00FB327F">
            <w:pPr>
              <w:jc w:val="left"/>
              <w:rPr>
                <w:color w:val="4472C4" w:themeColor="accent5"/>
                <w:lang w:val="en-US"/>
              </w:rPr>
            </w:pPr>
            <w:r w:rsidRPr="004B486D">
              <w:rPr>
                <w:color w:val="4472C4" w:themeColor="accent5"/>
                <w:lang w:val="en-US"/>
              </w:rPr>
              <w:t>On issues like radon home remediation I just go with my gut feeling.</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5F6DD022" w14:textId="77777777" w:rsidR="004B486D" w:rsidRPr="004B486D" w:rsidRDefault="004B486D" w:rsidP="00FB327F">
            <w:pPr>
              <w:jc w:val="left"/>
              <w:rPr>
                <w:color w:val="4472C4" w:themeColor="accent5"/>
                <w:lang w:val="en-US"/>
              </w:rPr>
            </w:pPr>
          </w:p>
        </w:tc>
      </w:tr>
      <w:tr w:rsidR="004B486D" w:rsidRPr="004B486D" w14:paraId="3B44A4F4" w14:textId="77777777" w:rsidTr="00FB327F">
        <w:trPr>
          <w:trHeight w:val="926"/>
        </w:trPr>
        <w:tc>
          <w:tcPr>
            <w:tcW w:w="744"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4A110630" w14:textId="77777777" w:rsidR="004B486D" w:rsidRPr="004B486D" w:rsidRDefault="004B486D" w:rsidP="00FB327F">
            <w:pPr>
              <w:jc w:val="left"/>
              <w:rPr>
                <w:color w:val="4472C4" w:themeColor="accent5"/>
                <w:lang w:val="en-US"/>
              </w:rPr>
            </w:pPr>
            <w:r w:rsidRPr="004B486D">
              <w:rPr>
                <w:b/>
                <w:bCs/>
                <w:color w:val="4472C4" w:themeColor="accent5"/>
                <w:lang w:val="en-US"/>
              </w:rPr>
              <w:t>INPR7</w:t>
            </w:r>
          </w:p>
        </w:tc>
        <w:tc>
          <w:tcPr>
            <w:tcW w:w="5058" w:type="dxa"/>
            <w:tcBorders>
              <w:top w:val="single" w:sz="8" w:space="0" w:color="FFFFFF"/>
              <w:left w:val="single" w:sz="8" w:space="0" w:color="FFFFFF"/>
              <w:bottom w:val="single" w:sz="8" w:space="0" w:color="FFFFFF"/>
              <w:right w:val="single" w:sz="24" w:space="0" w:color="FFFFFF"/>
            </w:tcBorders>
            <w:shd w:val="clear" w:color="auto" w:fill="EFF6F6"/>
            <w:tcMar>
              <w:top w:w="15" w:type="dxa"/>
              <w:left w:w="38" w:type="dxa"/>
              <w:bottom w:w="0" w:type="dxa"/>
              <w:right w:w="38" w:type="dxa"/>
            </w:tcMar>
            <w:hideMark/>
          </w:tcPr>
          <w:p w14:paraId="0A2742A5" w14:textId="77777777" w:rsidR="004B486D" w:rsidRPr="004B486D" w:rsidRDefault="004B486D" w:rsidP="00FB327F">
            <w:pPr>
              <w:jc w:val="left"/>
              <w:rPr>
                <w:color w:val="4472C4" w:themeColor="accent5"/>
                <w:lang w:val="en-US"/>
              </w:rPr>
            </w:pPr>
            <w:r w:rsidRPr="004B486D">
              <w:rPr>
                <w:color w:val="4472C4" w:themeColor="accent5"/>
                <w:lang w:val="en-US"/>
              </w:rPr>
              <w:t>Past experiences with health related issues have made it easier for me to form an opinion about the need to remediate my home.</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1F347A4D" w14:textId="77777777" w:rsidR="004B486D" w:rsidRPr="004B486D" w:rsidRDefault="004B486D" w:rsidP="00FB327F">
            <w:pPr>
              <w:jc w:val="left"/>
              <w:rPr>
                <w:color w:val="4472C4" w:themeColor="accent5"/>
                <w:lang w:val="en-US"/>
              </w:rPr>
            </w:pPr>
          </w:p>
        </w:tc>
      </w:tr>
      <w:tr w:rsidR="004B486D" w:rsidRPr="004B486D" w14:paraId="7736237C" w14:textId="77777777" w:rsidTr="00FB327F">
        <w:trPr>
          <w:trHeight w:val="1044"/>
        </w:trPr>
        <w:tc>
          <w:tcPr>
            <w:tcW w:w="744"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5378FB55" w14:textId="77777777" w:rsidR="004B486D" w:rsidRPr="004B486D" w:rsidRDefault="004B486D" w:rsidP="00FB327F">
            <w:pPr>
              <w:jc w:val="left"/>
              <w:rPr>
                <w:color w:val="4472C4" w:themeColor="accent5"/>
                <w:lang w:val="en-US"/>
              </w:rPr>
            </w:pPr>
            <w:r w:rsidRPr="004B486D">
              <w:rPr>
                <w:b/>
                <w:bCs/>
                <w:color w:val="4472C4" w:themeColor="accent5"/>
                <w:lang w:val="en-US"/>
              </w:rPr>
              <w:t>INPR8</w:t>
            </w:r>
          </w:p>
        </w:tc>
        <w:tc>
          <w:tcPr>
            <w:tcW w:w="5058" w:type="dxa"/>
            <w:tcBorders>
              <w:top w:val="single" w:sz="8" w:space="0" w:color="FFFFFF"/>
              <w:left w:val="single" w:sz="8" w:space="0" w:color="FFFFFF"/>
              <w:bottom w:val="single" w:sz="8" w:space="0" w:color="FFFFFF"/>
              <w:right w:val="single" w:sz="24" w:space="0" w:color="FFFFFF"/>
            </w:tcBorders>
            <w:shd w:val="clear" w:color="auto" w:fill="DDEDEC"/>
            <w:tcMar>
              <w:top w:w="15" w:type="dxa"/>
              <w:left w:w="38" w:type="dxa"/>
              <w:bottom w:w="0" w:type="dxa"/>
              <w:right w:w="38" w:type="dxa"/>
            </w:tcMar>
            <w:hideMark/>
          </w:tcPr>
          <w:p w14:paraId="634ECBC9" w14:textId="77777777" w:rsidR="004B486D" w:rsidRPr="004B486D" w:rsidRDefault="004B486D" w:rsidP="00FB327F">
            <w:pPr>
              <w:jc w:val="left"/>
              <w:rPr>
                <w:color w:val="4472C4" w:themeColor="accent5"/>
                <w:lang w:val="en-US"/>
              </w:rPr>
            </w:pPr>
            <w:r w:rsidRPr="004B486D">
              <w:rPr>
                <w:color w:val="4472C4" w:themeColor="accent5"/>
                <w:lang w:val="en-US"/>
              </w:rPr>
              <w:t>On the matter of remediation I shall simply place my trust in the experts and respect their recommendations.</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60ECCB0A" w14:textId="77777777" w:rsidR="004B486D" w:rsidRPr="004B486D" w:rsidRDefault="004B486D" w:rsidP="00FB327F">
            <w:pPr>
              <w:jc w:val="left"/>
              <w:rPr>
                <w:color w:val="4472C4" w:themeColor="accent5"/>
                <w:lang w:val="en-US"/>
              </w:rPr>
            </w:pPr>
          </w:p>
        </w:tc>
      </w:tr>
      <w:tr w:rsidR="004B486D" w:rsidRPr="004B486D" w14:paraId="179BED7D" w14:textId="77777777" w:rsidTr="00FB327F">
        <w:trPr>
          <w:trHeight w:val="1044"/>
        </w:trPr>
        <w:tc>
          <w:tcPr>
            <w:tcW w:w="744"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72FC389D" w14:textId="77777777" w:rsidR="004B486D" w:rsidRPr="004B486D" w:rsidRDefault="004B486D" w:rsidP="00FB327F">
            <w:pPr>
              <w:jc w:val="left"/>
              <w:rPr>
                <w:color w:val="4472C4" w:themeColor="accent5"/>
                <w:lang w:val="en-US"/>
              </w:rPr>
            </w:pPr>
            <w:r w:rsidRPr="004B486D">
              <w:rPr>
                <w:b/>
                <w:bCs/>
                <w:color w:val="4472C4" w:themeColor="accent5"/>
                <w:lang w:val="en-US"/>
              </w:rPr>
              <w:t>INPR9</w:t>
            </w:r>
          </w:p>
        </w:tc>
        <w:tc>
          <w:tcPr>
            <w:tcW w:w="5058" w:type="dxa"/>
            <w:tcBorders>
              <w:top w:val="single" w:sz="8" w:space="0" w:color="FFFFFF"/>
              <w:left w:val="single" w:sz="8" w:space="0" w:color="FFFFFF"/>
              <w:bottom w:val="single" w:sz="8" w:space="0" w:color="FFFFFF"/>
              <w:right w:val="single" w:sz="24" w:space="0" w:color="FFFFFF"/>
            </w:tcBorders>
            <w:shd w:val="clear" w:color="auto" w:fill="EFF6F6"/>
            <w:tcMar>
              <w:top w:w="15" w:type="dxa"/>
              <w:left w:w="38" w:type="dxa"/>
              <w:bottom w:w="0" w:type="dxa"/>
              <w:right w:w="38" w:type="dxa"/>
            </w:tcMar>
            <w:hideMark/>
          </w:tcPr>
          <w:p w14:paraId="5114E6E1" w14:textId="77777777" w:rsidR="004B486D" w:rsidRPr="004B486D" w:rsidRDefault="004B486D" w:rsidP="00FB327F">
            <w:pPr>
              <w:jc w:val="left"/>
              <w:rPr>
                <w:color w:val="4472C4" w:themeColor="accent5"/>
                <w:lang w:val="en-US"/>
              </w:rPr>
            </w:pPr>
            <w:r w:rsidRPr="004B486D">
              <w:rPr>
                <w:color w:val="4472C4" w:themeColor="accent5"/>
                <w:lang w:val="en-US"/>
              </w:rPr>
              <w:t xml:space="preserve">Related to decisions concerning radon remediation, I follow the people from my environment, e.g. family, </w:t>
            </w:r>
            <w:proofErr w:type="spellStart"/>
            <w:r w:rsidRPr="004B486D">
              <w:rPr>
                <w:color w:val="4472C4" w:themeColor="accent5"/>
                <w:lang w:val="en-US"/>
              </w:rPr>
              <w:t>neighbours</w:t>
            </w:r>
            <w:proofErr w:type="spellEnd"/>
            <w:r w:rsidRPr="004B486D">
              <w:rPr>
                <w:color w:val="4472C4" w:themeColor="accent5"/>
                <w:lang w:val="en-US"/>
              </w:rPr>
              <w:t>.</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29EA2BB8" w14:textId="77777777" w:rsidR="004B486D" w:rsidRPr="004B486D" w:rsidRDefault="004B486D" w:rsidP="00FB327F">
            <w:pPr>
              <w:jc w:val="left"/>
              <w:rPr>
                <w:color w:val="4472C4" w:themeColor="accent5"/>
                <w:lang w:val="en-US"/>
              </w:rPr>
            </w:pPr>
          </w:p>
        </w:tc>
      </w:tr>
      <w:tr w:rsidR="004B486D" w:rsidRPr="004B486D" w14:paraId="759A37DC" w14:textId="77777777" w:rsidTr="00FB327F">
        <w:trPr>
          <w:trHeight w:val="1044"/>
        </w:trPr>
        <w:tc>
          <w:tcPr>
            <w:tcW w:w="744"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53F29E5D" w14:textId="77777777" w:rsidR="004B486D" w:rsidRPr="004B486D" w:rsidRDefault="004B486D" w:rsidP="00FB327F">
            <w:pPr>
              <w:jc w:val="left"/>
              <w:rPr>
                <w:color w:val="4472C4" w:themeColor="accent5"/>
                <w:lang w:val="en-US"/>
              </w:rPr>
            </w:pPr>
            <w:r w:rsidRPr="004B486D">
              <w:rPr>
                <w:b/>
                <w:bCs/>
                <w:color w:val="4472C4" w:themeColor="accent5"/>
                <w:lang w:val="en-US"/>
              </w:rPr>
              <w:t>INPR10</w:t>
            </w:r>
          </w:p>
        </w:tc>
        <w:tc>
          <w:tcPr>
            <w:tcW w:w="5058" w:type="dxa"/>
            <w:tcBorders>
              <w:top w:val="single" w:sz="8" w:space="0" w:color="FFFFFF"/>
              <w:left w:val="single" w:sz="8" w:space="0" w:color="FFFFFF"/>
              <w:bottom w:val="single" w:sz="8" w:space="0" w:color="FFFFFF"/>
              <w:right w:val="single" w:sz="24" w:space="0" w:color="FFFFFF"/>
            </w:tcBorders>
            <w:shd w:val="clear" w:color="auto" w:fill="DDEDEC"/>
            <w:tcMar>
              <w:top w:w="15" w:type="dxa"/>
              <w:left w:w="38" w:type="dxa"/>
              <w:bottom w:w="0" w:type="dxa"/>
              <w:right w:w="38" w:type="dxa"/>
            </w:tcMar>
            <w:hideMark/>
          </w:tcPr>
          <w:p w14:paraId="1DB23A57" w14:textId="77777777" w:rsidR="004B486D" w:rsidRPr="004B486D" w:rsidRDefault="004B486D" w:rsidP="00FB327F">
            <w:pPr>
              <w:jc w:val="left"/>
              <w:rPr>
                <w:color w:val="4472C4" w:themeColor="accent5"/>
                <w:lang w:val="en-US"/>
              </w:rPr>
            </w:pPr>
            <w:r w:rsidRPr="004B486D">
              <w:rPr>
                <w:color w:val="4472C4" w:themeColor="accent5"/>
                <w:lang w:val="en-US"/>
              </w:rPr>
              <w:t>I could easily form an opinion about the need to remediate my home without seeking additional information, based on my existing knowledge.</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5974EC4D" w14:textId="77777777" w:rsidR="004B486D" w:rsidRPr="004B486D" w:rsidRDefault="004B486D" w:rsidP="00FB327F">
            <w:pPr>
              <w:jc w:val="left"/>
              <w:rPr>
                <w:color w:val="4472C4" w:themeColor="accent5"/>
                <w:lang w:val="en-US"/>
              </w:rPr>
            </w:pPr>
          </w:p>
        </w:tc>
      </w:tr>
    </w:tbl>
    <w:p w14:paraId="7D253DEA" w14:textId="77777777" w:rsidR="004B486D" w:rsidRPr="004B486D" w:rsidRDefault="004B486D" w:rsidP="00744328">
      <w:pPr>
        <w:spacing w:after="0"/>
        <w:jc w:val="left"/>
        <w:rPr>
          <w:rFonts w:asciiTheme="majorHAnsi" w:hAnsiTheme="majorHAnsi" w:cstheme="majorHAnsi"/>
        </w:rPr>
      </w:pPr>
    </w:p>
    <w:p w14:paraId="18C5308C" w14:textId="77777777" w:rsidR="004B486D" w:rsidRPr="004B486D" w:rsidRDefault="004B486D" w:rsidP="00744328">
      <w:pPr>
        <w:spacing w:after="0"/>
        <w:jc w:val="left"/>
        <w:rPr>
          <w:rFonts w:asciiTheme="majorHAnsi" w:hAnsiTheme="majorHAnsi" w:cstheme="majorHAnsi"/>
          <w:lang w:val="en-US"/>
        </w:rPr>
      </w:pPr>
    </w:p>
    <w:p w14:paraId="5FE42C1F" w14:textId="77777777" w:rsidR="004B486D" w:rsidRPr="004B486D" w:rsidRDefault="004B486D" w:rsidP="00744328">
      <w:pPr>
        <w:spacing w:after="0"/>
        <w:jc w:val="left"/>
        <w:rPr>
          <w:rFonts w:asciiTheme="majorHAnsi" w:hAnsiTheme="majorHAnsi" w:cstheme="majorHAnsi"/>
          <w:lang w:val="en-US"/>
        </w:rPr>
      </w:pPr>
    </w:p>
    <w:p w14:paraId="4F7D831E" w14:textId="77777777" w:rsidR="004B486D" w:rsidRPr="004B486D" w:rsidRDefault="004B486D" w:rsidP="00744328">
      <w:pPr>
        <w:spacing w:after="0"/>
        <w:jc w:val="left"/>
        <w:rPr>
          <w:rFonts w:asciiTheme="majorHAnsi" w:hAnsiTheme="majorHAnsi" w:cstheme="majorHAnsi"/>
          <w:lang w:val="en-US"/>
        </w:rPr>
      </w:pPr>
    </w:p>
    <w:tbl>
      <w:tblPr>
        <w:tblW w:w="5000" w:type="pct"/>
        <w:tblCellMar>
          <w:left w:w="0" w:type="dxa"/>
          <w:right w:w="0" w:type="dxa"/>
        </w:tblCellMar>
        <w:tblLook w:val="04A0" w:firstRow="1" w:lastRow="0" w:firstColumn="1" w:lastColumn="0" w:noHBand="0" w:noVBand="1"/>
      </w:tblPr>
      <w:tblGrid>
        <w:gridCol w:w="724"/>
        <w:gridCol w:w="6781"/>
        <w:gridCol w:w="2221"/>
      </w:tblGrid>
      <w:tr w:rsidR="002B277D" w:rsidRPr="00FB327F" w14:paraId="78E31256" w14:textId="77777777" w:rsidTr="00844E7E">
        <w:trPr>
          <w:trHeight w:val="20"/>
        </w:trPr>
        <w:tc>
          <w:tcPr>
            <w:tcW w:w="3858" w:type="pct"/>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6D644474" w14:textId="77777777" w:rsidR="00591CFD" w:rsidRDefault="00591CFD" w:rsidP="00744328">
            <w:pPr>
              <w:spacing w:after="0"/>
              <w:jc w:val="left"/>
              <w:rPr>
                <w:rFonts w:asciiTheme="majorHAnsi" w:hAnsiTheme="majorHAnsi" w:cstheme="majorHAnsi"/>
                <w:b/>
                <w:bCs/>
                <w:lang w:val="pt-PT"/>
              </w:rPr>
            </w:pPr>
            <w:proofErr w:type="spellStart"/>
            <w:r w:rsidRPr="00591CFD">
              <w:rPr>
                <w:rFonts w:asciiTheme="majorHAnsi" w:hAnsiTheme="majorHAnsi" w:cstheme="majorHAnsi"/>
                <w:b/>
                <w:bCs/>
                <w:lang w:val="pt-PT"/>
              </w:rPr>
              <w:t>Heuristic</w:t>
            </w:r>
            <w:proofErr w:type="spellEnd"/>
            <w:r w:rsidRPr="00591CFD">
              <w:rPr>
                <w:rFonts w:asciiTheme="majorHAnsi" w:hAnsiTheme="majorHAnsi" w:cstheme="majorHAnsi"/>
                <w:b/>
                <w:bCs/>
                <w:lang w:val="pt-PT"/>
              </w:rPr>
              <w:t xml:space="preserve"> </w:t>
            </w:r>
            <w:proofErr w:type="spellStart"/>
            <w:r w:rsidRPr="00591CFD">
              <w:rPr>
                <w:rFonts w:asciiTheme="majorHAnsi" w:hAnsiTheme="majorHAnsi" w:cstheme="majorHAnsi"/>
                <w:b/>
                <w:bCs/>
                <w:lang w:val="pt-PT"/>
              </w:rPr>
              <w:t>Processing</w:t>
            </w:r>
            <w:proofErr w:type="spellEnd"/>
            <w:r w:rsidRPr="00591CFD">
              <w:rPr>
                <w:rFonts w:asciiTheme="majorHAnsi" w:hAnsiTheme="majorHAnsi" w:cstheme="majorHAnsi"/>
                <w:b/>
                <w:bCs/>
                <w:lang w:val="pt-PT"/>
              </w:rPr>
              <w:t xml:space="preserve"> </w:t>
            </w:r>
          </w:p>
          <w:p w14:paraId="4536A9C1" w14:textId="3AA30DBA" w:rsidR="002B277D" w:rsidRPr="00744328" w:rsidRDefault="00E100B2" w:rsidP="00744328">
            <w:pPr>
              <w:spacing w:after="0"/>
              <w:jc w:val="left"/>
              <w:rPr>
                <w:rFonts w:asciiTheme="majorHAnsi" w:hAnsiTheme="majorHAnsi" w:cstheme="majorHAnsi"/>
                <w:lang w:val="pt-PT"/>
              </w:rPr>
            </w:pPr>
            <w:r w:rsidRPr="00744328">
              <w:rPr>
                <w:rFonts w:asciiTheme="majorHAnsi" w:hAnsiTheme="majorHAnsi" w:cstheme="majorHAnsi"/>
                <w:b/>
                <w:color w:val="FF0000"/>
                <w:lang w:val="pt-PT"/>
              </w:rPr>
              <w:t>RANDOMISE</w:t>
            </w:r>
            <w:r w:rsidR="002C6593" w:rsidRPr="00744328">
              <w:rPr>
                <w:rFonts w:asciiTheme="majorHAnsi" w:hAnsiTheme="majorHAnsi" w:cstheme="majorHAnsi"/>
                <w:b/>
                <w:color w:val="FF0000"/>
                <w:lang w:val="pt-PT"/>
              </w:rPr>
              <w:t xml:space="preserve"> </w:t>
            </w:r>
            <w:r w:rsidR="001857CD" w:rsidRPr="00744328">
              <w:rPr>
                <w:rFonts w:asciiTheme="majorHAnsi" w:hAnsiTheme="majorHAnsi" w:cstheme="majorHAnsi"/>
                <w:bCs/>
                <w:i/>
                <w:lang w:val="pt-PT"/>
              </w:rPr>
              <w:t>(não mostrar o título aos participantes)</w:t>
            </w:r>
          </w:p>
        </w:tc>
        <w:tc>
          <w:tcPr>
            <w:tcW w:w="1142" w:type="pct"/>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03BC135B" w14:textId="77777777" w:rsidR="00FF2422" w:rsidRPr="00744328" w:rsidRDefault="00FF2422" w:rsidP="00744328">
            <w:pPr>
              <w:spacing w:after="0"/>
              <w:jc w:val="left"/>
              <w:rPr>
                <w:rFonts w:asciiTheme="majorHAnsi" w:hAnsiTheme="majorHAnsi" w:cstheme="majorHAnsi"/>
                <w:lang w:val="nl-BE"/>
              </w:rPr>
            </w:pPr>
            <w:r w:rsidRPr="00744328">
              <w:rPr>
                <w:rFonts w:asciiTheme="majorHAnsi" w:hAnsiTheme="majorHAnsi" w:cstheme="majorHAnsi"/>
                <w:lang w:val="nl-BE"/>
              </w:rPr>
              <w:t>1. Discordo Fortemente</w:t>
            </w:r>
          </w:p>
          <w:p w14:paraId="613F2F85" w14:textId="77777777" w:rsidR="00FF2422" w:rsidRPr="00744328" w:rsidRDefault="00FF2422" w:rsidP="00744328">
            <w:pPr>
              <w:spacing w:after="0"/>
              <w:jc w:val="left"/>
              <w:rPr>
                <w:rFonts w:asciiTheme="majorHAnsi" w:hAnsiTheme="majorHAnsi" w:cstheme="majorHAnsi"/>
                <w:lang w:val="nl-BE"/>
              </w:rPr>
            </w:pPr>
            <w:r w:rsidRPr="00744328">
              <w:rPr>
                <w:rFonts w:asciiTheme="majorHAnsi" w:hAnsiTheme="majorHAnsi" w:cstheme="majorHAnsi"/>
                <w:lang w:val="nl-BE"/>
              </w:rPr>
              <w:t>2. Discordo</w:t>
            </w:r>
          </w:p>
          <w:p w14:paraId="500EFAA0" w14:textId="77777777" w:rsidR="00FF2422" w:rsidRPr="00744328" w:rsidRDefault="00FF2422" w:rsidP="00744328">
            <w:pPr>
              <w:spacing w:after="0"/>
              <w:jc w:val="left"/>
              <w:rPr>
                <w:rFonts w:asciiTheme="majorHAnsi" w:hAnsiTheme="majorHAnsi" w:cstheme="majorHAnsi"/>
                <w:lang w:val="nl-BE"/>
              </w:rPr>
            </w:pPr>
            <w:r w:rsidRPr="00744328">
              <w:rPr>
                <w:rFonts w:asciiTheme="majorHAnsi" w:hAnsiTheme="majorHAnsi" w:cstheme="majorHAnsi"/>
                <w:lang w:val="nl-BE"/>
              </w:rPr>
              <w:lastRenderedPageBreak/>
              <w:t>3. Não concordo, nem discordo</w:t>
            </w:r>
          </w:p>
          <w:p w14:paraId="69B1A8E2" w14:textId="77777777" w:rsidR="00FF2422" w:rsidRPr="00744328" w:rsidRDefault="00FF2422" w:rsidP="00744328">
            <w:pPr>
              <w:spacing w:after="0"/>
              <w:jc w:val="left"/>
              <w:rPr>
                <w:rFonts w:asciiTheme="majorHAnsi" w:hAnsiTheme="majorHAnsi" w:cstheme="majorHAnsi"/>
                <w:lang w:val="nl-BE"/>
              </w:rPr>
            </w:pPr>
            <w:r w:rsidRPr="00744328">
              <w:rPr>
                <w:rFonts w:asciiTheme="majorHAnsi" w:hAnsiTheme="majorHAnsi" w:cstheme="majorHAnsi"/>
                <w:lang w:val="nl-BE"/>
              </w:rPr>
              <w:t>4. Concordo</w:t>
            </w:r>
          </w:p>
          <w:p w14:paraId="5FA8E15B" w14:textId="77777777" w:rsidR="00FF2422" w:rsidRPr="00744328" w:rsidRDefault="00FF2422" w:rsidP="00744328">
            <w:pPr>
              <w:spacing w:after="0"/>
              <w:jc w:val="left"/>
              <w:rPr>
                <w:rFonts w:asciiTheme="majorHAnsi" w:hAnsiTheme="majorHAnsi" w:cstheme="majorHAnsi"/>
                <w:lang w:val="nl-BE"/>
              </w:rPr>
            </w:pPr>
            <w:r w:rsidRPr="00744328">
              <w:rPr>
                <w:rFonts w:asciiTheme="majorHAnsi" w:hAnsiTheme="majorHAnsi" w:cstheme="majorHAnsi"/>
                <w:lang w:val="nl-BE"/>
              </w:rPr>
              <w:t>5. Concordo Fortemente</w:t>
            </w:r>
          </w:p>
          <w:p w14:paraId="1533A239" w14:textId="6CDA588A" w:rsidR="002B277D" w:rsidRPr="00744328" w:rsidRDefault="00FF2422" w:rsidP="00744328">
            <w:pPr>
              <w:spacing w:after="0"/>
              <w:jc w:val="left"/>
              <w:rPr>
                <w:rFonts w:asciiTheme="majorHAnsi" w:hAnsiTheme="majorHAnsi" w:cstheme="majorHAnsi"/>
                <w:lang w:val="pt-PT"/>
              </w:rPr>
            </w:pPr>
            <w:r w:rsidRPr="00744328">
              <w:rPr>
                <w:rFonts w:asciiTheme="majorHAnsi" w:hAnsiTheme="majorHAnsi" w:cstheme="majorHAnsi"/>
                <w:lang w:val="nl-BE"/>
              </w:rPr>
              <w:t>9. Não sabe / Não responde</w:t>
            </w:r>
            <w:r w:rsidR="002B277D" w:rsidRPr="00744328">
              <w:rPr>
                <w:rFonts w:asciiTheme="majorHAnsi" w:hAnsiTheme="majorHAnsi" w:cstheme="majorHAnsi"/>
                <w:b/>
                <w:bCs/>
                <w:lang w:val="pt-PT"/>
              </w:rPr>
              <w:t> </w:t>
            </w:r>
          </w:p>
        </w:tc>
      </w:tr>
      <w:tr w:rsidR="002B277D" w:rsidRPr="00FB327F" w14:paraId="30D4574A" w14:textId="77777777" w:rsidTr="00844E7E">
        <w:trPr>
          <w:trHeight w:val="20"/>
        </w:trPr>
        <w:tc>
          <w:tcPr>
            <w:tcW w:w="372" w:type="pct"/>
            <w:tcBorders>
              <w:top w:val="single" w:sz="24"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3A435ED6" w14:textId="77777777" w:rsidR="002B277D" w:rsidRPr="00744328" w:rsidRDefault="002B277D" w:rsidP="00744328">
            <w:pPr>
              <w:spacing w:after="0"/>
              <w:jc w:val="left"/>
              <w:rPr>
                <w:rFonts w:asciiTheme="majorHAnsi" w:hAnsiTheme="majorHAnsi" w:cstheme="majorHAnsi"/>
                <w:lang w:val="en-US"/>
              </w:rPr>
            </w:pPr>
            <w:r w:rsidRPr="00744328">
              <w:rPr>
                <w:rFonts w:asciiTheme="majorHAnsi" w:hAnsiTheme="majorHAnsi" w:cstheme="majorHAnsi"/>
                <w:b/>
                <w:bCs/>
                <w:lang w:val="en-US"/>
              </w:rPr>
              <w:lastRenderedPageBreak/>
              <w:t>INPR6</w:t>
            </w:r>
          </w:p>
        </w:tc>
        <w:tc>
          <w:tcPr>
            <w:tcW w:w="3486" w:type="pct"/>
            <w:tcBorders>
              <w:top w:val="single" w:sz="24" w:space="0" w:color="FFFFFF"/>
              <w:left w:val="single" w:sz="8" w:space="0" w:color="FFFFFF"/>
              <w:bottom w:val="single" w:sz="8" w:space="0" w:color="FFFFFF"/>
              <w:right w:val="single" w:sz="24" w:space="0" w:color="FFFFFF"/>
            </w:tcBorders>
            <w:shd w:val="clear" w:color="auto" w:fill="DDEDEC"/>
            <w:tcMar>
              <w:top w:w="15" w:type="dxa"/>
              <w:left w:w="38" w:type="dxa"/>
              <w:bottom w:w="0" w:type="dxa"/>
              <w:right w:w="38" w:type="dxa"/>
            </w:tcMar>
            <w:hideMark/>
          </w:tcPr>
          <w:p w14:paraId="4599F94E" w14:textId="332914DA" w:rsidR="002B277D" w:rsidRPr="00744328" w:rsidRDefault="008F0873" w:rsidP="00744328">
            <w:pPr>
              <w:spacing w:after="0"/>
              <w:jc w:val="left"/>
              <w:rPr>
                <w:rFonts w:asciiTheme="majorHAnsi" w:hAnsiTheme="majorHAnsi" w:cstheme="majorHAnsi"/>
                <w:lang w:val="pt-PT"/>
              </w:rPr>
            </w:pPr>
            <w:r w:rsidRPr="00744328">
              <w:rPr>
                <w:rFonts w:asciiTheme="majorHAnsi" w:hAnsiTheme="majorHAnsi" w:cstheme="majorHAnsi"/>
                <w:lang w:val="pt-PT"/>
              </w:rPr>
              <w:t>Em questões como a remediação de radão em habitações, sigo apenas o meu instinto</w:t>
            </w:r>
            <w:r w:rsidR="002B277D" w:rsidRPr="00744328">
              <w:rPr>
                <w:rFonts w:asciiTheme="majorHAnsi" w:hAnsiTheme="majorHAnsi" w:cstheme="majorHAnsi"/>
                <w:lang w:val="pt-PT"/>
              </w:rPr>
              <w:t>.</w:t>
            </w:r>
          </w:p>
        </w:tc>
        <w:tc>
          <w:tcPr>
            <w:tcW w:w="1142" w:type="pct"/>
            <w:vMerge/>
            <w:tcBorders>
              <w:top w:val="single" w:sz="8" w:space="0" w:color="FFFFFF"/>
              <w:left w:val="single" w:sz="8" w:space="0" w:color="FFFFFF"/>
              <w:bottom w:val="single" w:sz="24" w:space="0" w:color="FFFFFF"/>
              <w:right w:val="single" w:sz="8" w:space="0" w:color="FFFFFF"/>
            </w:tcBorders>
            <w:vAlign w:val="center"/>
            <w:hideMark/>
          </w:tcPr>
          <w:p w14:paraId="3EFDFCB4" w14:textId="77777777" w:rsidR="002B277D" w:rsidRPr="00744328" w:rsidRDefault="002B277D" w:rsidP="00744328">
            <w:pPr>
              <w:spacing w:after="0"/>
              <w:jc w:val="left"/>
              <w:rPr>
                <w:rFonts w:asciiTheme="majorHAnsi" w:hAnsiTheme="majorHAnsi" w:cstheme="majorHAnsi"/>
                <w:lang w:val="pt-PT"/>
              </w:rPr>
            </w:pPr>
          </w:p>
        </w:tc>
      </w:tr>
      <w:tr w:rsidR="002B277D" w:rsidRPr="00FB327F" w14:paraId="3E4D9DC1" w14:textId="77777777" w:rsidTr="00844E7E">
        <w:trPr>
          <w:trHeight w:val="20"/>
        </w:trPr>
        <w:tc>
          <w:tcPr>
            <w:tcW w:w="372" w:type="pct"/>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5D2579D0" w14:textId="77777777" w:rsidR="002B277D" w:rsidRPr="00744328" w:rsidRDefault="002B277D" w:rsidP="00744328">
            <w:pPr>
              <w:spacing w:after="0"/>
              <w:jc w:val="left"/>
              <w:rPr>
                <w:rFonts w:asciiTheme="majorHAnsi" w:hAnsiTheme="majorHAnsi" w:cstheme="majorHAnsi"/>
                <w:lang w:val="en-US"/>
              </w:rPr>
            </w:pPr>
            <w:r w:rsidRPr="00744328">
              <w:rPr>
                <w:rFonts w:asciiTheme="majorHAnsi" w:hAnsiTheme="majorHAnsi" w:cstheme="majorHAnsi"/>
                <w:b/>
                <w:bCs/>
                <w:lang w:val="en-US"/>
              </w:rPr>
              <w:t>INPR7</w:t>
            </w:r>
          </w:p>
        </w:tc>
        <w:tc>
          <w:tcPr>
            <w:tcW w:w="3486" w:type="pct"/>
            <w:tcBorders>
              <w:top w:val="single" w:sz="8" w:space="0" w:color="FFFFFF"/>
              <w:left w:val="single" w:sz="8" w:space="0" w:color="FFFFFF"/>
              <w:bottom w:val="single" w:sz="8" w:space="0" w:color="FFFFFF"/>
              <w:right w:val="single" w:sz="24" w:space="0" w:color="FFFFFF"/>
            </w:tcBorders>
            <w:shd w:val="clear" w:color="auto" w:fill="EFF6F6"/>
            <w:tcMar>
              <w:top w:w="15" w:type="dxa"/>
              <w:left w:w="38" w:type="dxa"/>
              <w:bottom w:w="0" w:type="dxa"/>
              <w:right w:w="38" w:type="dxa"/>
            </w:tcMar>
            <w:hideMark/>
          </w:tcPr>
          <w:p w14:paraId="01BF08CB" w14:textId="0628386E" w:rsidR="002B277D" w:rsidRPr="00744328" w:rsidRDefault="008F0873" w:rsidP="00744328">
            <w:pPr>
              <w:spacing w:after="0"/>
              <w:jc w:val="left"/>
              <w:rPr>
                <w:rFonts w:asciiTheme="majorHAnsi" w:hAnsiTheme="majorHAnsi" w:cstheme="majorHAnsi"/>
                <w:lang w:val="pt-PT"/>
              </w:rPr>
            </w:pPr>
            <w:r w:rsidRPr="00744328">
              <w:rPr>
                <w:rFonts w:asciiTheme="majorHAnsi" w:hAnsiTheme="majorHAnsi" w:cstheme="majorHAnsi"/>
                <w:lang w:val="pt-PT"/>
              </w:rPr>
              <w:t>As experiências anteriores em questões de saúde tornaram mais fácil que formasse uma opinião sobre a necessidade de remediar a minha habitação.</w:t>
            </w:r>
          </w:p>
        </w:tc>
        <w:tc>
          <w:tcPr>
            <w:tcW w:w="1142" w:type="pct"/>
            <w:vMerge/>
            <w:tcBorders>
              <w:top w:val="single" w:sz="8" w:space="0" w:color="FFFFFF"/>
              <w:left w:val="single" w:sz="8" w:space="0" w:color="FFFFFF"/>
              <w:bottom w:val="single" w:sz="24" w:space="0" w:color="FFFFFF"/>
              <w:right w:val="single" w:sz="8" w:space="0" w:color="FFFFFF"/>
            </w:tcBorders>
            <w:vAlign w:val="center"/>
            <w:hideMark/>
          </w:tcPr>
          <w:p w14:paraId="18C0FA43" w14:textId="77777777" w:rsidR="002B277D" w:rsidRPr="00744328" w:rsidRDefault="002B277D" w:rsidP="00744328">
            <w:pPr>
              <w:spacing w:after="0"/>
              <w:jc w:val="left"/>
              <w:rPr>
                <w:rFonts w:asciiTheme="majorHAnsi" w:hAnsiTheme="majorHAnsi" w:cstheme="majorHAnsi"/>
                <w:lang w:val="pt-PT"/>
              </w:rPr>
            </w:pPr>
          </w:p>
        </w:tc>
      </w:tr>
      <w:tr w:rsidR="002B277D" w:rsidRPr="00FB327F" w14:paraId="72847835" w14:textId="77777777" w:rsidTr="00844E7E">
        <w:trPr>
          <w:trHeight w:val="20"/>
        </w:trPr>
        <w:tc>
          <w:tcPr>
            <w:tcW w:w="372" w:type="pct"/>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42A9D58C" w14:textId="77777777" w:rsidR="002B277D" w:rsidRPr="00744328" w:rsidRDefault="002B277D" w:rsidP="00744328">
            <w:pPr>
              <w:spacing w:after="0"/>
              <w:jc w:val="left"/>
              <w:rPr>
                <w:rFonts w:asciiTheme="majorHAnsi" w:hAnsiTheme="majorHAnsi" w:cstheme="majorHAnsi"/>
                <w:lang w:val="en-US"/>
              </w:rPr>
            </w:pPr>
            <w:r w:rsidRPr="00744328">
              <w:rPr>
                <w:rFonts w:asciiTheme="majorHAnsi" w:hAnsiTheme="majorHAnsi" w:cstheme="majorHAnsi"/>
                <w:b/>
                <w:bCs/>
                <w:lang w:val="en-US"/>
              </w:rPr>
              <w:t>INPR8</w:t>
            </w:r>
          </w:p>
        </w:tc>
        <w:tc>
          <w:tcPr>
            <w:tcW w:w="3486" w:type="pct"/>
            <w:tcBorders>
              <w:top w:val="single" w:sz="8" w:space="0" w:color="FFFFFF"/>
              <w:left w:val="single" w:sz="8" w:space="0" w:color="FFFFFF"/>
              <w:bottom w:val="single" w:sz="8" w:space="0" w:color="FFFFFF"/>
              <w:right w:val="single" w:sz="24" w:space="0" w:color="FFFFFF"/>
            </w:tcBorders>
            <w:shd w:val="clear" w:color="auto" w:fill="DDEDEC"/>
            <w:tcMar>
              <w:top w:w="15" w:type="dxa"/>
              <w:left w:w="38" w:type="dxa"/>
              <w:bottom w:w="0" w:type="dxa"/>
              <w:right w:w="38" w:type="dxa"/>
            </w:tcMar>
            <w:hideMark/>
          </w:tcPr>
          <w:p w14:paraId="08722CEF" w14:textId="5E03B906" w:rsidR="002B277D" w:rsidRPr="00744328" w:rsidRDefault="008F0873" w:rsidP="00744328">
            <w:pPr>
              <w:spacing w:after="0"/>
              <w:jc w:val="left"/>
              <w:rPr>
                <w:rFonts w:asciiTheme="majorHAnsi" w:hAnsiTheme="majorHAnsi" w:cstheme="majorHAnsi"/>
                <w:lang w:val="pt-PT"/>
              </w:rPr>
            </w:pPr>
            <w:r w:rsidRPr="00744328">
              <w:rPr>
                <w:rFonts w:asciiTheme="majorHAnsi" w:hAnsiTheme="majorHAnsi" w:cstheme="majorHAnsi"/>
                <w:lang w:val="pt-PT"/>
              </w:rPr>
              <w:t>Em questões relacionadas com a remediação, irei simplesmente depositar a minha confiança nos peritos e respeitarei as suas recomendações.</w:t>
            </w:r>
          </w:p>
        </w:tc>
        <w:tc>
          <w:tcPr>
            <w:tcW w:w="1142" w:type="pct"/>
            <w:vMerge/>
            <w:tcBorders>
              <w:top w:val="single" w:sz="8" w:space="0" w:color="FFFFFF"/>
              <w:left w:val="single" w:sz="8" w:space="0" w:color="FFFFFF"/>
              <w:bottom w:val="single" w:sz="24" w:space="0" w:color="FFFFFF"/>
              <w:right w:val="single" w:sz="8" w:space="0" w:color="FFFFFF"/>
            </w:tcBorders>
            <w:vAlign w:val="center"/>
            <w:hideMark/>
          </w:tcPr>
          <w:p w14:paraId="1F3294D5" w14:textId="77777777" w:rsidR="002B277D" w:rsidRPr="00744328" w:rsidRDefault="002B277D" w:rsidP="00744328">
            <w:pPr>
              <w:spacing w:after="0"/>
              <w:jc w:val="left"/>
              <w:rPr>
                <w:rFonts w:asciiTheme="majorHAnsi" w:hAnsiTheme="majorHAnsi" w:cstheme="majorHAnsi"/>
                <w:lang w:val="pt-PT"/>
              </w:rPr>
            </w:pPr>
          </w:p>
        </w:tc>
      </w:tr>
      <w:tr w:rsidR="002B277D" w:rsidRPr="00FB327F" w14:paraId="02654E8D" w14:textId="77777777" w:rsidTr="00844E7E">
        <w:trPr>
          <w:trHeight w:val="20"/>
        </w:trPr>
        <w:tc>
          <w:tcPr>
            <w:tcW w:w="372" w:type="pct"/>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5F04785F" w14:textId="77777777" w:rsidR="002B277D" w:rsidRPr="00744328" w:rsidRDefault="002B277D" w:rsidP="00744328">
            <w:pPr>
              <w:spacing w:after="0"/>
              <w:jc w:val="left"/>
              <w:rPr>
                <w:rFonts w:asciiTheme="majorHAnsi" w:hAnsiTheme="majorHAnsi" w:cstheme="majorHAnsi"/>
                <w:lang w:val="en-US"/>
              </w:rPr>
            </w:pPr>
            <w:r w:rsidRPr="00744328">
              <w:rPr>
                <w:rFonts w:asciiTheme="majorHAnsi" w:hAnsiTheme="majorHAnsi" w:cstheme="majorHAnsi"/>
                <w:b/>
                <w:bCs/>
                <w:lang w:val="en-US"/>
              </w:rPr>
              <w:t>INPR9</w:t>
            </w:r>
          </w:p>
        </w:tc>
        <w:tc>
          <w:tcPr>
            <w:tcW w:w="3486" w:type="pct"/>
            <w:tcBorders>
              <w:top w:val="single" w:sz="8" w:space="0" w:color="FFFFFF"/>
              <w:left w:val="single" w:sz="8" w:space="0" w:color="FFFFFF"/>
              <w:bottom w:val="single" w:sz="8" w:space="0" w:color="FFFFFF"/>
              <w:right w:val="single" w:sz="24" w:space="0" w:color="FFFFFF"/>
            </w:tcBorders>
            <w:shd w:val="clear" w:color="auto" w:fill="EFF6F6"/>
            <w:tcMar>
              <w:top w:w="15" w:type="dxa"/>
              <w:left w:w="38" w:type="dxa"/>
              <w:bottom w:w="0" w:type="dxa"/>
              <w:right w:w="38" w:type="dxa"/>
            </w:tcMar>
            <w:hideMark/>
          </w:tcPr>
          <w:p w14:paraId="498ABCBD" w14:textId="2FD27408" w:rsidR="002B277D" w:rsidRPr="00744328" w:rsidRDefault="008F0873" w:rsidP="00844E7E">
            <w:pPr>
              <w:spacing w:after="0"/>
              <w:jc w:val="left"/>
              <w:rPr>
                <w:rFonts w:asciiTheme="majorHAnsi" w:hAnsiTheme="majorHAnsi" w:cstheme="majorHAnsi"/>
                <w:lang w:val="pt-PT"/>
              </w:rPr>
            </w:pPr>
            <w:r w:rsidRPr="00744328">
              <w:rPr>
                <w:rFonts w:asciiTheme="majorHAnsi" w:hAnsiTheme="majorHAnsi" w:cstheme="majorHAnsi"/>
                <w:lang w:val="pt-PT"/>
              </w:rPr>
              <w:t>Em relação às decisões relacionadas com a remediação, sigo as pessoas com quem me relaciono, por exemplo, família e amigos</w:t>
            </w:r>
            <w:r w:rsidR="002B277D" w:rsidRPr="00744328">
              <w:rPr>
                <w:rFonts w:asciiTheme="majorHAnsi" w:hAnsiTheme="majorHAnsi" w:cstheme="majorHAnsi"/>
                <w:lang w:val="pt-PT"/>
              </w:rPr>
              <w:t>.</w:t>
            </w:r>
          </w:p>
        </w:tc>
        <w:tc>
          <w:tcPr>
            <w:tcW w:w="1142" w:type="pct"/>
            <w:vMerge/>
            <w:tcBorders>
              <w:top w:val="single" w:sz="8" w:space="0" w:color="FFFFFF"/>
              <w:left w:val="single" w:sz="8" w:space="0" w:color="FFFFFF"/>
              <w:bottom w:val="single" w:sz="24" w:space="0" w:color="FFFFFF"/>
              <w:right w:val="single" w:sz="8" w:space="0" w:color="FFFFFF"/>
            </w:tcBorders>
            <w:vAlign w:val="center"/>
            <w:hideMark/>
          </w:tcPr>
          <w:p w14:paraId="6A776B89" w14:textId="77777777" w:rsidR="002B277D" w:rsidRPr="00744328" w:rsidRDefault="002B277D" w:rsidP="00744328">
            <w:pPr>
              <w:spacing w:after="0"/>
              <w:jc w:val="left"/>
              <w:rPr>
                <w:rFonts w:asciiTheme="majorHAnsi" w:hAnsiTheme="majorHAnsi" w:cstheme="majorHAnsi"/>
                <w:lang w:val="pt-PT"/>
              </w:rPr>
            </w:pPr>
          </w:p>
        </w:tc>
      </w:tr>
      <w:tr w:rsidR="002B277D" w:rsidRPr="00FB327F" w14:paraId="27CB68FA" w14:textId="77777777" w:rsidTr="00844E7E">
        <w:trPr>
          <w:trHeight w:val="20"/>
        </w:trPr>
        <w:tc>
          <w:tcPr>
            <w:tcW w:w="372" w:type="pct"/>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03831A4B" w14:textId="77777777" w:rsidR="002B277D" w:rsidRPr="00744328" w:rsidRDefault="002B277D" w:rsidP="00744328">
            <w:pPr>
              <w:spacing w:after="0"/>
              <w:jc w:val="left"/>
              <w:rPr>
                <w:rFonts w:asciiTheme="majorHAnsi" w:hAnsiTheme="majorHAnsi" w:cstheme="majorHAnsi"/>
                <w:lang w:val="en-US"/>
              </w:rPr>
            </w:pPr>
            <w:r w:rsidRPr="00744328">
              <w:rPr>
                <w:rFonts w:asciiTheme="majorHAnsi" w:hAnsiTheme="majorHAnsi" w:cstheme="majorHAnsi"/>
                <w:b/>
                <w:bCs/>
                <w:lang w:val="en-US"/>
              </w:rPr>
              <w:t>INPR10</w:t>
            </w:r>
          </w:p>
        </w:tc>
        <w:tc>
          <w:tcPr>
            <w:tcW w:w="3486" w:type="pct"/>
            <w:tcBorders>
              <w:top w:val="single" w:sz="8" w:space="0" w:color="FFFFFF"/>
              <w:left w:val="single" w:sz="8" w:space="0" w:color="FFFFFF"/>
              <w:bottom w:val="single" w:sz="8" w:space="0" w:color="FFFFFF"/>
              <w:right w:val="single" w:sz="24" w:space="0" w:color="FFFFFF"/>
            </w:tcBorders>
            <w:shd w:val="clear" w:color="auto" w:fill="DDEDEC"/>
            <w:tcMar>
              <w:top w:w="15" w:type="dxa"/>
              <w:left w:w="38" w:type="dxa"/>
              <w:bottom w:w="0" w:type="dxa"/>
              <w:right w:w="38" w:type="dxa"/>
            </w:tcMar>
            <w:hideMark/>
          </w:tcPr>
          <w:p w14:paraId="57946306" w14:textId="28F52ADF" w:rsidR="002B277D" w:rsidRPr="00744328" w:rsidRDefault="008F0873" w:rsidP="00744328">
            <w:pPr>
              <w:spacing w:after="0"/>
              <w:jc w:val="left"/>
              <w:rPr>
                <w:rFonts w:asciiTheme="majorHAnsi" w:hAnsiTheme="majorHAnsi" w:cstheme="majorHAnsi"/>
                <w:lang w:val="pt-PT"/>
              </w:rPr>
            </w:pPr>
            <w:r w:rsidRPr="00744328">
              <w:rPr>
                <w:rFonts w:asciiTheme="majorHAnsi" w:hAnsiTheme="majorHAnsi" w:cstheme="majorHAnsi"/>
                <w:lang w:val="pt-PT"/>
              </w:rPr>
              <w:t>Poderia facilmente formar uma opinião sobre a necessidade de remediar a minha habitação, sem procurar informações adicionais, apenas com base no meu conhecimento sobre o tema.</w:t>
            </w:r>
          </w:p>
        </w:tc>
        <w:tc>
          <w:tcPr>
            <w:tcW w:w="1142" w:type="pct"/>
            <w:vMerge/>
            <w:tcBorders>
              <w:top w:val="single" w:sz="8" w:space="0" w:color="FFFFFF"/>
              <w:left w:val="single" w:sz="8" w:space="0" w:color="FFFFFF"/>
              <w:bottom w:val="single" w:sz="24" w:space="0" w:color="FFFFFF"/>
              <w:right w:val="single" w:sz="8" w:space="0" w:color="FFFFFF"/>
            </w:tcBorders>
            <w:vAlign w:val="center"/>
            <w:hideMark/>
          </w:tcPr>
          <w:p w14:paraId="72A7BB5A" w14:textId="77777777" w:rsidR="002B277D" w:rsidRPr="00744328" w:rsidRDefault="002B277D" w:rsidP="00744328">
            <w:pPr>
              <w:spacing w:after="0"/>
              <w:jc w:val="left"/>
              <w:rPr>
                <w:rFonts w:asciiTheme="majorHAnsi" w:hAnsiTheme="majorHAnsi" w:cstheme="majorHAnsi"/>
                <w:lang w:val="pt-PT"/>
              </w:rPr>
            </w:pPr>
          </w:p>
        </w:tc>
      </w:tr>
    </w:tbl>
    <w:p w14:paraId="41870D45" w14:textId="77777777" w:rsidR="00DB5688" w:rsidRDefault="00DB5688" w:rsidP="00744328">
      <w:pPr>
        <w:spacing w:after="0"/>
        <w:jc w:val="left"/>
        <w:rPr>
          <w:rFonts w:asciiTheme="majorHAnsi" w:hAnsiTheme="majorHAnsi" w:cstheme="majorHAnsi"/>
          <w:lang w:val="pt-PT"/>
        </w:rPr>
      </w:pPr>
    </w:p>
    <w:tbl>
      <w:tblPr>
        <w:tblW w:w="7645" w:type="dxa"/>
        <w:tblCellMar>
          <w:left w:w="0" w:type="dxa"/>
          <w:right w:w="0" w:type="dxa"/>
        </w:tblCellMar>
        <w:tblLook w:val="04A0" w:firstRow="1" w:lastRow="0" w:firstColumn="1" w:lastColumn="0" w:noHBand="0" w:noVBand="1"/>
      </w:tblPr>
      <w:tblGrid>
        <w:gridCol w:w="699"/>
        <w:gridCol w:w="2552"/>
        <w:gridCol w:w="1842"/>
        <w:gridCol w:w="2410"/>
        <w:gridCol w:w="142"/>
      </w:tblGrid>
      <w:tr w:rsidR="004B486D" w:rsidRPr="004B486D" w14:paraId="7728A4EF" w14:textId="77777777" w:rsidTr="00FB327F">
        <w:trPr>
          <w:trHeight w:val="463"/>
        </w:trPr>
        <w:tc>
          <w:tcPr>
            <w:tcW w:w="7645" w:type="dxa"/>
            <w:gridSpan w:val="5"/>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1F5E13C1" w14:textId="77777777" w:rsidR="004B486D" w:rsidRPr="004B486D" w:rsidRDefault="004B486D" w:rsidP="00FB327F">
            <w:pPr>
              <w:rPr>
                <w:color w:val="4472C4" w:themeColor="accent5"/>
                <w:lang w:val="en-US"/>
              </w:rPr>
            </w:pPr>
            <w:r w:rsidRPr="004B486D">
              <w:rPr>
                <w:b/>
                <w:bCs/>
                <w:color w:val="4472C4" w:themeColor="accent5"/>
                <w:lang w:val="en-US"/>
              </w:rPr>
              <w:t xml:space="preserve">Information comprehensiveness </w:t>
            </w:r>
            <w:r w:rsidRPr="004B486D">
              <w:rPr>
                <w:bCs/>
                <w:i/>
                <w:color w:val="4472C4" w:themeColor="accent5"/>
              </w:rPr>
              <w:t>(don’t show this title to respondents)</w:t>
            </w:r>
          </w:p>
        </w:tc>
      </w:tr>
      <w:tr w:rsidR="004B486D" w:rsidRPr="004B486D" w14:paraId="7654360D" w14:textId="77777777" w:rsidTr="00FB327F">
        <w:trPr>
          <w:trHeight w:val="925"/>
        </w:trPr>
        <w:tc>
          <w:tcPr>
            <w:tcW w:w="699"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D4C4C26" w14:textId="77777777" w:rsidR="004B486D" w:rsidRPr="004B486D" w:rsidRDefault="004B486D" w:rsidP="00FB327F">
            <w:pPr>
              <w:rPr>
                <w:color w:val="4472C4" w:themeColor="accent5"/>
                <w:lang w:val="en-US"/>
              </w:rPr>
            </w:pPr>
            <w:r w:rsidRPr="004B486D">
              <w:rPr>
                <w:b/>
                <w:bCs/>
                <w:color w:val="4472C4" w:themeColor="accent5"/>
                <w:lang w:val="en-US"/>
              </w:rPr>
              <w:t>RA30</w:t>
            </w:r>
          </w:p>
        </w:tc>
        <w:tc>
          <w:tcPr>
            <w:tcW w:w="4394" w:type="dxa"/>
            <w:gridSpan w:val="2"/>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23123A3A" w14:textId="77777777" w:rsidR="004B486D" w:rsidRPr="004B486D" w:rsidRDefault="004B486D" w:rsidP="00FB327F">
            <w:pPr>
              <w:rPr>
                <w:color w:val="4472C4" w:themeColor="accent5"/>
                <w:lang w:val="en-US"/>
              </w:rPr>
            </w:pPr>
            <w:r w:rsidRPr="004B486D">
              <w:rPr>
                <w:color w:val="4472C4" w:themeColor="accent5"/>
                <w:lang w:val="en-US"/>
              </w:rPr>
              <w:t>I don't feel well informed about which actions are needed related to indoor radon levels.</w:t>
            </w:r>
          </w:p>
        </w:tc>
        <w:tc>
          <w:tcPr>
            <w:tcW w:w="2552" w:type="dxa"/>
            <w:gridSpan w:val="2"/>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0D50969E" w14:textId="77777777" w:rsidR="004B486D" w:rsidRPr="004B486D" w:rsidRDefault="004B486D" w:rsidP="00FB327F">
            <w:pPr>
              <w:rPr>
                <w:color w:val="4472C4" w:themeColor="accent5"/>
                <w:lang w:val="en-US"/>
              </w:rPr>
            </w:pPr>
            <w:r w:rsidRPr="004B486D">
              <w:rPr>
                <w:color w:val="4472C4" w:themeColor="accent5"/>
                <w:lang w:val="en-US"/>
              </w:rPr>
              <w:t>1. Strongly Disagree</w:t>
            </w:r>
          </w:p>
          <w:p w14:paraId="67AEF32D" w14:textId="77777777" w:rsidR="004B486D" w:rsidRPr="004B486D" w:rsidRDefault="004B486D" w:rsidP="00FB327F">
            <w:pPr>
              <w:rPr>
                <w:color w:val="4472C4" w:themeColor="accent5"/>
                <w:lang w:val="en-US"/>
              </w:rPr>
            </w:pPr>
            <w:r w:rsidRPr="004B486D">
              <w:rPr>
                <w:color w:val="4472C4" w:themeColor="accent5"/>
                <w:lang w:val="en-US"/>
              </w:rPr>
              <w:t>2. Disagree</w:t>
            </w:r>
          </w:p>
          <w:p w14:paraId="3DB40600" w14:textId="77777777" w:rsidR="004B486D" w:rsidRPr="004B486D" w:rsidRDefault="004B486D" w:rsidP="00FB327F">
            <w:pPr>
              <w:rPr>
                <w:color w:val="4472C4" w:themeColor="accent5"/>
                <w:lang w:val="en-US"/>
              </w:rPr>
            </w:pPr>
            <w:r w:rsidRPr="004B486D">
              <w:rPr>
                <w:color w:val="4472C4" w:themeColor="accent5"/>
                <w:lang w:val="en-US"/>
              </w:rPr>
              <w:t>3. Neither agree, nor disagree</w:t>
            </w:r>
          </w:p>
          <w:p w14:paraId="3E57031E" w14:textId="77777777" w:rsidR="004B486D" w:rsidRPr="004B486D" w:rsidRDefault="004B486D" w:rsidP="00FB327F">
            <w:pPr>
              <w:rPr>
                <w:color w:val="4472C4" w:themeColor="accent5"/>
                <w:lang w:val="en-US"/>
              </w:rPr>
            </w:pPr>
            <w:r w:rsidRPr="004B486D">
              <w:rPr>
                <w:color w:val="4472C4" w:themeColor="accent5"/>
                <w:lang w:val="en-US"/>
              </w:rPr>
              <w:t>4. Agree</w:t>
            </w:r>
          </w:p>
          <w:p w14:paraId="2B1F7CED" w14:textId="77777777" w:rsidR="004B486D" w:rsidRPr="004B486D" w:rsidRDefault="004B486D" w:rsidP="00FB327F">
            <w:pPr>
              <w:rPr>
                <w:color w:val="4472C4" w:themeColor="accent5"/>
                <w:lang w:val="en-US"/>
              </w:rPr>
            </w:pPr>
            <w:r w:rsidRPr="004B486D">
              <w:rPr>
                <w:color w:val="4472C4" w:themeColor="accent5"/>
                <w:lang w:val="en-US"/>
              </w:rPr>
              <w:t>5. Strongly Agree</w:t>
            </w:r>
          </w:p>
          <w:p w14:paraId="72086091" w14:textId="77777777" w:rsidR="004B486D" w:rsidRPr="004B486D" w:rsidRDefault="004B486D" w:rsidP="00FB327F">
            <w:pPr>
              <w:rPr>
                <w:color w:val="4472C4" w:themeColor="accent5"/>
                <w:lang w:val="en-US"/>
              </w:rPr>
            </w:pPr>
            <w:r w:rsidRPr="004B486D">
              <w:rPr>
                <w:color w:val="4472C4" w:themeColor="accent5"/>
                <w:lang w:val="en-US"/>
              </w:rPr>
              <w:t>9. I don't know/NA</w:t>
            </w:r>
          </w:p>
          <w:p w14:paraId="466D9E06" w14:textId="77777777" w:rsidR="004B486D" w:rsidRPr="004B486D" w:rsidRDefault="004B486D" w:rsidP="00FB327F">
            <w:pPr>
              <w:rPr>
                <w:color w:val="4472C4" w:themeColor="accent5"/>
                <w:lang w:val="en-US"/>
              </w:rPr>
            </w:pPr>
            <w:r w:rsidRPr="004B486D">
              <w:rPr>
                <w:color w:val="4472C4" w:themeColor="accent5"/>
              </w:rPr>
              <w:t> </w:t>
            </w:r>
          </w:p>
        </w:tc>
      </w:tr>
      <w:tr w:rsidR="004B486D" w:rsidRPr="004B486D" w14:paraId="5BE764BE" w14:textId="77777777" w:rsidTr="00FB327F">
        <w:trPr>
          <w:trHeight w:val="925"/>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7AA83D1" w14:textId="77777777" w:rsidR="004B486D" w:rsidRPr="004B486D" w:rsidRDefault="004B486D" w:rsidP="00FB327F">
            <w:pPr>
              <w:rPr>
                <w:color w:val="4472C4" w:themeColor="accent5"/>
                <w:lang w:val="en-US"/>
              </w:rPr>
            </w:pPr>
            <w:r w:rsidRPr="004B486D">
              <w:rPr>
                <w:b/>
                <w:bCs/>
                <w:color w:val="4472C4" w:themeColor="accent5"/>
                <w:lang w:val="en-US"/>
              </w:rPr>
              <w:t>RA31</w:t>
            </w:r>
          </w:p>
        </w:tc>
        <w:tc>
          <w:tcPr>
            <w:tcW w:w="4394" w:type="dxa"/>
            <w:gridSpan w:val="2"/>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038F9C68" w14:textId="77777777" w:rsidR="004B486D" w:rsidRPr="004B486D" w:rsidRDefault="004B486D" w:rsidP="00FB327F">
            <w:pPr>
              <w:rPr>
                <w:color w:val="4472C4" w:themeColor="accent5"/>
                <w:lang w:val="en-US"/>
              </w:rPr>
            </w:pPr>
            <w:r w:rsidRPr="004B486D">
              <w:rPr>
                <w:color w:val="4472C4" w:themeColor="accent5"/>
                <w:lang w:val="en-US"/>
              </w:rPr>
              <w:t xml:space="preserve">There is enough information for me to decide whether I should perform a radon test at home. </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376FED17" w14:textId="77777777" w:rsidR="004B486D" w:rsidRPr="004B486D" w:rsidRDefault="004B486D" w:rsidP="00FB327F">
            <w:pPr>
              <w:rPr>
                <w:color w:val="4472C4" w:themeColor="accent5"/>
                <w:lang w:val="en-US"/>
              </w:rPr>
            </w:pPr>
          </w:p>
        </w:tc>
      </w:tr>
      <w:tr w:rsidR="004B486D" w:rsidRPr="004B486D" w14:paraId="152D645D" w14:textId="77777777" w:rsidTr="00FB327F">
        <w:trPr>
          <w:trHeight w:val="463"/>
        </w:trPr>
        <w:tc>
          <w:tcPr>
            <w:tcW w:w="5093" w:type="dxa"/>
            <w:gridSpan w:val="3"/>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710C19C" w14:textId="77777777" w:rsidR="004B486D" w:rsidRPr="004B486D" w:rsidRDefault="004B486D" w:rsidP="00FB327F">
            <w:pPr>
              <w:rPr>
                <w:color w:val="4472C4" w:themeColor="accent5"/>
                <w:lang w:val="en-US"/>
              </w:rPr>
            </w:pPr>
            <w:r w:rsidRPr="004B486D">
              <w:rPr>
                <w:b/>
                <w:bCs/>
                <w:color w:val="4472C4" w:themeColor="accent5"/>
                <w:lang w:val="en-US"/>
              </w:rPr>
              <w:t xml:space="preserve">Information uncertainty </w:t>
            </w:r>
            <w:r w:rsidRPr="004B486D">
              <w:rPr>
                <w:bCs/>
                <w:i/>
                <w:color w:val="4472C4" w:themeColor="accent5"/>
              </w:rPr>
              <w:t>(don’t show this title to respondents)</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38E06FCA" w14:textId="77777777" w:rsidR="004B486D" w:rsidRPr="004B486D" w:rsidRDefault="004B486D" w:rsidP="00FB327F">
            <w:pPr>
              <w:rPr>
                <w:color w:val="4472C4" w:themeColor="accent5"/>
                <w:lang w:val="en-US"/>
              </w:rPr>
            </w:pPr>
          </w:p>
        </w:tc>
      </w:tr>
      <w:tr w:rsidR="004B486D" w:rsidRPr="004B486D" w14:paraId="24C7DAF9" w14:textId="77777777" w:rsidTr="00FB327F">
        <w:trPr>
          <w:trHeight w:val="925"/>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96FFE4F" w14:textId="77777777" w:rsidR="004B486D" w:rsidRPr="004B486D" w:rsidRDefault="004B486D" w:rsidP="00FB327F">
            <w:pPr>
              <w:rPr>
                <w:color w:val="4472C4" w:themeColor="accent5"/>
                <w:lang w:val="en-US"/>
              </w:rPr>
            </w:pPr>
            <w:r w:rsidRPr="004B486D">
              <w:rPr>
                <w:b/>
                <w:bCs/>
                <w:color w:val="4472C4" w:themeColor="accent5"/>
                <w:lang w:val="en-US"/>
              </w:rPr>
              <w:t>RA50</w:t>
            </w:r>
          </w:p>
        </w:tc>
        <w:tc>
          <w:tcPr>
            <w:tcW w:w="4394" w:type="dxa"/>
            <w:gridSpan w:val="2"/>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287BCADB" w14:textId="77777777" w:rsidR="004B486D" w:rsidRPr="004B486D" w:rsidRDefault="004B486D" w:rsidP="00FB327F">
            <w:pPr>
              <w:rPr>
                <w:color w:val="4472C4" w:themeColor="accent5"/>
                <w:lang w:val="en-US"/>
              </w:rPr>
            </w:pPr>
            <w:r w:rsidRPr="004B486D">
              <w:rPr>
                <w:color w:val="4472C4" w:themeColor="accent5"/>
                <w:lang w:val="en-US"/>
              </w:rPr>
              <w:t>Information about the health effect of radon is still too uncertain to take actions based on it. </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30220934" w14:textId="77777777" w:rsidR="004B486D" w:rsidRPr="004B486D" w:rsidRDefault="004B486D" w:rsidP="00FB327F">
            <w:pPr>
              <w:rPr>
                <w:color w:val="4472C4" w:themeColor="accent5"/>
                <w:lang w:val="en-US"/>
              </w:rPr>
            </w:pPr>
          </w:p>
        </w:tc>
      </w:tr>
      <w:tr w:rsidR="004B486D" w:rsidRPr="004B486D" w14:paraId="1C162C4F" w14:textId="77777777" w:rsidTr="00FB327F">
        <w:trPr>
          <w:trHeight w:val="463"/>
        </w:trPr>
        <w:tc>
          <w:tcPr>
            <w:tcW w:w="5093" w:type="dxa"/>
            <w:gridSpan w:val="3"/>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2283616" w14:textId="77777777" w:rsidR="004B486D" w:rsidRPr="004B486D" w:rsidRDefault="004B486D" w:rsidP="00FB327F">
            <w:pPr>
              <w:rPr>
                <w:color w:val="4472C4" w:themeColor="accent5"/>
                <w:lang w:val="en-US"/>
              </w:rPr>
            </w:pPr>
            <w:r w:rsidRPr="004B486D">
              <w:rPr>
                <w:b/>
                <w:bCs/>
                <w:color w:val="4472C4" w:themeColor="accent5"/>
                <w:lang w:val="en-US"/>
              </w:rPr>
              <w:t xml:space="preserve">Affective Response to information </w:t>
            </w:r>
            <w:r w:rsidRPr="004B486D">
              <w:rPr>
                <w:bCs/>
                <w:i/>
                <w:color w:val="4472C4" w:themeColor="accent5"/>
              </w:rPr>
              <w:t>(don’t show this title to respondents)</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7BAFA33C" w14:textId="77777777" w:rsidR="004B486D" w:rsidRPr="004B486D" w:rsidRDefault="004B486D" w:rsidP="00FB327F">
            <w:pPr>
              <w:rPr>
                <w:color w:val="4472C4" w:themeColor="accent5"/>
                <w:lang w:val="en-US"/>
              </w:rPr>
            </w:pPr>
          </w:p>
        </w:tc>
      </w:tr>
      <w:tr w:rsidR="004B486D" w:rsidRPr="004B486D" w14:paraId="20334D19" w14:textId="77777777" w:rsidTr="00FB327F">
        <w:trPr>
          <w:trHeight w:val="463"/>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9AEA1C0" w14:textId="77777777" w:rsidR="004B486D" w:rsidRPr="004B486D" w:rsidRDefault="004B486D" w:rsidP="00FB327F">
            <w:pPr>
              <w:rPr>
                <w:color w:val="4472C4" w:themeColor="accent5"/>
                <w:lang w:val="en-US"/>
              </w:rPr>
            </w:pPr>
            <w:r w:rsidRPr="004B486D">
              <w:rPr>
                <w:b/>
                <w:bCs/>
                <w:color w:val="4472C4" w:themeColor="accent5"/>
                <w:lang w:val="en-US"/>
              </w:rPr>
              <w:t>RA10</w:t>
            </w:r>
          </w:p>
        </w:tc>
        <w:tc>
          <w:tcPr>
            <w:tcW w:w="4394" w:type="dxa"/>
            <w:gridSpan w:val="2"/>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5B800E6D" w14:textId="77777777" w:rsidR="004B486D" w:rsidRPr="004B486D" w:rsidRDefault="004B486D" w:rsidP="00FB327F">
            <w:pPr>
              <w:rPr>
                <w:color w:val="4472C4" w:themeColor="accent5"/>
                <w:lang w:val="en-US"/>
              </w:rPr>
            </w:pPr>
            <w:r w:rsidRPr="004B486D">
              <w:rPr>
                <w:color w:val="4472C4" w:themeColor="accent5"/>
                <w:lang w:val="en-US"/>
              </w:rPr>
              <w:t>Information about radon makes me worry.</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5AB656F8" w14:textId="77777777" w:rsidR="004B486D" w:rsidRPr="004B486D" w:rsidRDefault="004B486D" w:rsidP="00FB327F">
            <w:pPr>
              <w:rPr>
                <w:color w:val="4472C4" w:themeColor="accent5"/>
                <w:lang w:val="en-US"/>
              </w:rPr>
            </w:pPr>
          </w:p>
        </w:tc>
      </w:tr>
      <w:tr w:rsidR="004B486D" w:rsidRPr="004B486D" w14:paraId="02B7658C" w14:textId="77777777" w:rsidTr="00FB327F">
        <w:trPr>
          <w:trHeight w:val="478"/>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B218C39" w14:textId="77777777" w:rsidR="004B486D" w:rsidRPr="004B486D" w:rsidRDefault="004B486D" w:rsidP="00FB327F">
            <w:pPr>
              <w:rPr>
                <w:color w:val="4472C4" w:themeColor="accent5"/>
                <w:lang w:val="en-US"/>
              </w:rPr>
            </w:pPr>
            <w:r w:rsidRPr="004B486D">
              <w:rPr>
                <w:b/>
                <w:bCs/>
                <w:color w:val="4472C4" w:themeColor="accent5"/>
                <w:lang w:val="en-US"/>
              </w:rPr>
              <w:t>RA11</w:t>
            </w:r>
          </w:p>
        </w:tc>
        <w:tc>
          <w:tcPr>
            <w:tcW w:w="4394" w:type="dxa"/>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010D663D" w14:textId="77777777" w:rsidR="004B486D" w:rsidRPr="004B486D" w:rsidRDefault="004B486D" w:rsidP="00FB327F">
            <w:pPr>
              <w:rPr>
                <w:color w:val="4472C4" w:themeColor="accent5"/>
                <w:lang w:val="en-US"/>
              </w:rPr>
            </w:pPr>
            <w:r w:rsidRPr="004B486D">
              <w:rPr>
                <w:color w:val="4472C4" w:themeColor="accent5"/>
                <w:lang w:val="en-US"/>
              </w:rPr>
              <w:t>Information about radon makes me nervous.</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7A17EBA0" w14:textId="77777777" w:rsidR="004B486D" w:rsidRPr="004B486D" w:rsidRDefault="004B486D" w:rsidP="00FB327F">
            <w:pPr>
              <w:rPr>
                <w:color w:val="4472C4" w:themeColor="accent5"/>
                <w:lang w:val="en-US"/>
              </w:rPr>
            </w:pPr>
          </w:p>
        </w:tc>
      </w:tr>
      <w:tr w:rsidR="004B486D" w:rsidRPr="004B486D" w14:paraId="56F8CC17" w14:textId="77777777" w:rsidTr="00FB327F">
        <w:trPr>
          <w:gridAfter w:val="1"/>
          <w:wAfter w:w="142" w:type="dxa"/>
          <w:trHeight w:val="524"/>
        </w:trPr>
        <w:tc>
          <w:tcPr>
            <w:tcW w:w="7503" w:type="dxa"/>
            <w:gridSpan w:val="4"/>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50BF53A5" w14:textId="77777777" w:rsidR="004B486D" w:rsidRPr="004B486D" w:rsidRDefault="004B486D" w:rsidP="00FB327F">
            <w:pPr>
              <w:rPr>
                <w:color w:val="4472C4" w:themeColor="accent5"/>
                <w:lang w:val="en-US"/>
              </w:rPr>
            </w:pPr>
            <w:r w:rsidRPr="004B486D">
              <w:rPr>
                <w:b/>
                <w:bCs/>
                <w:color w:val="4472C4" w:themeColor="accent5"/>
                <w:lang w:val="en-US"/>
              </w:rPr>
              <w:t xml:space="preserve">Preference for Post-Survey Radon Information </w:t>
            </w:r>
            <w:r w:rsidRPr="004B486D">
              <w:rPr>
                <w:bCs/>
                <w:i/>
                <w:color w:val="4472C4" w:themeColor="accent5"/>
              </w:rPr>
              <w:t>(don’t show this title to respondents)</w:t>
            </w:r>
          </w:p>
        </w:tc>
      </w:tr>
      <w:tr w:rsidR="004B486D" w:rsidRPr="004B486D" w14:paraId="74756589" w14:textId="77777777" w:rsidTr="00FB327F">
        <w:trPr>
          <w:gridAfter w:val="1"/>
          <w:wAfter w:w="142" w:type="dxa"/>
          <w:trHeight w:val="6370"/>
        </w:trPr>
        <w:tc>
          <w:tcPr>
            <w:tcW w:w="699" w:type="dxa"/>
            <w:tcBorders>
              <w:top w:val="single" w:sz="24"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21BA7575" w14:textId="77777777" w:rsidR="004B486D" w:rsidRPr="004B486D" w:rsidRDefault="004B486D" w:rsidP="00FB327F">
            <w:pPr>
              <w:rPr>
                <w:color w:val="4472C4" w:themeColor="accent5"/>
                <w:lang w:val="en-US"/>
              </w:rPr>
            </w:pPr>
            <w:r w:rsidRPr="004B486D">
              <w:rPr>
                <w:b/>
                <w:bCs/>
                <w:color w:val="4472C4" w:themeColor="accent5"/>
                <w:lang w:val="en-US"/>
              </w:rPr>
              <w:lastRenderedPageBreak/>
              <w:t>MINF1</w:t>
            </w:r>
          </w:p>
        </w:tc>
        <w:tc>
          <w:tcPr>
            <w:tcW w:w="2552" w:type="dxa"/>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0938E0F3" w14:textId="77777777" w:rsidR="004B486D" w:rsidRPr="004B486D" w:rsidRDefault="004B486D" w:rsidP="00FB327F">
            <w:pPr>
              <w:rPr>
                <w:color w:val="4472C4" w:themeColor="accent5"/>
                <w:lang w:val="en-US"/>
              </w:rPr>
            </w:pPr>
            <w:r w:rsidRPr="004B486D">
              <w:rPr>
                <w:color w:val="4472C4" w:themeColor="accent5"/>
                <w:lang w:val="en-US"/>
              </w:rPr>
              <w:t>Which information channel would be the most appropriate for you, to receive more information about radon?</w:t>
            </w:r>
          </w:p>
        </w:tc>
        <w:tc>
          <w:tcPr>
            <w:tcW w:w="4252" w:type="dxa"/>
            <w:gridSpan w:val="2"/>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661A7CC7" w14:textId="77777777" w:rsidR="004B486D" w:rsidRPr="004B486D" w:rsidRDefault="004B486D" w:rsidP="00FB327F">
            <w:pPr>
              <w:rPr>
                <w:b/>
                <w:bCs/>
                <w:color w:val="4472C4" w:themeColor="accent5"/>
                <w:lang w:val="en-US"/>
              </w:rPr>
            </w:pPr>
            <w:r w:rsidRPr="004B486D">
              <w:rPr>
                <w:b/>
                <w:bCs/>
                <w:color w:val="4472C4" w:themeColor="accent5"/>
                <w:lang w:val="en-US"/>
              </w:rPr>
              <w:t>! (multiple options)</w:t>
            </w:r>
          </w:p>
          <w:p w14:paraId="2131C878" w14:textId="77777777" w:rsidR="004B486D" w:rsidRPr="004B486D" w:rsidRDefault="004B486D" w:rsidP="00FB327F">
            <w:pPr>
              <w:rPr>
                <w:color w:val="4472C4" w:themeColor="accent5"/>
                <w:lang w:val="ro-RO"/>
              </w:rPr>
            </w:pPr>
            <w:r w:rsidRPr="004B486D">
              <w:rPr>
                <w:b/>
                <w:bCs/>
                <w:color w:val="4472C4" w:themeColor="accent5"/>
                <w:lang w:val="ro-RO"/>
              </w:rPr>
              <w:t>RANDOMISE 2-11</w:t>
            </w:r>
          </w:p>
          <w:p w14:paraId="0DE465D5" w14:textId="77777777" w:rsidR="004B486D" w:rsidRPr="004B486D" w:rsidRDefault="004B486D" w:rsidP="00FB327F">
            <w:pPr>
              <w:rPr>
                <w:color w:val="4472C4" w:themeColor="accent5"/>
                <w:lang w:val="en-US"/>
              </w:rPr>
            </w:pPr>
            <w:r w:rsidRPr="004B486D">
              <w:rPr>
                <w:color w:val="4472C4" w:themeColor="accent5"/>
                <w:lang w:val="en-US"/>
              </w:rPr>
              <w:t>1. I am not interested in more information about radon</w:t>
            </w:r>
          </w:p>
          <w:p w14:paraId="0E2365BD" w14:textId="77777777" w:rsidR="004B486D" w:rsidRPr="004B486D" w:rsidRDefault="004B486D" w:rsidP="00FB327F">
            <w:pPr>
              <w:rPr>
                <w:color w:val="4472C4" w:themeColor="accent5"/>
                <w:lang w:val="en-US"/>
              </w:rPr>
            </w:pPr>
            <w:r w:rsidRPr="004B486D">
              <w:rPr>
                <w:color w:val="4472C4" w:themeColor="accent5"/>
                <w:lang w:val="en-US"/>
              </w:rPr>
              <w:t>2. Television</w:t>
            </w:r>
          </w:p>
          <w:p w14:paraId="7F02B077" w14:textId="77777777" w:rsidR="004B486D" w:rsidRPr="004B486D" w:rsidRDefault="004B486D" w:rsidP="00FB327F">
            <w:pPr>
              <w:rPr>
                <w:color w:val="4472C4" w:themeColor="accent5"/>
                <w:lang w:val="en-US"/>
              </w:rPr>
            </w:pPr>
            <w:r w:rsidRPr="004B486D">
              <w:rPr>
                <w:color w:val="4472C4" w:themeColor="accent5"/>
                <w:lang w:val="en-US"/>
              </w:rPr>
              <w:t>3. Radio</w:t>
            </w:r>
          </w:p>
          <w:p w14:paraId="2538B6E6" w14:textId="77777777" w:rsidR="004B486D" w:rsidRPr="004B486D" w:rsidRDefault="004B486D" w:rsidP="00FB327F">
            <w:pPr>
              <w:rPr>
                <w:color w:val="4472C4" w:themeColor="accent5"/>
                <w:lang w:val="en-US"/>
              </w:rPr>
            </w:pPr>
            <w:r w:rsidRPr="004B486D">
              <w:rPr>
                <w:color w:val="4472C4" w:themeColor="accent5"/>
                <w:lang w:val="en-US"/>
              </w:rPr>
              <w:t>4. Newspaper</w:t>
            </w:r>
          </w:p>
          <w:p w14:paraId="0BCD5E2A" w14:textId="77777777" w:rsidR="004B486D" w:rsidRPr="004B486D" w:rsidRDefault="004B486D" w:rsidP="00FB327F">
            <w:pPr>
              <w:rPr>
                <w:color w:val="4472C4" w:themeColor="accent5"/>
                <w:lang w:val="en-US"/>
              </w:rPr>
            </w:pPr>
            <w:r w:rsidRPr="004B486D">
              <w:rPr>
                <w:color w:val="4472C4" w:themeColor="accent5"/>
                <w:lang w:val="en-US"/>
              </w:rPr>
              <w:t>5. Leaflet</w:t>
            </w:r>
          </w:p>
          <w:p w14:paraId="60A2251B" w14:textId="77777777" w:rsidR="004B486D" w:rsidRPr="004B486D" w:rsidRDefault="004B486D" w:rsidP="00FB327F">
            <w:pPr>
              <w:rPr>
                <w:color w:val="4472C4" w:themeColor="accent5"/>
                <w:lang w:val="en-US"/>
              </w:rPr>
            </w:pPr>
            <w:r w:rsidRPr="004B486D">
              <w:rPr>
                <w:color w:val="4472C4" w:themeColor="accent5"/>
                <w:lang w:val="en-US"/>
              </w:rPr>
              <w:t>6. Personalized information letter</w:t>
            </w:r>
          </w:p>
          <w:p w14:paraId="47767152" w14:textId="77777777" w:rsidR="004B486D" w:rsidRPr="004B486D" w:rsidRDefault="004B486D" w:rsidP="00FB327F">
            <w:pPr>
              <w:rPr>
                <w:color w:val="4472C4" w:themeColor="accent5"/>
                <w:lang w:val="en-US"/>
              </w:rPr>
            </w:pPr>
            <w:r w:rsidRPr="004B486D">
              <w:rPr>
                <w:color w:val="4472C4" w:themeColor="accent5"/>
                <w:lang w:val="en-US"/>
              </w:rPr>
              <w:t>7. Information from the school</w:t>
            </w:r>
          </w:p>
          <w:p w14:paraId="25E641F0" w14:textId="77777777" w:rsidR="004B486D" w:rsidRPr="004B486D" w:rsidRDefault="004B486D" w:rsidP="00FB327F">
            <w:pPr>
              <w:rPr>
                <w:color w:val="4472C4" w:themeColor="accent5"/>
                <w:lang w:val="en-US"/>
              </w:rPr>
            </w:pPr>
            <w:r w:rsidRPr="004B486D">
              <w:rPr>
                <w:color w:val="4472C4" w:themeColor="accent5"/>
                <w:lang w:val="en-US"/>
              </w:rPr>
              <w:t>8. Social Media</w:t>
            </w:r>
          </w:p>
          <w:p w14:paraId="0D7C644A" w14:textId="77777777" w:rsidR="004B486D" w:rsidRPr="004B486D" w:rsidRDefault="004B486D" w:rsidP="00FB327F">
            <w:pPr>
              <w:rPr>
                <w:color w:val="4472C4" w:themeColor="accent5"/>
                <w:lang w:val="en-US"/>
              </w:rPr>
            </w:pPr>
            <w:r w:rsidRPr="004B486D">
              <w:rPr>
                <w:color w:val="4472C4" w:themeColor="accent5"/>
                <w:lang w:val="en-US"/>
              </w:rPr>
              <w:t>9. Meeting with the local community</w:t>
            </w:r>
          </w:p>
          <w:p w14:paraId="78202506" w14:textId="77777777" w:rsidR="004B486D" w:rsidRPr="004B486D" w:rsidRDefault="004B486D" w:rsidP="00FB327F">
            <w:pPr>
              <w:rPr>
                <w:color w:val="4472C4" w:themeColor="accent5"/>
                <w:lang w:val="en-US"/>
              </w:rPr>
            </w:pPr>
            <w:r w:rsidRPr="004B486D">
              <w:rPr>
                <w:color w:val="4472C4" w:themeColor="accent5"/>
                <w:lang w:val="en-US"/>
              </w:rPr>
              <w:t>10. Phone</w:t>
            </w:r>
          </w:p>
          <w:p w14:paraId="04395596" w14:textId="77777777" w:rsidR="004B486D" w:rsidRPr="004B486D" w:rsidRDefault="004B486D" w:rsidP="00FB327F">
            <w:pPr>
              <w:rPr>
                <w:color w:val="4472C4" w:themeColor="accent5"/>
                <w:lang w:val="en-US"/>
              </w:rPr>
            </w:pPr>
            <w:r w:rsidRPr="004B486D">
              <w:rPr>
                <w:color w:val="4472C4" w:themeColor="accent5"/>
                <w:lang w:val="en-US"/>
              </w:rPr>
              <w:t>11. Email</w:t>
            </w:r>
          </w:p>
          <w:p w14:paraId="26951F74" w14:textId="77777777" w:rsidR="004B486D" w:rsidRPr="004B486D" w:rsidRDefault="004B486D" w:rsidP="00FB327F">
            <w:pPr>
              <w:rPr>
                <w:color w:val="4472C4" w:themeColor="accent5"/>
                <w:lang w:val="en-US"/>
              </w:rPr>
            </w:pPr>
            <w:r w:rsidRPr="004B486D">
              <w:rPr>
                <w:color w:val="4472C4" w:themeColor="accent5"/>
                <w:lang w:val="en-US"/>
              </w:rPr>
              <w:t>12. Other</w:t>
            </w:r>
          </w:p>
          <w:p w14:paraId="41E47550" w14:textId="77777777" w:rsidR="004B486D" w:rsidRPr="004B486D" w:rsidRDefault="004B486D" w:rsidP="00FB327F">
            <w:pPr>
              <w:rPr>
                <w:color w:val="4472C4" w:themeColor="accent5"/>
                <w:lang w:val="en-US"/>
              </w:rPr>
            </w:pPr>
            <w:r w:rsidRPr="004B486D">
              <w:rPr>
                <w:color w:val="4472C4" w:themeColor="accent5"/>
                <w:lang w:val="en-US"/>
              </w:rPr>
              <w:t>99. I don't know/NA</w:t>
            </w:r>
          </w:p>
        </w:tc>
      </w:tr>
    </w:tbl>
    <w:p w14:paraId="385DF6B9" w14:textId="77777777" w:rsidR="004B486D" w:rsidRPr="004B486D" w:rsidRDefault="004B486D" w:rsidP="00744328">
      <w:pPr>
        <w:spacing w:after="0"/>
        <w:jc w:val="left"/>
        <w:rPr>
          <w:rFonts w:asciiTheme="majorHAnsi" w:hAnsiTheme="majorHAnsi" w:cstheme="majorHAnsi"/>
        </w:rPr>
      </w:pPr>
    </w:p>
    <w:p w14:paraId="07CEDE2B" w14:textId="77777777" w:rsidR="004B486D" w:rsidRPr="004B486D" w:rsidRDefault="004B486D" w:rsidP="00744328">
      <w:pPr>
        <w:spacing w:after="0"/>
        <w:jc w:val="left"/>
        <w:rPr>
          <w:rFonts w:asciiTheme="majorHAnsi" w:hAnsiTheme="majorHAnsi" w:cstheme="majorHAnsi"/>
          <w:lang w:val="en-US"/>
        </w:rPr>
      </w:pPr>
    </w:p>
    <w:tbl>
      <w:tblPr>
        <w:tblW w:w="5000" w:type="pct"/>
        <w:tblCellMar>
          <w:left w:w="0" w:type="dxa"/>
          <w:right w:w="0" w:type="dxa"/>
        </w:tblCellMar>
        <w:tblLook w:val="04A0" w:firstRow="1" w:lastRow="0" w:firstColumn="1" w:lastColumn="0" w:noHBand="0" w:noVBand="1"/>
      </w:tblPr>
      <w:tblGrid>
        <w:gridCol w:w="698"/>
        <w:gridCol w:w="3169"/>
        <w:gridCol w:w="2692"/>
        <w:gridCol w:w="3167"/>
      </w:tblGrid>
      <w:tr w:rsidR="00DB5688" w:rsidRPr="00FB327F" w14:paraId="3F63CF2F" w14:textId="77777777" w:rsidTr="00844E7E">
        <w:trPr>
          <w:trHeight w:val="20"/>
        </w:trPr>
        <w:tc>
          <w:tcPr>
            <w:tcW w:w="5000" w:type="pct"/>
            <w:gridSpan w:val="4"/>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51397D52" w14:textId="77777777" w:rsidR="00591CFD" w:rsidRDefault="00591CFD" w:rsidP="00744328">
            <w:pPr>
              <w:spacing w:after="0"/>
              <w:jc w:val="left"/>
              <w:rPr>
                <w:rFonts w:asciiTheme="majorHAnsi" w:hAnsiTheme="majorHAnsi" w:cstheme="majorHAnsi"/>
                <w:b/>
                <w:bCs/>
                <w:lang w:val="pt-PT"/>
              </w:rPr>
            </w:pPr>
            <w:proofErr w:type="spellStart"/>
            <w:r w:rsidRPr="00591CFD">
              <w:rPr>
                <w:rFonts w:asciiTheme="majorHAnsi" w:hAnsiTheme="majorHAnsi" w:cstheme="majorHAnsi"/>
                <w:b/>
                <w:bCs/>
                <w:lang w:val="pt-PT"/>
              </w:rPr>
              <w:t>Information</w:t>
            </w:r>
            <w:proofErr w:type="spellEnd"/>
            <w:r w:rsidRPr="00591CFD">
              <w:rPr>
                <w:rFonts w:asciiTheme="majorHAnsi" w:hAnsiTheme="majorHAnsi" w:cstheme="majorHAnsi"/>
                <w:b/>
                <w:bCs/>
                <w:lang w:val="pt-PT"/>
              </w:rPr>
              <w:t xml:space="preserve"> </w:t>
            </w:r>
            <w:proofErr w:type="spellStart"/>
            <w:r w:rsidRPr="00591CFD">
              <w:rPr>
                <w:rFonts w:asciiTheme="majorHAnsi" w:hAnsiTheme="majorHAnsi" w:cstheme="majorHAnsi"/>
                <w:b/>
                <w:bCs/>
                <w:lang w:val="pt-PT"/>
              </w:rPr>
              <w:t>comprehensiveness</w:t>
            </w:r>
            <w:proofErr w:type="spellEnd"/>
            <w:r w:rsidRPr="00591CFD">
              <w:rPr>
                <w:rFonts w:asciiTheme="majorHAnsi" w:hAnsiTheme="majorHAnsi" w:cstheme="majorHAnsi"/>
                <w:b/>
                <w:bCs/>
                <w:lang w:val="pt-PT"/>
              </w:rPr>
              <w:t xml:space="preserve"> </w:t>
            </w:r>
          </w:p>
          <w:p w14:paraId="7514F0B9" w14:textId="258998D8" w:rsidR="00DB5688" w:rsidRPr="00744328" w:rsidRDefault="001857CD" w:rsidP="00744328">
            <w:pPr>
              <w:spacing w:after="0"/>
              <w:jc w:val="left"/>
              <w:rPr>
                <w:rFonts w:asciiTheme="majorHAnsi" w:hAnsiTheme="majorHAnsi" w:cstheme="majorHAnsi"/>
                <w:lang w:val="pt-PT"/>
              </w:rPr>
            </w:pPr>
            <w:r w:rsidRPr="00744328">
              <w:rPr>
                <w:rFonts w:asciiTheme="majorHAnsi" w:hAnsiTheme="majorHAnsi" w:cstheme="majorHAnsi"/>
                <w:bCs/>
                <w:i/>
                <w:lang w:val="pt-PT"/>
              </w:rPr>
              <w:t>(não mostrar o título aos participantes)</w:t>
            </w:r>
          </w:p>
        </w:tc>
      </w:tr>
      <w:tr w:rsidR="00DB5688" w:rsidRPr="00FB327F" w14:paraId="52733845" w14:textId="77777777" w:rsidTr="00844E7E">
        <w:trPr>
          <w:trHeight w:val="20"/>
        </w:trPr>
        <w:tc>
          <w:tcPr>
            <w:tcW w:w="359" w:type="pct"/>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3102027" w14:textId="77777777" w:rsidR="00DB5688" w:rsidRPr="00744328" w:rsidRDefault="00DB5688"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RA30</w:t>
            </w:r>
          </w:p>
        </w:tc>
        <w:tc>
          <w:tcPr>
            <w:tcW w:w="3013" w:type="pct"/>
            <w:gridSpan w:val="2"/>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4CAE6F74" w14:textId="466044C3" w:rsidR="00D54DE8" w:rsidRPr="00744328" w:rsidRDefault="00D54DE8" w:rsidP="00D54DE8">
            <w:pPr>
              <w:spacing w:after="0"/>
              <w:jc w:val="left"/>
              <w:rPr>
                <w:rFonts w:asciiTheme="majorHAnsi" w:hAnsiTheme="majorHAnsi" w:cstheme="majorHAnsi"/>
                <w:lang w:val="pt-PT"/>
              </w:rPr>
            </w:pPr>
            <w:r w:rsidRPr="00D54DE8">
              <w:rPr>
                <w:rFonts w:asciiTheme="majorHAnsi" w:hAnsiTheme="majorHAnsi" w:cstheme="majorHAnsi"/>
                <w:lang w:val="pt-PT"/>
              </w:rPr>
              <w:t>Não me sinto bem informado sobre que ações são necessárias implementar em relação ao radão.</w:t>
            </w:r>
          </w:p>
        </w:tc>
        <w:tc>
          <w:tcPr>
            <w:tcW w:w="1628" w:type="pct"/>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4903FDD1" w14:textId="77777777" w:rsidR="00FF2422" w:rsidRPr="00744328" w:rsidRDefault="00FF2422" w:rsidP="00744328">
            <w:pPr>
              <w:spacing w:after="0"/>
              <w:jc w:val="left"/>
              <w:rPr>
                <w:rFonts w:asciiTheme="majorHAnsi" w:hAnsiTheme="majorHAnsi" w:cstheme="majorHAnsi"/>
                <w:lang w:val="nl-BE"/>
              </w:rPr>
            </w:pPr>
            <w:r w:rsidRPr="00744328">
              <w:rPr>
                <w:rFonts w:asciiTheme="majorHAnsi" w:hAnsiTheme="majorHAnsi" w:cstheme="majorHAnsi"/>
                <w:lang w:val="nl-BE"/>
              </w:rPr>
              <w:t>1. Discordo Fortemente</w:t>
            </w:r>
          </w:p>
          <w:p w14:paraId="392D0FE5" w14:textId="77777777" w:rsidR="00FF2422" w:rsidRPr="00744328" w:rsidRDefault="00FF2422" w:rsidP="00744328">
            <w:pPr>
              <w:spacing w:after="0"/>
              <w:jc w:val="left"/>
              <w:rPr>
                <w:rFonts w:asciiTheme="majorHAnsi" w:hAnsiTheme="majorHAnsi" w:cstheme="majorHAnsi"/>
                <w:lang w:val="nl-BE"/>
              </w:rPr>
            </w:pPr>
            <w:r w:rsidRPr="00744328">
              <w:rPr>
                <w:rFonts w:asciiTheme="majorHAnsi" w:hAnsiTheme="majorHAnsi" w:cstheme="majorHAnsi"/>
                <w:lang w:val="nl-BE"/>
              </w:rPr>
              <w:t>2. Discordo</w:t>
            </w:r>
          </w:p>
          <w:p w14:paraId="10C79D49" w14:textId="77777777" w:rsidR="00FF2422" w:rsidRPr="00744328" w:rsidRDefault="00FF2422" w:rsidP="00744328">
            <w:pPr>
              <w:spacing w:after="0"/>
              <w:jc w:val="left"/>
              <w:rPr>
                <w:rFonts w:asciiTheme="majorHAnsi" w:hAnsiTheme="majorHAnsi" w:cstheme="majorHAnsi"/>
                <w:lang w:val="nl-BE"/>
              </w:rPr>
            </w:pPr>
            <w:r w:rsidRPr="00744328">
              <w:rPr>
                <w:rFonts w:asciiTheme="majorHAnsi" w:hAnsiTheme="majorHAnsi" w:cstheme="majorHAnsi"/>
                <w:lang w:val="nl-BE"/>
              </w:rPr>
              <w:t>3. Não concordo, nem discordo</w:t>
            </w:r>
          </w:p>
          <w:p w14:paraId="54E9ABDF" w14:textId="77777777" w:rsidR="00FF2422" w:rsidRPr="00744328" w:rsidRDefault="00FF2422" w:rsidP="00744328">
            <w:pPr>
              <w:spacing w:after="0"/>
              <w:jc w:val="left"/>
              <w:rPr>
                <w:rFonts w:asciiTheme="majorHAnsi" w:hAnsiTheme="majorHAnsi" w:cstheme="majorHAnsi"/>
                <w:lang w:val="nl-BE"/>
              </w:rPr>
            </w:pPr>
            <w:r w:rsidRPr="00744328">
              <w:rPr>
                <w:rFonts w:asciiTheme="majorHAnsi" w:hAnsiTheme="majorHAnsi" w:cstheme="majorHAnsi"/>
                <w:lang w:val="nl-BE"/>
              </w:rPr>
              <w:t>4. Concordo</w:t>
            </w:r>
          </w:p>
          <w:p w14:paraId="23736640" w14:textId="77777777" w:rsidR="00FF2422" w:rsidRPr="00744328" w:rsidRDefault="00FF2422" w:rsidP="00744328">
            <w:pPr>
              <w:spacing w:after="0"/>
              <w:jc w:val="left"/>
              <w:rPr>
                <w:rFonts w:asciiTheme="majorHAnsi" w:hAnsiTheme="majorHAnsi" w:cstheme="majorHAnsi"/>
                <w:lang w:val="nl-BE"/>
              </w:rPr>
            </w:pPr>
            <w:r w:rsidRPr="00744328">
              <w:rPr>
                <w:rFonts w:asciiTheme="majorHAnsi" w:hAnsiTheme="majorHAnsi" w:cstheme="majorHAnsi"/>
                <w:lang w:val="nl-BE"/>
              </w:rPr>
              <w:t>5. Concordo Fortemente</w:t>
            </w:r>
          </w:p>
          <w:p w14:paraId="7D9EDC37" w14:textId="1D266FBB" w:rsidR="00DB5688" w:rsidRPr="00744328" w:rsidRDefault="00FF2422" w:rsidP="00744328">
            <w:pPr>
              <w:spacing w:after="0"/>
              <w:jc w:val="left"/>
              <w:rPr>
                <w:rFonts w:asciiTheme="majorHAnsi" w:hAnsiTheme="majorHAnsi" w:cstheme="majorHAnsi"/>
                <w:lang w:val="pt-PT"/>
              </w:rPr>
            </w:pPr>
            <w:r w:rsidRPr="00744328">
              <w:rPr>
                <w:rFonts w:asciiTheme="majorHAnsi" w:hAnsiTheme="majorHAnsi" w:cstheme="majorHAnsi"/>
                <w:lang w:val="nl-BE"/>
              </w:rPr>
              <w:t>9. Não sabe / Não responde</w:t>
            </w:r>
          </w:p>
        </w:tc>
      </w:tr>
      <w:tr w:rsidR="00DB5688" w:rsidRPr="00FB327F" w14:paraId="6D1D21B7" w14:textId="77777777" w:rsidTr="00844E7E">
        <w:trPr>
          <w:trHeight w:val="20"/>
        </w:trPr>
        <w:tc>
          <w:tcPr>
            <w:tcW w:w="359"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9428682" w14:textId="77777777" w:rsidR="00DB5688" w:rsidRPr="00744328" w:rsidRDefault="00DB5688"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RA31</w:t>
            </w:r>
          </w:p>
        </w:tc>
        <w:tc>
          <w:tcPr>
            <w:tcW w:w="3013" w:type="pct"/>
            <w:gridSpan w:val="2"/>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782F0217" w14:textId="1C6F665E" w:rsidR="00DB5688" w:rsidRPr="00744328" w:rsidRDefault="007D7A2C" w:rsidP="00744328">
            <w:pPr>
              <w:spacing w:after="0"/>
              <w:jc w:val="left"/>
              <w:rPr>
                <w:rFonts w:asciiTheme="majorHAnsi" w:hAnsiTheme="majorHAnsi" w:cstheme="majorHAnsi"/>
                <w:lang w:val="pt-PT"/>
              </w:rPr>
            </w:pPr>
            <w:r w:rsidRPr="00744328">
              <w:rPr>
                <w:rFonts w:asciiTheme="majorHAnsi" w:hAnsiTheme="majorHAnsi" w:cstheme="majorHAnsi"/>
                <w:lang w:val="pt-PT"/>
              </w:rPr>
              <w:t>Existe informação suficiente para eu decidir se devo ou não testar o nível de radão na minha habitação.</w:t>
            </w:r>
          </w:p>
        </w:tc>
        <w:tc>
          <w:tcPr>
            <w:tcW w:w="1628" w:type="pct"/>
            <w:vMerge/>
            <w:tcBorders>
              <w:top w:val="single" w:sz="24" w:space="0" w:color="FFFFFF"/>
              <w:left w:val="single" w:sz="8" w:space="0" w:color="FFFFFF"/>
              <w:bottom w:val="single" w:sz="8" w:space="0" w:color="FFFFFF"/>
              <w:right w:val="single" w:sz="8" w:space="0" w:color="FFFFFF"/>
            </w:tcBorders>
            <w:vAlign w:val="center"/>
            <w:hideMark/>
          </w:tcPr>
          <w:p w14:paraId="3E701687" w14:textId="77777777" w:rsidR="00DB5688" w:rsidRPr="00744328" w:rsidRDefault="00DB5688" w:rsidP="00744328">
            <w:pPr>
              <w:spacing w:after="0"/>
              <w:jc w:val="left"/>
              <w:rPr>
                <w:rFonts w:asciiTheme="majorHAnsi" w:hAnsiTheme="majorHAnsi" w:cstheme="majorHAnsi"/>
                <w:lang w:val="pt-PT"/>
              </w:rPr>
            </w:pPr>
          </w:p>
        </w:tc>
      </w:tr>
      <w:tr w:rsidR="00DB5688" w:rsidRPr="00FB327F" w14:paraId="63CB3229" w14:textId="77777777" w:rsidTr="00844E7E">
        <w:trPr>
          <w:trHeight w:val="20"/>
        </w:trPr>
        <w:tc>
          <w:tcPr>
            <w:tcW w:w="3372" w:type="pct"/>
            <w:gridSpan w:val="3"/>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1A3602C" w14:textId="2280B7EC" w:rsidR="00DB5688" w:rsidRPr="00744328" w:rsidRDefault="00591CFD" w:rsidP="00744328">
            <w:pPr>
              <w:spacing w:after="0"/>
              <w:jc w:val="left"/>
              <w:rPr>
                <w:rFonts w:asciiTheme="majorHAnsi" w:hAnsiTheme="majorHAnsi" w:cstheme="majorHAnsi"/>
                <w:lang w:val="pt-PT"/>
              </w:rPr>
            </w:pPr>
            <w:proofErr w:type="spellStart"/>
            <w:r w:rsidRPr="00591CFD">
              <w:rPr>
                <w:rFonts w:asciiTheme="majorHAnsi" w:hAnsiTheme="majorHAnsi" w:cstheme="majorHAnsi"/>
                <w:b/>
                <w:bCs/>
                <w:lang w:val="pt-PT"/>
              </w:rPr>
              <w:t>Information</w:t>
            </w:r>
            <w:proofErr w:type="spellEnd"/>
            <w:r w:rsidRPr="00591CFD">
              <w:rPr>
                <w:rFonts w:asciiTheme="majorHAnsi" w:hAnsiTheme="majorHAnsi" w:cstheme="majorHAnsi"/>
                <w:b/>
                <w:bCs/>
                <w:lang w:val="pt-PT"/>
              </w:rPr>
              <w:t xml:space="preserve"> </w:t>
            </w:r>
            <w:proofErr w:type="spellStart"/>
            <w:r w:rsidRPr="00591CFD">
              <w:rPr>
                <w:rFonts w:asciiTheme="majorHAnsi" w:hAnsiTheme="majorHAnsi" w:cstheme="majorHAnsi"/>
                <w:b/>
                <w:bCs/>
                <w:lang w:val="pt-PT"/>
              </w:rPr>
              <w:t>uncertainty</w:t>
            </w:r>
            <w:proofErr w:type="spellEnd"/>
            <w:r w:rsidRPr="00591CFD">
              <w:rPr>
                <w:rFonts w:asciiTheme="majorHAnsi" w:hAnsiTheme="majorHAnsi" w:cstheme="majorHAnsi"/>
                <w:b/>
                <w:bCs/>
                <w:lang w:val="pt-PT"/>
              </w:rPr>
              <w:t xml:space="preserve"> </w:t>
            </w:r>
            <w:r w:rsidR="001857CD" w:rsidRPr="00744328">
              <w:rPr>
                <w:rFonts w:asciiTheme="majorHAnsi" w:hAnsiTheme="majorHAnsi" w:cstheme="majorHAnsi"/>
                <w:bCs/>
                <w:i/>
                <w:lang w:val="pt-PT"/>
              </w:rPr>
              <w:t>(não mostrar o título aos participantes)</w:t>
            </w:r>
          </w:p>
        </w:tc>
        <w:tc>
          <w:tcPr>
            <w:tcW w:w="1628" w:type="pct"/>
            <w:vMerge/>
            <w:tcBorders>
              <w:top w:val="single" w:sz="24" w:space="0" w:color="FFFFFF"/>
              <w:left w:val="single" w:sz="8" w:space="0" w:color="FFFFFF"/>
              <w:bottom w:val="single" w:sz="8" w:space="0" w:color="FFFFFF"/>
              <w:right w:val="single" w:sz="8" w:space="0" w:color="FFFFFF"/>
            </w:tcBorders>
            <w:vAlign w:val="center"/>
            <w:hideMark/>
          </w:tcPr>
          <w:p w14:paraId="43AD20AC" w14:textId="77777777" w:rsidR="00DB5688" w:rsidRPr="00744328" w:rsidRDefault="00DB5688" w:rsidP="00744328">
            <w:pPr>
              <w:spacing w:after="0"/>
              <w:jc w:val="left"/>
              <w:rPr>
                <w:rFonts w:asciiTheme="majorHAnsi" w:hAnsiTheme="majorHAnsi" w:cstheme="majorHAnsi"/>
                <w:lang w:val="pt-PT"/>
              </w:rPr>
            </w:pPr>
          </w:p>
        </w:tc>
      </w:tr>
      <w:tr w:rsidR="00DB5688" w:rsidRPr="00FB327F" w14:paraId="774636CB" w14:textId="77777777" w:rsidTr="00844E7E">
        <w:trPr>
          <w:trHeight w:val="20"/>
        </w:trPr>
        <w:tc>
          <w:tcPr>
            <w:tcW w:w="359"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5503A45" w14:textId="77777777" w:rsidR="00DB5688" w:rsidRPr="00744328" w:rsidRDefault="00DB5688"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RA50</w:t>
            </w:r>
          </w:p>
        </w:tc>
        <w:tc>
          <w:tcPr>
            <w:tcW w:w="3013" w:type="pct"/>
            <w:gridSpan w:val="2"/>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71D827B4" w14:textId="682A3A4C" w:rsidR="00DB5688" w:rsidRPr="00744328" w:rsidRDefault="007D7A2C" w:rsidP="00744328">
            <w:pPr>
              <w:spacing w:after="0"/>
              <w:jc w:val="left"/>
              <w:rPr>
                <w:rFonts w:asciiTheme="majorHAnsi" w:hAnsiTheme="majorHAnsi" w:cstheme="majorHAnsi"/>
                <w:lang w:val="pt-PT"/>
              </w:rPr>
            </w:pPr>
            <w:r w:rsidRPr="00744328">
              <w:rPr>
                <w:rFonts w:asciiTheme="majorHAnsi" w:hAnsiTheme="majorHAnsi" w:cstheme="majorHAnsi"/>
                <w:lang w:val="pt-PT"/>
              </w:rPr>
              <w:t>A informação sobre os efeitos do radão na saúde é ainda demasiado incerta para tomar medidas com base nessa mesma informação.</w:t>
            </w:r>
            <w:r w:rsidR="00DB5688" w:rsidRPr="00744328">
              <w:rPr>
                <w:rFonts w:asciiTheme="majorHAnsi" w:hAnsiTheme="majorHAnsi" w:cstheme="majorHAnsi"/>
                <w:lang w:val="pt-PT"/>
              </w:rPr>
              <w:t> </w:t>
            </w:r>
          </w:p>
        </w:tc>
        <w:tc>
          <w:tcPr>
            <w:tcW w:w="1628" w:type="pct"/>
            <w:vMerge/>
            <w:tcBorders>
              <w:top w:val="single" w:sz="24" w:space="0" w:color="FFFFFF"/>
              <w:left w:val="single" w:sz="8" w:space="0" w:color="FFFFFF"/>
              <w:bottom w:val="single" w:sz="8" w:space="0" w:color="FFFFFF"/>
              <w:right w:val="single" w:sz="8" w:space="0" w:color="FFFFFF"/>
            </w:tcBorders>
            <w:vAlign w:val="center"/>
            <w:hideMark/>
          </w:tcPr>
          <w:p w14:paraId="0C781EE7" w14:textId="77777777" w:rsidR="00DB5688" w:rsidRPr="00744328" w:rsidRDefault="00DB5688" w:rsidP="00744328">
            <w:pPr>
              <w:spacing w:after="0"/>
              <w:jc w:val="left"/>
              <w:rPr>
                <w:rFonts w:asciiTheme="majorHAnsi" w:hAnsiTheme="majorHAnsi" w:cstheme="majorHAnsi"/>
                <w:lang w:val="pt-PT"/>
              </w:rPr>
            </w:pPr>
          </w:p>
        </w:tc>
      </w:tr>
      <w:tr w:rsidR="00DB5688" w:rsidRPr="00FB327F" w14:paraId="4FB576B1" w14:textId="77777777" w:rsidTr="00844E7E">
        <w:trPr>
          <w:trHeight w:val="20"/>
        </w:trPr>
        <w:tc>
          <w:tcPr>
            <w:tcW w:w="3372" w:type="pct"/>
            <w:gridSpan w:val="3"/>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9ADE5E7" w14:textId="77777777" w:rsidR="00591CFD" w:rsidRDefault="00591CFD" w:rsidP="00744328">
            <w:pPr>
              <w:spacing w:after="0"/>
              <w:jc w:val="left"/>
              <w:rPr>
                <w:rFonts w:asciiTheme="majorHAnsi" w:hAnsiTheme="majorHAnsi" w:cstheme="majorHAnsi"/>
                <w:b/>
                <w:bCs/>
                <w:lang w:val="pt-PT"/>
              </w:rPr>
            </w:pPr>
            <w:proofErr w:type="spellStart"/>
            <w:r w:rsidRPr="00591CFD">
              <w:rPr>
                <w:rFonts w:asciiTheme="majorHAnsi" w:hAnsiTheme="majorHAnsi" w:cstheme="majorHAnsi"/>
                <w:b/>
                <w:bCs/>
                <w:lang w:val="pt-PT"/>
              </w:rPr>
              <w:t>Affective</w:t>
            </w:r>
            <w:proofErr w:type="spellEnd"/>
            <w:r w:rsidRPr="00591CFD">
              <w:rPr>
                <w:rFonts w:asciiTheme="majorHAnsi" w:hAnsiTheme="majorHAnsi" w:cstheme="majorHAnsi"/>
                <w:b/>
                <w:bCs/>
                <w:lang w:val="pt-PT"/>
              </w:rPr>
              <w:t xml:space="preserve"> Response to </w:t>
            </w:r>
            <w:proofErr w:type="spellStart"/>
            <w:r w:rsidRPr="00591CFD">
              <w:rPr>
                <w:rFonts w:asciiTheme="majorHAnsi" w:hAnsiTheme="majorHAnsi" w:cstheme="majorHAnsi"/>
                <w:b/>
                <w:bCs/>
                <w:lang w:val="pt-PT"/>
              </w:rPr>
              <w:t>information</w:t>
            </w:r>
            <w:proofErr w:type="spellEnd"/>
            <w:r w:rsidRPr="00591CFD">
              <w:rPr>
                <w:rFonts w:asciiTheme="majorHAnsi" w:hAnsiTheme="majorHAnsi" w:cstheme="majorHAnsi"/>
                <w:b/>
                <w:bCs/>
                <w:lang w:val="pt-PT"/>
              </w:rPr>
              <w:t xml:space="preserve"> </w:t>
            </w:r>
          </w:p>
          <w:p w14:paraId="5BB0F066" w14:textId="7F59AEBF" w:rsidR="00DB5688" w:rsidRPr="00744328" w:rsidRDefault="001857CD" w:rsidP="00744328">
            <w:pPr>
              <w:spacing w:after="0"/>
              <w:jc w:val="left"/>
              <w:rPr>
                <w:rFonts w:asciiTheme="majorHAnsi" w:hAnsiTheme="majorHAnsi" w:cstheme="majorHAnsi"/>
                <w:lang w:val="pt-PT"/>
              </w:rPr>
            </w:pPr>
            <w:r w:rsidRPr="00744328">
              <w:rPr>
                <w:rFonts w:asciiTheme="majorHAnsi" w:hAnsiTheme="majorHAnsi" w:cstheme="majorHAnsi"/>
                <w:bCs/>
                <w:i/>
                <w:lang w:val="pt-PT"/>
              </w:rPr>
              <w:t>(não mostrar o título aos participantes)</w:t>
            </w:r>
          </w:p>
        </w:tc>
        <w:tc>
          <w:tcPr>
            <w:tcW w:w="1628" w:type="pct"/>
            <w:vMerge/>
            <w:tcBorders>
              <w:top w:val="single" w:sz="24" w:space="0" w:color="FFFFFF"/>
              <w:left w:val="single" w:sz="8" w:space="0" w:color="FFFFFF"/>
              <w:bottom w:val="single" w:sz="8" w:space="0" w:color="FFFFFF"/>
              <w:right w:val="single" w:sz="8" w:space="0" w:color="FFFFFF"/>
            </w:tcBorders>
            <w:vAlign w:val="center"/>
            <w:hideMark/>
          </w:tcPr>
          <w:p w14:paraId="2E034D33" w14:textId="77777777" w:rsidR="00DB5688" w:rsidRPr="00744328" w:rsidRDefault="00DB5688" w:rsidP="00744328">
            <w:pPr>
              <w:spacing w:after="0"/>
              <w:jc w:val="left"/>
              <w:rPr>
                <w:rFonts w:asciiTheme="majorHAnsi" w:hAnsiTheme="majorHAnsi" w:cstheme="majorHAnsi"/>
                <w:lang w:val="pt-PT"/>
              </w:rPr>
            </w:pPr>
          </w:p>
        </w:tc>
      </w:tr>
      <w:tr w:rsidR="00DB5688" w:rsidRPr="00FB327F" w14:paraId="659A021E" w14:textId="77777777" w:rsidTr="00844E7E">
        <w:trPr>
          <w:trHeight w:val="20"/>
        </w:trPr>
        <w:tc>
          <w:tcPr>
            <w:tcW w:w="359"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F9743FB" w14:textId="77777777" w:rsidR="00DB5688" w:rsidRPr="00744328" w:rsidRDefault="00DB5688"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RA10</w:t>
            </w:r>
          </w:p>
        </w:tc>
        <w:tc>
          <w:tcPr>
            <w:tcW w:w="3013" w:type="pct"/>
            <w:gridSpan w:val="2"/>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6917F2A9" w14:textId="244739B9" w:rsidR="00DB5688" w:rsidRPr="00744328" w:rsidRDefault="00844E7E" w:rsidP="00744328">
            <w:pPr>
              <w:spacing w:after="0"/>
              <w:jc w:val="left"/>
              <w:rPr>
                <w:rFonts w:asciiTheme="majorHAnsi" w:hAnsiTheme="majorHAnsi" w:cstheme="majorHAnsi"/>
                <w:lang w:val="pt-PT"/>
              </w:rPr>
            </w:pPr>
            <w:r>
              <w:rPr>
                <w:rFonts w:asciiTheme="majorHAnsi" w:hAnsiTheme="majorHAnsi" w:cstheme="majorHAnsi"/>
                <w:lang w:val="pt-PT"/>
              </w:rPr>
              <w:t>A informação sobre radão faz-m</w:t>
            </w:r>
            <w:r w:rsidR="007D7A2C" w:rsidRPr="00744328">
              <w:rPr>
                <w:rFonts w:asciiTheme="majorHAnsi" w:hAnsiTheme="majorHAnsi" w:cstheme="majorHAnsi"/>
                <w:lang w:val="pt-PT"/>
              </w:rPr>
              <w:t>e sentir preocupado(a)</w:t>
            </w:r>
            <w:r w:rsidR="00DB5688" w:rsidRPr="00744328">
              <w:rPr>
                <w:rFonts w:asciiTheme="majorHAnsi" w:hAnsiTheme="majorHAnsi" w:cstheme="majorHAnsi"/>
                <w:lang w:val="pt-PT"/>
              </w:rPr>
              <w:t>.</w:t>
            </w:r>
          </w:p>
        </w:tc>
        <w:tc>
          <w:tcPr>
            <w:tcW w:w="1628" w:type="pct"/>
            <w:vMerge/>
            <w:tcBorders>
              <w:top w:val="single" w:sz="24" w:space="0" w:color="FFFFFF"/>
              <w:left w:val="single" w:sz="8" w:space="0" w:color="FFFFFF"/>
              <w:bottom w:val="single" w:sz="8" w:space="0" w:color="FFFFFF"/>
              <w:right w:val="single" w:sz="8" w:space="0" w:color="FFFFFF"/>
            </w:tcBorders>
            <w:vAlign w:val="center"/>
            <w:hideMark/>
          </w:tcPr>
          <w:p w14:paraId="56C52E9C" w14:textId="77777777" w:rsidR="00DB5688" w:rsidRPr="00744328" w:rsidRDefault="00DB5688" w:rsidP="00744328">
            <w:pPr>
              <w:spacing w:after="0"/>
              <w:jc w:val="left"/>
              <w:rPr>
                <w:rFonts w:asciiTheme="majorHAnsi" w:hAnsiTheme="majorHAnsi" w:cstheme="majorHAnsi"/>
                <w:lang w:val="pt-PT"/>
              </w:rPr>
            </w:pPr>
          </w:p>
        </w:tc>
      </w:tr>
      <w:tr w:rsidR="00DB5688" w:rsidRPr="00FB327F" w14:paraId="324C1270" w14:textId="77777777" w:rsidTr="00844E7E">
        <w:trPr>
          <w:trHeight w:val="20"/>
        </w:trPr>
        <w:tc>
          <w:tcPr>
            <w:tcW w:w="359" w:type="pc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05024DE" w14:textId="77777777" w:rsidR="00DB5688" w:rsidRPr="00744328" w:rsidRDefault="00DB5688" w:rsidP="00744328">
            <w:pPr>
              <w:spacing w:after="0"/>
              <w:jc w:val="left"/>
              <w:rPr>
                <w:rFonts w:asciiTheme="majorHAnsi" w:hAnsiTheme="majorHAnsi" w:cstheme="majorHAnsi"/>
                <w:lang w:val="en-US"/>
              </w:rPr>
            </w:pPr>
            <w:r w:rsidRPr="00744328">
              <w:rPr>
                <w:rFonts w:asciiTheme="majorHAnsi" w:hAnsiTheme="majorHAnsi" w:cstheme="majorHAnsi"/>
                <w:b/>
                <w:bCs/>
                <w:lang w:val="en-US"/>
              </w:rPr>
              <w:t>RA11</w:t>
            </w:r>
          </w:p>
        </w:tc>
        <w:tc>
          <w:tcPr>
            <w:tcW w:w="3013" w:type="pct"/>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7DA34F08" w14:textId="13770A60" w:rsidR="00DB5688" w:rsidRPr="00744328" w:rsidRDefault="00844E7E" w:rsidP="00744328">
            <w:pPr>
              <w:spacing w:after="0"/>
              <w:jc w:val="left"/>
              <w:rPr>
                <w:rFonts w:asciiTheme="majorHAnsi" w:hAnsiTheme="majorHAnsi" w:cstheme="majorHAnsi"/>
                <w:lang w:val="pt-PT"/>
              </w:rPr>
            </w:pPr>
            <w:r>
              <w:rPr>
                <w:rFonts w:asciiTheme="majorHAnsi" w:hAnsiTheme="majorHAnsi" w:cstheme="majorHAnsi"/>
                <w:lang w:val="pt-PT"/>
              </w:rPr>
              <w:t>A informação sobre radão faz-m</w:t>
            </w:r>
            <w:r w:rsidR="007D7A2C" w:rsidRPr="00744328">
              <w:rPr>
                <w:rFonts w:asciiTheme="majorHAnsi" w:hAnsiTheme="majorHAnsi" w:cstheme="majorHAnsi"/>
                <w:lang w:val="pt-PT"/>
              </w:rPr>
              <w:t>e sentir nervoso(a).</w:t>
            </w:r>
          </w:p>
        </w:tc>
        <w:tc>
          <w:tcPr>
            <w:tcW w:w="1628" w:type="pct"/>
            <w:vMerge/>
            <w:tcBorders>
              <w:top w:val="single" w:sz="24" w:space="0" w:color="FFFFFF"/>
              <w:left w:val="single" w:sz="8" w:space="0" w:color="FFFFFF"/>
              <w:bottom w:val="single" w:sz="8" w:space="0" w:color="FFFFFF"/>
              <w:right w:val="single" w:sz="8" w:space="0" w:color="FFFFFF"/>
            </w:tcBorders>
            <w:vAlign w:val="center"/>
            <w:hideMark/>
          </w:tcPr>
          <w:p w14:paraId="7D1BE5CE" w14:textId="77777777" w:rsidR="00DB5688" w:rsidRPr="00744328" w:rsidRDefault="00DB5688" w:rsidP="00744328">
            <w:pPr>
              <w:spacing w:after="0"/>
              <w:jc w:val="left"/>
              <w:rPr>
                <w:rFonts w:asciiTheme="majorHAnsi" w:hAnsiTheme="majorHAnsi" w:cstheme="majorHAnsi"/>
                <w:lang w:val="pt-PT"/>
              </w:rPr>
            </w:pPr>
          </w:p>
        </w:tc>
      </w:tr>
      <w:tr w:rsidR="002B277D" w:rsidRPr="00FB327F" w14:paraId="6DAAA318" w14:textId="77777777" w:rsidTr="00844E7E">
        <w:trPr>
          <w:trHeight w:val="20"/>
        </w:trPr>
        <w:tc>
          <w:tcPr>
            <w:tcW w:w="5000" w:type="pct"/>
            <w:gridSpan w:val="4"/>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5289E99D" w14:textId="77777777" w:rsidR="00591CFD" w:rsidRPr="00591CFD" w:rsidRDefault="00591CFD" w:rsidP="004528F2">
            <w:pPr>
              <w:spacing w:after="0"/>
              <w:rPr>
                <w:rFonts w:asciiTheme="majorHAnsi" w:hAnsiTheme="majorHAnsi" w:cstheme="majorHAnsi"/>
                <w:b/>
                <w:bCs/>
                <w:lang w:val="en-US"/>
              </w:rPr>
            </w:pPr>
            <w:r w:rsidRPr="00591CFD">
              <w:rPr>
                <w:rFonts w:asciiTheme="majorHAnsi" w:hAnsiTheme="majorHAnsi" w:cstheme="majorHAnsi"/>
                <w:b/>
                <w:bCs/>
                <w:lang w:val="en-US"/>
              </w:rPr>
              <w:t xml:space="preserve">Preference for Post-Survey Radon Information </w:t>
            </w:r>
          </w:p>
          <w:p w14:paraId="2B6C1D3E" w14:textId="0FD4001C" w:rsidR="002B277D" w:rsidRPr="00744328" w:rsidRDefault="004528F2" w:rsidP="004528F2">
            <w:pPr>
              <w:spacing w:after="0"/>
              <w:rPr>
                <w:rFonts w:asciiTheme="majorHAnsi" w:hAnsiTheme="majorHAnsi" w:cstheme="majorHAnsi"/>
                <w:lang w:val="pt-PT"/>
              </w:rPr>
            </w:pPr>
            <w:r w:rsidRPr="00A53882">
              <w:rPr>
                <w:b/>
                <w:bCs/>
                <w:color w:val="FF0000"/>
                <w:lang w:val="ro-RO"/>
              </w:rPr>
              <w:t xml:space="preserve">RANDOMISE 2-11 </w:t>
            </w:r>
            <w:r w:rsidR="001857CD" w:rsidRPr="00744328">
              <w:rPr>
                <w:rFonts w:asciiTheme="majorHAnsi" w:hAnsiTheme="majorHAnsi" w:cstheme="majorHAnsi"/>
                <w:bCs/>
                <w:i/>
                <w:lang w:val="pt-PT"/>
              </w:rPr>
              <w:t>(não mostrar o título aos participantes)</w:t>
            </w:r>
          </w:p>
        </w:tc>
      </w:tr>
      <w:tr w:rsidR="002B277D" w:rsidRPr="00FB327F" w14:paraId="7D7CCA57" w14:textId="77777777" w:rsidTr="00844E7E">
        <w:trPr>
          <w:trHeight w:val="20"/>
        </w:trPr>
        <w:tc>
          <w:tcPr>
            <w:tcW w:w="359" w:type="pct"/>
            <w:tcBorders>
              <w:top w:val="single" w:sz="24"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463FCC2D" w14:textId="77777777" w:rsidR="002B277D" w:rsidRPr="00744328" w:rsidRDefault="002B277D" w:rsidP="00744328">
            <w:pPr>
              <w:spacing w:after="0"/>
              <w:jc w:val="left"/>
              <w:rPr>
                <w:rFonts w:asciiTheme="majorHAnsi" w:hAnsiTheme="majorHAnsi" w:cstheme="majorHAnsi"/>
                <w:lang w:val="en-US"/>
              </w:rPr>
            </w:pPr>
            <w:r w:rsidRPr="00744328">
              <w:rPr>
                <w:rFonts w:asciiTheme="majorHAnsi" w:hAnsiTheme="majorHAnsi" w:cstheme="majorHAnsi"/>
                <w:b/>
                <w:bCs/>
                <w:lang w:val="en-US"/>
              </w:rPr>
              <w:t>MINF1</w:t>
            </w:r>
          </w:p>
        </w:tc>
        <w:tc>
          <w:tcPr>
            <w:tcW w:w="1629" w:type="pct"/>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1888A8F3" w14:textId="7E50D121" w:rsidR="007D7A2C" w:rsidRPr="00744328" w:rsidRDefault="007D7A2C" w:rsidP="00744328">
            <w:pPr>
              <w:spacing w:after="0"/>
              <w:jc w:val="left"/>
              <w:rPr>
                <w:rFonts w:asciiTheme="majorHAnsi" w:hAnsiTheme="majorHAnsi" w:cstheme="majorHAnsi"/>
                <w:lang w:val="pt-PT"/>
              </w:rPr>
            </w:pPr>
            <w:r w:rsidRPr="00744328">
              <w:rPr>
                <w:rFonts w:asciiTheme="majorHAnsi" w:hAnsiTheme="majorHAnsi" w:cstheme="majorHAnsi"/>
                <w:lang w:val="pt-PT"/>
              </w:rPr>
              <w:t>Qual seria para si, o c</w:t>
            </w:r>
            <w:bookmarkStart w:id="8" w:name="_GoBack"/>
            <w:r w:rsidRPr="00744328">
              <w:rPr>
                <w:rFonts w:asciiTheme="majorHAnsi" w:hAnsiTheme="majorHAnsi" w:cstheme="majorHAnsi"/>
                <w:lang w:val="pt-PT"/>
              </w:rPr>
              <w:t>ana</w:t>
            </w:r>
            <w:bookmarkEnd w:id="8"/>
            <w:r w:rsidRPr="00744328">
              <w:rPr>
                <w:rFonts w:asciiTheme="majorHAnsi" w:hAnsiTheme="majorHAnsi" w:cstheme="majorHAnsi"/>
                <w:lang w:val="pt-PT"/>
              </w:rPr>
              <w:t xml:space="preserve">l de comunicação mais apropriado </w:t>
            </w:r>
            <w:r w:rsidRPr="00744328">
              <w:rPr>
                <w:rFonts w:asciiTheme="majorHAnsi" w:hAnsiTheme="majorHAnsi" w:cstheme="majorHAnsi"/>
                <w:lang w:val="pt-PT"/>
              </w:rPr>
              <w:lastRenderedPageBreak/>
              <w:t>para receber mais informações sobre radão?</w:t>
            </w:r>
          </w:p>
        </w:tc>
        <w:tc>
          <w:tcPr>
            <w:tcW w:w="3012" w:type="pct"/>
            <w:gridSpan w:val="2"/>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4DC63A82" w14:textId="61BBA995" w:rsidR="002B277D" w:rsidRDefault="002B277D" w:rsidP="00744328">
            <w:pPr>
              <w:spacing w:after="0"/>
              <w:jc w:val="left"/>
              <w:rPr>
                <w:rFonts w:asciiTheme="majorHAnsi" w:hAnsiTheme="majorHAnsi" w:cstheme="majorHAnsi"/>
                <w:b/>
                <w:bCs/>
                <w:color w:val="FF0000"/>
                <w:lang w:val="pt-PT"/>
              </w:rPr>
            </w:pPr>
            <w:r w:rsidRPr="008110DF">
              <w:rPr>
                <w:rFonts w:asciiTheme="majorHAnsi" w:hAnsiTheme="majorHAnsi" w:cstheme="majorHAnsi"/>
                <w:b/>
                <w:bCs/>
                <w:color w:val="FF0000"/>
                <w:lang w:val="pt-PT"/>
              </w:rPr>
              <w:lastRenderedPageBreak/>
              <w:t>! (</w:t>
            </w:r>
            <w:r w:rsidR="008110DF" w:rsidRPr="008110DF">
              <w:rPr>
                <w:rFonts w:asciiTheme="majorHAnsi" w:hAnsiTheme="majorHAnsi" w:cstheme="majorHAnsi"/>
                <w:b/>
                <w:bCs/>
                <w:color w:val="FF0000"/>
                <w:lang w:val="pt-PT"/>
              </w:rPr>
              <w:t>resposta múltipla</w:t>
            </w:r>
            <w:r w:rsidRPr="008110DF">
              <w:rPr>
                <w:rFonts w:asciiTheme="majorHAnsi" w:hAnsiTheme="majorHAnsi" w:cstheme="majorHAnsi"/>
                <w:b/>
                <w:bCs/>
                <w:color w:val="FF0000"/>
                <w:lang w:val="pt-PT"/>
              </w:rPr>
              <w:t>)</w:t>
            </w:r>
          </w:p>
          <w:p w14:paraId="48BF6AF6" w14:textId="54D9D86F" w:rsidR="002B277D" w:rsidRPr="00744328" w:rsidRDefault="007D7A2C" w:rsidP="00744328">
            <w:pPr>
              <w:spacing w:after="0"/>
              <w:jc w:val="left"/>
              <w:rPr>
                <w:rFonts w:asciiTheme="majorHAnsi" w:hAnsiTheme="majorHAnsi" w:cstheme="majorHAnsi"/>
                <w:lang w:val="pt-PT"/>
              </w:rPr>
            </w:pPr>
            <w:r w:rsidRPr="00744328">
              <w:rPr>
                <w:rFonts w:asciiTheme="majorHAnsi" w:hAnsiTheme="majorHAnsi" w:cstheme="majorHAnsi"/>
                <w:lang w:val="pt-PT"/>
              </w:rPr>
              <w:t>1.Não estou interessado em mais informações sobre radão</w:t>
            </w:r>
          </w:p>
          <w:p w14:paraId="7277421F" w14:textId="5E1B6A2E" w:rsidR="002B277D" w:rsidRPr="00744328" w:rsidRDefault="002B277D" w:rsidP="00744328">
            <w:pPr>
              <w:spacing w:after="0"/>
              <w:jc w:val="left"/>
              <w:rPr>
                <w:rFonts w:asciiTheme="majorHAnsi" w:hAnsiTheme="majorHAnsi" w:cstheme="majorHAnsi"/>
                <w:lang w:val="pt-PT"/>
              </w:rPr>
            </w:pPr>
            <w:r w:rsidRPr="00744328">
              <w:rPr>
                <w:rFonts w:asciiTheme="majorHAnsi" w:hAnsiTheme="majorHAnsi" w:cstheme="majorHAnsi"/>
                <w:lang w:val="pt-PT"/>
              </w:rPr>
              <w:t>2. Televis</w:t>
            </w:r>
            <w:r w:rsidR="007D7A2C" w:rsidRPr="00744328">
              <w:rPr>
                <w:rFonts w:asciiTheme="majorHAnsi" w:hAnsiTheme="majorHAnsi" w:cstheme="majorHAnsi"/>
                <w:lang w:val="pt-PT"/>
              </w:rPr>
              <w:t>ão</w:t>
            </w:r>
          </w:p>
          <w:p w14:paraId="64308889" w14:textId="17A8E31F" w:rsidR="002B277D" w:rsidRPr="00744328" w:rsidRDefault="002B277D" w:rsidP="00744328">
            <w:pPr>
              <w:spacing w:after="0"/>
              <w:jc w:val="left"/>
              <w:rPr>
                <w:rFonts w:asciiTheme="majorHAnsi" w:hAnsiTheme="majorHAnsi" w:cstheme="majorHAnsi"/>
                <w:lang w:val="pt-PT"/>
              </w:rPr>
            </w:pPr>
            <w:r w:rsidRPr="00744328">
              <w:rPr>
                <w:rFonts w:asciiTheme="majorHAnsi" w:hAnsiTheme="majorHAnsi" w:cstheme="majorHAnsi"/>
                <w:lang w:val="pt-PT"/>
              </w:rPr>
              <w:lastRenderedPageBreak/>
              <w:t>3. R</w:t>
            </w:r>
            <w:r w:rsidR="007D7A2C" w:rsidRPr="00744328">
              <w:rPr>
                <w:rFonts w:asciiTheme="majorHAnsi" w:hAnsiTheme="majorHAnsi" w:cstheme="majorHAnsi"/>
                <w:lang w:val="pt-PT"/>
              </w:rPr>
              <w:t>á</w:t>
            </w:r>
            <w:r w:rsidRPr="00744328">
              <w:rPr>
                <w:rFonts w:asciiTheme="majorHAnsi" w:hAnsiTheme="majorHAnsi" w:cstheme="majorHAnsi"/>
                <w:lang w:val="pt-PT"/>
              </w:rPr>
              <w:t>dio</w:t>
            </w:r>
          </w:p>
          <w:p w14:paraId="34F2D18D" w14:textId="7303E649" w:rsidR="002B277D" w:rsidRPr="00744328" w:rsidRDefault="002B277D"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4. </w:t>
            </w:r>
            <w:r w:rsidR="007D7A2C" w:rsidRPr="00744328">
              <w:rPr>
                <w:rFonts w:asciiTheme="majorHAnsi" w:hAnsiTheme="majorHAnsi" w:cstheme="majorHAnsi"/>
                <w:lang w:val="pt-PT"/>
              </w:rPr>
              <w:t>Jornais</w:t>
            </w:r>
          </w:p>
          <w:p w14:paraId="625DE9A2" w14:textId="5858B8F2" w:rsidR="002B277D" w:rsidRPr="00744328" w:rsidRDefault="002B277D"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5. </w:t>
            </w:r>
            <w:r w:rsidR="007D7A2C" w:rsidRPr="00744328">
              <w:rPr>
                <w:rFonts w:asciiTheme="majorHAnsi" w:hAnsiTheme="majorHAnsi" w:cstheme="majorHAnsi"/>
                <w:lang w:val="pt-PT"/>
              </w:rPr>
              <w:t>Folhetos</w:t>
            </w:r>
          </w:p>
          <w:p w14:paraId="47D8DCC5" w14:textId="1559C778" w:rsidR="002B277D" w:rsidRPr="00744328" w:rsidRDefault="002B277D"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6. </w:t>
            </w:r>
            <w:r w:rsidR="007D7A2C" w:rsidRPr="00744328">
              <w:rPr>
                <w:rFonts w:asciiTheme="majorHAnsi" w:hAnsiTheme="majorHAnsi" w:cstheme="majorHAnsi"/>
                <w:lang w:val="pt-PT"/>
              </w:rPr>
              <w:t>Carta com informação personalizada</w:t>
            </w:r>
          </w:p>
          <w:p w14:paraId="659A4123" w14:textId="49EAC06D" w:rsidR="002B277D" w:rsidRPr="00744328" w:rsidRDefault="002B277D"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7. </w:t>
            </w:r>
            <w:r w:rsidR="007D7A2C" w:rsidRPr="00744328">
              <w:rPr>
                <w:rFonts w:asciiTheme="majorHAnsi" w:hAnsiTheme="majorHAnsi" w:cstheme="majorHAnsi"/>
                <w:lang w:val="pt-PT"/>
              </w:rPr>
              <w:t>Informação vinda da escola</w:t>
            </w:r>
          </w:p>
          <w:p w14:paraId="69C1D82B" w14:textId="6ABABE78" w:rsidR="002B277D" w:rsidRPr="00744328" w:rsidRDefault="002B277D"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8. </w:t>
            </w:r>
            <w:r w:rsidR="00C43A2D" w:rsidRPr="00744328">
              <w:rPr>
                <w:rFonts w:asciiTheme="majorHAnsi" w:hAnsiTheme="majorHAnsi" w:cstheme="majorHAnsi"/>
                <w:lang w:val="pt-PT"/>
              </w:rPr>
              <w:t>Redes Sociais</w:t>
            </w:r>
          </w:p>
          <w:p w14:paraId="4C8EDE82" w14:textId="30A1C2BC" w:rsidR="002B277D" w:rsidRPr="00744328" w:rsidRDefault="002B277D"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9. </w:t>
            </w:r>
            <w:r w:rsidR="007D7A2C" w:rsidRPr="00744328">
              <w:rPr>
                <w:rFonts w:asciiTheme="majorHAnsi" w:hAnsiTheme="majorHAnsi" w:cstheme="majorHAnsi"/>
                <w:lang w:val="pt-PT"/>
              </w:rPr>
              <w:t xml:space="preserve">Reuniões </w:t>
            </w:r>
            <w:r w:rsidR="00C43A2D" w:rsidRPr="00744328">
              <w:rPr>
                <w:rFonts w:asciiTheme="majorHAnsi" w:hAnsiTheme="majorHAnsi" w:cstheme="majorHAnsi"/>
                <w:lang w:val="pt-PT"/>
              </w:rPr>
              <w:t>ou</w:t>
            </w:r>
            <w:r w:rsidR="007D7A2C" w:rsidRPr="00744328">
              <w:rPr>
                <w:rFonts w:asciiTheme="majorHAnsi" w:hAnsiTheme="majorHAnsi" w:cstheme="majorHAnsi"/>
                <w:lang w:val="pt-PT"/>
              </w:rPr>
              <w:t xml:space="preserve"> Eventos com a comunidade local</w:t>
            </w:r>
          </w:p>
          <w:p w14:paraId="1FFB08DB" w14:textId="27B6303C" w:rsidR="002B277D" w:rsidRPr="00744328" w:rsidRDefault="002B277D"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10. </w:t>
            </w:r>
            <w:r w:rsidR="00C43A2D" w:rsidRPr="00744328">
              <w:rPr>
                <w:rFonts w:asciiTheme="majorHAnsi" w:hAnsiTheme="majorHAnsi" w:cstheme="majorHAnsi"/>
                <w:lang w:val="pt-PT"/>
              </w:rPr>
              <w:t>Telefone</w:t>
            </w:r>
          </w:p>
          <w:p w14:paraId="7C8F750C" w14:textId="1365295E" w:rsidR="002B277D" w:rsidRPr="00744328" w:rsidRDefault="002B277D" w:rsidP="00744328">
            <w:pPr>
              <w:spacing w:after="0"/>
              <w:jc w:val="left"/>
              <w:rPr>
                <w:rFonts w:asciiTheme="majorHAnsi" w:hAnsiTheme="majorHAnsi" w:cstheme="majorHAnsi"/>
                <w:lang w:val="pt-PT"/>
              </w:rPr>
            </w:pPr>
            <w:r w:rsidRPr="00744328">
              <w:rPr>
                <w:rFonts w:asciiTheme="majorHAnsi" w:hAnsiTheme="majorHAnsi" w:cstheme="majorHAnsi"/>
                <w:lang w:val="pt-PT"/>
              </w:rPr>
              <w:t>11. E</w:t>
            </w:r>
            <w:r w:rsidR="00C43A2D" w:rsidRPr="00744328">
              <w:rPr>
                <w:rFonts w:asciiTheme="majorHAnsi" w:hAnsiTheme="majorHAnsi" w:cstheme="majorHAnsi"/>
                <w:lang w:val="pt-PT"/>
              </w:rPr>
              <w:t>-</w:t>
            </w:r>
            <w:r w:rsidRPr="00744328">
              <w:rPr>
                <w:rFonts w:asciiTheme="majorHAnsi" w:hAnsiTheme="majorHAnsi" w:cstheme="majorHAnsi"/>
                <w:lang w:val="pt-PT"/>
              </w:rPr>
              <w:t>mail</w:t>
            </w:r>
          </w:p>
          <w:p w14:paraId="473EB39D" w14:textId="77777777" w:rsidR="00C43A2D" w:rsidRPr="00744328" w:rsidRDefault="002B277D" w:rsidP="00744328">
            <w:pPr>
              <w:spacing w:after="0"/>
              <w:jc w:val="left"/>
              <w:rPr>
                <w:rFonts w:asciiTheme="majorHAnsi" w:hAnsiTheme="majorHAnsi" w:cstheme="majorHAnsi"/>
                <w:lang w:val="pt-PT"/>
              </w:rPr>
            </w:pPr>
            <w:r w:rsidRPr="00744328">
              <w:rPr>
                <w:rFonts w:asciiTheme="majorHAnsi" w:hAnsiTheme="majorHAnsi" w:cstheme="majorHAnsi"/>
                <w:lang w:val="pt-PT"/>
              </w:rPr>
              <w:t>12. O</w:t>
            </w:r>
            <w:r w:rsidR="00C43A2D" w:rsidRPr="00744328">
              <w:rPr>
                <w:rFonts w:asciiTheme="majorHAnsi" w:hAnsiTheme="majorHAnsi" w:cstheme="majorHAnsi"/>
                <w:lang w:val="pt-PT"/>
              </w:rPr>
              <w:t>utro</w:t>
            </w:r>
          </w:p>
          <w:p w14:paraId="24161051" w14:textId="66446395" w:rsidR="002B277D" w:rsidRPr="00744328" w:rsidRDefault="00C43A2D" w:rsidP="00744328">
            <w:pPr>
              <w:spacing w:after="0"/>
              <w:jc w:val="left"/>
              <w:rPr>
                <w:rFonts w:asciiTheme="majorHAnsi" w:hAnsiTheme="majorHAnsi" w:cstheme="majorHAnsi"/>
                <w:lang w:val="pt-PT"/>
              </w:rPr>
            </w:pPr>
            <w:r w:rsidRPr="004528F2">
              <w:rPr>
                <w:rFonts w:asciiTheme="majorHAnsi" w:hAnsiTheme="majorHAnsi" w:cstheme="majorHAnsi"/>
                <w:lang w:val="nl-BE"/>
              </w:rPr>
              <w:t>9</w:t>
            </w:r>
            <w:r w:rsidR="004528F2" w:rsidRPr="004528F2">
              <w:rPr>
                <w:rFonts w:asciiTheme="majorHAnsi" w:hAnsiTheme="majorHAnsi" w:cstheme="majorHAnsi"/>
                <w:lang w:val="nl-BE"/>
              </w:rPr>
              <w:t>9</w:t>
            </w:r>
            <w:r w:rsidRPr="004528F2">
              <w:rPr>
                <w:rFonts w:asciiTheme="majorHAnsi" w:hAnsiTheme="majorHAnsi" w:cstheme="majorHAnsi"/>
                <w:lang w:val="nl-BE"/>
              </w:rPr>
              <w:t xml:space="preserve">. </w:t>
            </w:r>
            <w:r w:rsidRPr="00744328">
              <w:rPr>
                <w:rFonts w:asciiTheme="majorHAnsi" w:hAnsiTheme="majorHAnsi" w:cstheme="majorHAnsi"/>
                <w:lang w:val="nl-BE"/>
              </w:rPr>
              <w:t>Não sabe / Não responde</w:t>
            </w:r>
          </w:p>
        </w:tc>
      </w:tr>
    </w:tbl>
    <w:p w14:paraId="376B606B" w14:textId="77777777" w:rsidR="002F017B" w:rsidRDefault="002F017B" w:rsidP="00744328">
      <w:pPr>
        <w:spacing w:after="0"/>
        <w:jc w:val="left"/>
        <w:rPr>
          <w:rFonts w:asciiTheme="majorHAnsi" w:hAnsiTheme="majorHAnsi" w:cstheme="majorHAnsi"/>
          <w:lang w:val="pt-PT"/>
        </w:rPr>
      </w:pPr>
    </w:p>
    <w:p w14:paraId="7C955615" w14:textId="77777777" w:rsidR="00CB35A6" w:rsidRDefault="00CB35A6" w:rsidP="00744328">
      <w:pPr>
        <w:spacing w:after="0"/>
        <w:jc w:val="left"/>
        <w:rPr>
          <w:rFonts w:asciiTheme="majorHAnsi" w:hAnsiTheme="majorHAnsi" w:cstheme="majorHAnsi"/>
          <w:lang w:val="pt-PT"/>
        </w:rPr>
      </w:pPr>
    </w:p>
    <w:p w14:paraId="08146D47" w14:textId="77777777" w:rsidR="00CB35A6" w:rsidRPr="00744328" w:rsidRDefault="00CB35A6" w:rsidP="00744328">
      <w:pPr>
        <w:spacing w:after="0"/>
        <w:jc w:val="left"/>
        <w:rPr>
          <w:rFonts w:asciiTheme="majorHAnsi" w:hAnsiTheme="majorHAnsi" w:cstheme="majorHAnsi"/>
          <w:lang w:val="pt-PT"/>
        </w:rPr>
      </w:pPr>
    </w:p>
    <w:p w14:paraId="6F08FDA3" w14:textId="3CA1A4F7" w:rsidR="000835DC" w:rsidRDefault="00CB35A6" w:rsidP="00B90B3B">
      <w:pPr>
        <w:pBdr>
          <w:top w:val="single" w:sz="4" w:space="1" w:color="auto"/>
          <w:left w:val="single" w:sz="4" w:space="4" w:color="auto"/>
          <w:bottom w:val="single" w:sz="4" w:space="1" w:color="auto"/>
          <w:right w:val="single" w:sz="4" w:space="4" w:color="auto"/>
        </w:pBdr>
        <w:shd w:val="clear" w:color="auto" w:fill="DBDBDB" w:themeFill="accent3" w:themeFillTint="66"/>
        <w:spacing w:after="0"/>
        <w:jc w:val="left"/>
        <w:rPr>
          <w:rFonts w:asciiTheme="majorHAnsi" w:hAnsiTheme="majorHAnsi" w:cstheme="majorHAnsi"/>
          <w:b/>
          <w:lang w:val="pt-PT"/>
        </w:rPr>
      </w:pPr>
      <w:commentRangeStart w:id="9"/>
      <w:r w:rsidRPr="00CB35A6">
        <w:rPr>
          <w:rFonts w:asciiTheme="majorHAnsi" w:hAnsiTheme="majorHAnsi" w:cstheme="majorHAnsi"/>
          <w:b/>
          <w:lang w:val="pt-PT"/>
        </w:rPr>
        <w:t>PERGUNTA ADICIONAL:</w:t>
      </w:r>
    </w:p>
    <w:p w14:paraId="19B08419" w14:textId="77777777" w:rsidR="00B90B3B" w:rsidRPr="00CB35A6" w:rsidRDefault="00B90B3B" w:rsidP="00B90B3B">
      <w:pPr>
        <w:spacing w:after="0"/>
        <w:jc w:val="left"/>
        <w:rPr>
          <w:rFonts w:asciiTheme="majorHAnsi" w:hAnsiTheme="majorHAnsi" w:cstheme="majorHAnsi"/>
          <w:b/>
          <w:lang w:val="pt-PT"/>
        </w:rPr>
      </w:pPr>
    </w:p>
    <w:tbl>
      <w:tblPr>
        <w:tblpPr w:leftFromText="141" w:rightFromText="141" w:vertAnchor="text" w:horzAnchor="margin" w:tblpY="102"/>
        <w:tblW w:w="5000" w:type="pct"/>
        <w:tblCellMar>
          <w:left w:w="0" w:type="dxa"/>
          <w:right w:w="0" w:type="dxa"/>
        </w:tblCellMar>
        <w:tblLook w:val="04A0" w:firstRow="1" w:lastRow="0" w:firstColumn="1" w:lastColumn="0" w:noHBand="0" w:noVBand="1"/>
      </w:tblPr>
      <w:tblGrid>
        <w:gridCol w:w="852"/>
        <w:gridCol w:w="6945"/>
        <w:gridCol w:w="1949"/>
      </w:tblGrid>
      <w:tr w:rsidR="002427D3" w:rsidRPr="00FB327F" w14:paraId="6FB18C49" w14:textId="77777777" w:rsidTr="002427D3">
        <w:trPr>
          <w:trHeight w:val="20"/>
        </w:trPr>
        <w:tc>
          <w:tcPr>
            <w:tcW w:w="5000" w:type="pct"/>
            <w:gridSpan w:val="3"/>
            <w:shd w:val="clear" w:color="auto" w:fill="97CDCC"/>
          </w:tcPr>
          <w:p w14:paraId="0708F883" w14:textId="4587F6DA" w:rsidR="002427D3" w:rsidRPr="00C510C9" w:rsidRDefault="002427D3" w:rsidP="0015747E">
            <w:pPr>
              <w:spacing w:after="0"/>
              <w:jc w:val="left"/>
              <w:rPr>
                <w:rFonts w:asciiTheme="majorHAnsi" w:hAnsiTheme="majorHAnsi" w:cstheme="majorHAnsi"/>
                <w:b/>
                <w:lang w:val="pt-PT"/>
              </w:rPr>
            </w:pPr>
            <w:r>
              <w:rPr>
                <w:rFonts w:asciiTheme="majorHAnsi" w:hAnsiTheme="majorHAnsi" w:cstheme="majorHAnsi"/>
                <w:b/>
                <w:lang w:val="pt-PT"/>
              </w:rPr>
              <w:t>Contacto futuro para continuação do estudo</w:t>
            </w:r>
          </w:p>
          <w:p w14:paraId="7E326DF7" w14:textId="77777777" w:rsidR="002427D3" w:rsidRPr="00744328" w:rsidRDefault="002427D3" w:rsidP="0015747E">
            <w:pPr>
              <w:spacing w:after="0"/>
              <w:jc w:val="left"/>
              <w:rPr>
                <w:rFonts w:asciiTheme="majorHAnsi" w:hAnsiTheme="majorHAnsi" w:cstheme="majorHAnsi"/>
                <w:lang w:val="pt-PT"/>
              </w:rPr>
            </w:pPr>
            <w:r w:rsidRPr="00744328">
              <w:rPr>
                <w:rFonts w:asciiTheme="majorHAnsi" w:hAnsiTheme="majorHAnsi" w:cstheme="majorHAnsi"/>
                <w:bCs/>
                <w:i/>
                <w:lang w:val="pt-PT"/>
              </w:rPr>
              <w:t xml:space="preserve"> (não mostrar o título aos participantes)</w:t>
            </w:r>
          </w:p>
        </w:tc>
      </w:tr>
      <w:tr w:rsidR="002427D3" w:rsidRPr="00744328" w14:paraId="0331CB90" w14:textId="77777777" w:rsidTr="00D07DC4">
        <w:trPr>
          <w:trHeight w:val="536"/>
        </w:trPr>
        <w:tc>
          <w:tcPr>
            <w:tcW w:w="437" w:type="pct"/>
            <w:shd w:val="clear" w:color="auto" w:fill="DDEDEC"/>
          </w:tcPr>
          <w:p w14:paraId="18BF58FE" w14:textId="03DE2DBC" w:rsidR="002427D3" w:rsidRPr="002427D3" w:rsidRDefault="002427D3" w:rsidP="002427D3">
            <w:pPr>
              <w:spacing w:after="0"/>
              <w:jc w:val="left"/>
              <w:rPr>
                <w:rFonts w:asciiTheme="majorHAnsi" w:hAnsiTheme="majorHAnsi" w:cstheme="majorHAnsi"/>
                <w:b/>
                <w:lang w:val="pt-PT"/>
              </w:rPr>
            </w:pPr>
            <w:r w:rsidRPr="002427D3">
              <w:rPr>
                <w:rFonts w:asciiTheme="majorHAnsi" w:hAnsiTheme="majorHAnsi" w:cstheme="majorHAnsi"/>
                <w:b/>
                <w:lang w:val="pt-PT"/>
              </w:rPr>
              <w:t>EXTRA1</w:t>
            </w:r>
          </w:p>
        </w:tc>
        <w:tc>
          <w:tcPr>
            <w:tcW w:w="3563" w:type="pct"/>
            <w:shd w:val="clear" w:color="auto" w:fill="DDEDEC"/>
            <w:tcMar>
              <w:top w:w="15" w:type="dxa"/>
              <w:left w:w="38" w:type="dxa"/>
              <w:bottom w:w="0" w:type="dxa"/>
              <w:right w:w="38" w:type="dxa"/>
            </w:tcMar>
            <w:hideMark/>
          </w:tcPr>
          <w:p w14:paraId="095FCF46" w14:textId="5CC140B2" w:rsidR="002427D3" w:rsidRPr="00744328" w:rsidRDefault="002427D3" w:rsidP="0015747E">
            <w:pPr>
              <w:spacing w:after="0"/>
              <w:jc w:val="left"/>
              <w:rPr>
                <w:rFonts w:asciiTheme="majorHAnsi" w:hAnsiTheme="majorHAnsi" w:cstheme="majorHAnsi"/>
                <w:lang w:val="pt-PT"/>
              </w:rPr>
            </w:pPr>
            <w:r w:rsidRPr="00C510C9">
              <w:rPr>
                <w:rFonts w:asciiTheme="majorHAnsi" w:hAnsiTheme="majorHAnsi" w:cstheme="majorHAnsi"/>
                <w:lang w:val="pt-PT"/>
              </w:rPr>
              <w:t>Por fim, gostaríamos de saber se poderíamos voltar a con</w:t>
            </w:r>
            <w:r>
              <w:rPr>
                <w:rFonts w:asciiTheme="majorHAnsi" w:hAnsiTheme="majorHAnsi" w:cstheme="majorHAnsi"/>
                <w:lang w:val="pt-PT"/>
              </w:rPr>
              <w:t>tactá-lo no âmbito deste estudo?</w:t>
            </w:r>
          </w:p>
        </w:tc>
        <w:tc>
          <w:tcPr>
            <w:tcW w:w="1000" w:type="pct"/>
            <w:shd w:val="clear" w:color="auto" w:fill="DDEDEC"/>
            <w:tcMar>
              <w:top w:w="15" w:type="dxa"/>
              <w:left w:w="38" w:type="dxa"/>
              <w:bottom w:w="0" w:type="dxa"/>
              <w:right w:w="38" w:type="dxa"/>
            </w:tcMar>
            <w:hideMark/>
          </w:tcPr>
          <w:p w14:paraId="3B9F628F" w14:textId="77777777" w:rsidR="002427D3" w:rsidRPr="00744328" w:rsidRDefault="002427D3" w:rsidP="0015747E">
            <w:pPr>
              <w:spacing w:after="0"/>
              <w:jc w:val="left"/>
              <w:rPr>
                <w:rFonts w:asciiTheme="majorHAnsi" w:hAnsiTheme="majorHAnsi" w:cstheme="majorHAnsi"/>
                <w:lang w:val="pt-PT"/>
              </w:rPr>
            </w:pPr>
            <w:r w:rsidRPr="00744328">
              <w:rPr>
                <w:rFonts w:asciiTheme="majorHAnsi" w:hAnsiTheme="majorHAnsi" w:cstheme="majorHAnsi"/>
                <w:lang w:val="pt-PT"/>
              </w:rPr>
              <w:t>1.</w:t>
            </w:r>
            <w:r>
              <w:rPr>
                <w:rFonts w:asciiTheme="majorHAnsi" w:hAnsiTheme="majorHAnsi" w:cstheme="majorHAnsi"/>
                <w:lang w:val="pt-PT"/>
              </w:rPr>
              <w:t xml:space="preserve"> Sim</w:t>
            </w:r>
          </w:p>
          <w:p w14:paraId="23E0D400" w14:textId="74950D28" w:rsidR="002427D3" w:rsidRPr="00744328" w:rsidRDefault="002427D3" w:rsidP="00D07DC4">
            <w:pPr>
              <w:spacing w:after="0"/>
              <w:jc w:val="left"/>
              <w:rPr>
                <w:rFonts w:asciiTheme="majorHAnsi" w:hAnsiTheme="majorHAnsi" w:cstheme="majorHAnsi"/>
                <w:lang w:val="pt-PT"/>
              </w:rPr>
            </w:pPr>
            <w:r w:rsidRPr="00744328">
              <w:rPr>
                <w:rFonts w:asciiTheme="majorHAnsi" w:hAnsiTheme="majorHAnsi" w:cstheme="majorHAnsi"/>
                <w:lang w:val="pt-PT"/>
              </w:rPr>
              <w:t xml:space="preserve">2. </w:t>
            </w:r>
            <w:r>
              <w:rPr>
                <w:rFonts w:asciiTheme="majorHAnsi" w:hAnsiTheme="majorHAnsi" w:cstheme="majorHAnsi"/>
                <w:lang w:val="pt-PT"/>
              </w:rPr>
              <w:t>Não</w:t>
            </w:r>
          </w:p>
        </w:tc>
      </w:tr>
      <w:tr w:rsidR="002427D3" w:rsidRPr="00DB3324" w14:paraId="39606ACE" w14:textId="77777777" w:rsidTr="004528F2">
        <w:trPr>
          <w:trHeight w:val="20"/>
        </w:trPr>
        <w:tc>
          <w:tcPr>
            <w:tcW w:w="437" w:type="pct"/>
            <w:shd w:val="clear" w:color="auto" w:fill="DDEDEC"/>
          </w:tcPr>
          <w:p w14:paraId="1758E0A7" w14:textId="7D8D3480" w:rsidR="002427D3" w:rsidRPr="002427D3" w:rsidRDefault="002427D3" w:rsidP="0015747E">
            <w:pPr>
              <w:spacing w:after="0"/>
              <w:jc w:val="left"/>
              <w:rPr>
                <w:rFonts w:asciiTheme="majorHAnsi" w:hAnsiTheme="majorHAnsi" w:cstheme="majorHAnsi"/>
                <w:b/>
                <w:lang w:val="pt-PT"/>
              </w:rPr>
            </w:pPr>
            <w:r w:rsidRPr="002427D3">
              <w:rPr>
                <w:rFonts w:asciiTheme="majorHAnsi" w:hAnsiTheme="majorHAnsi" w:cstheme="majorHAnsi"/>
                <w:b/>
                <w:lang w:val="pt-PT"/>
              </w:rPr>
              <w:t>EXTRA1a</w:t>
            </w:r>
          </w:p>
        </w:tc>
        <w:tc>
          <w:tcPr>
            <w:tcW w:w="3563" w:type="pct"/>
            <w:shd w:val="clear" w:color="auto" w:fill="DDEDEC"/>
            <w:tcMar>
              <w:top w:w="15" w:type="dxa"/>
              <w:left w:w="38" w:type="dxa"/>
              <w:bottom w:w="0" w:type="dxa"/>
              <w:right w:w="38" w:type="dxa"/>
            </w:tcMar>
          </w:tcPr>
          <w:p w14:paraId="285AF256" w14:textId="7FC5BFF1" w:rsidR="002427D3" w:rsidRDefault="002427D3" w:rsidP="0015747E">
            <w:pPr>
              <w:spacing w:after="0"/>
              <w:jc w:val="left"/>
              <w:rPr>
                <w:rFonts w:asciiTheme="majorHAnsi" w:hAnsiTheme="majorHAnsi" w:cstheme="majorHAnsi"/>
                <w:lang w:val="pt-PT"/>
              </w:rPr>
            </w:pPr>
            <w:r w:rsidRPr="003A484A">
              <w:rPr>
                <w:rFonts w:asciiTheme="majorHAnsi" w:hAnsiTheme="majorHAnsi" w:cstheme="majorHAnsi"/>
                <w:lang w:val="pt-PT"/>
              </w:rPr>
              <w:t>(</w:t>
            </w:r>
            <w:r w:rsidRPr="00DB3324">
              <w:rPr>
                <w:rFonts w:asciiTheme="majorHAnsi" w:hAnsiTheme="majorHAnsi" w:cstheme="majorHAnsi"/>
                <w:color w:val="FF0000"/>
                <w:lang w:val="pt-PT"/>
              </w:rPr>
              <w:t xml:space="preserve">FILTER: </w:t>
            </w:r>
            <w:r w:rsidRPr="003A484A">
              <w:rPr>
                <w:rFonts w:asciiTheme="majorHAnsi" w:hAnsiTheme="majorHAnsi" w:cstheme="majorHAnsi"/>
                <w:color w:val="FF0000"/>
                <w:lang w:val="pt-PT"/>
              </w:rPr>
              <w:t xml:space="preserve">IF </w:t>
            </w:r>
            <w:r>
              <w:rPr>
                <w:rFonts w:asciiTheme="majorHAnsi" w:hAnsiTheme="majorHAnsi" w:cstheme="majorHAnsi"/>
                <w:color w:val="FF0000"/>
                <w:lang w:val="pt-PT"/>
              </w:rPr>
              <w:t>“1. Sim”</w:t>
            </w:r>
            <w:r w:rsidRPr="003A484A">
              <w:rPr>
                <w:rFonts w:asciiTheme="majorHAnsi" w:hAnsiTheme="majorHAnsi" w:cstheme="majorHAnsi"/>
                <w:color w:val="FF0000"/>
                <w:lang w:val="pt-PT"/>
              </w:rPr>
              <w:t xml:space="preserve"> </w:t>
            </w:r>
            <w:r>
              <w:rPr>
                <w:rFonts w:asciiTheme="majorHAnsi" w:hAnsiTheme="majorHAnsi" w:cstheme="majorHAnsi"/>
                <w:color w:val="FF0000"/>
                <w:lang w:val="pt-PT"/>
              </w:rPr>
              <w:t xml:space="preserve">= </w:t>
            </w:r>
            <w:r w:rsidRPr="003A484A">
              <w:rPr>
                <w:rFonts w:asciiTheme="majorHAnsi" w:hAnsiTheme="majorHAnsi" w:cstheme="majorHAnsi"/>
                <w:color w:val="FF0000"/>
                <w:lang w:val="pt-PT"/>
              </w:rPr>
              <w:t xml:space="preserve">mostrar apenas a quem </w:t>
            </w:r>
            <w:r>
              <w:rPr>
                <w:rFonts w:asciiTheme="majorHAnsi" w:hAnsiTheme="majorHAnsi" w:cstheme="majorHAnsi"/>
                <w:color w:val="FF0000"/>
                <w:lang w:val="pt-PT"/>
              </w:rPr>
              <w:t>concordar em ser contactado no futuro</w:t>
            </w:r>
            <w:r w:rsidRPr="003A484A">
              <w:rPr>
                <w:rFonts w:asciiTheme="majorHAnsi" w:hAnsiTheme="majorHAnsi" w:cstheme="majorHAnsi"/>
                <w:lang w:val="pt-PT"/>
              </w:rPr>
              <w:t xml:space="preserve">) </w:t>
            </w:r>
          </w:p>
          <w:p w14:paraId="440F885D" w14:textId="1526B9FC" w:rsidR="002427D3" w:rsidRPr="00C510C9" w:rsidRDefault="002427D3" w:rsidP="00D07DC4">
            <w:pPr>
              <w:spacing w:after="0"/>
              <w:jc w:val="left"/>
              <w:rPr>
                <w:rFonts w:asciiTheme="majorHAnsi" w:hAnsiTheme="majorHAnsi" w:cstheme="majorHAnsi"/>
                <w:lang w:val="pt-PT"/>
              </w:rPr>
            </w:pPr>
            <w:r>
              <w:rPr>
                <w:rFonts w:asciiTheme="majorHAnsi" w:hAnsiTheme="majorHAnsi" w:cstheme="majorHAnsi"/>
                <w:lang w:val="pt-PT"/>
              </w:rPr>
              <w:t>Preencha por favor os seus contactos:</w:t>
            </w:r>
          </w:p>
        </w:tc>
        <w:tc>
          <w:tcPr>
            <w:tcW w:w="1000" w:type="pct"/>
            <w:shd w:val="clear" w:color="auto" w:fill="DDEDEC"/>
            <w:tcMar>
              <w:top w:w="15" w:type="dxa"/>
              <w:left w:w="38" w:type="dxa"/>
              <w:bottom w:w="0" w:type="dxa"/>
              <w:right w:w="38" w:type="dxa"/>
            </w:tcMar>
          </w:tcPr>
          <w:p w14:paraId="0D8B7050" w14:textId="59A3ADFC" w:rsidR="002427D3" w:rsidRPr="00744328" w:rsidRDefault="002427D3" w:rsidP="0015747E">
            <w:pPr>
              <w:spacing w:after="0"/>
              <w:jc w:val="left"/>
              <w:rPr>
                <w:rFonts w:asciiTheme="majorHAnsi" w:hAnsiTheme="majorHAnsi" w:cstheme="majorHAnsi"/>
                <w:lang w:val="pt-PT"/>
              </w:rPr>
            </w:pPr>
            <w:r>
              <w:rPr>
                <w:rFonts w:asciiTheme="majorHAnsi" w:hAnsiTheme="majorHAnsi" w:cstheme="majorHAnsi"/>
                <w:lang w:val="pt-PT"/>
              </w:rPr>
              <w:t>E-mail:</w:t>
            </w:r>
          </w:p>
        </w:tc>
      </w:tr>
    </w:tbl>
    <w:commentRangeEnd w:id="9"/>
    <w:p w14:paraId="654F4D52" w14:textId="77777777" w:rsidR="00517A40" w:rsidRDefault="004B486D" w:rsidP="00744328">
      <w:pPr>
        <w:spacing w:after="0"/>
        <w:jc w:val="left"/>
        <w:rPr>
          <w:rFonts w:asciiTheme="majorHAnsi" w:hAnsiTheme="majorHAnsi" w:cstheme="majorHAnsi"/>
          <w:lang w:val="pt-PT"/>
        </w:rPr>
      </w:pPr>
      <w:r>
        <w:rPr>
          <w:rStyle w:val="CommentReference"/>
        </w:rPr>
        <w:commentReference w:id="9"/>
      </w:r>
    </w:p>
    <w:p w14:paraId="12B0E3D5" w14:textId="77777777" w:rsidR="00CB35A6" w:rsidRDefault="00CB35A6" w:rsidP="00744328">
      <w:pPr>
        <w:spacing w:after="0"/>
        <w:jc w:val="left"/>
        <w:rPr>
          <w:rFonts w:asciiTheme="majorHAnsi" w:hAnsiTheme="majorHAnsi" w:cstheme="majorHAnsi"/>
          <w:lang w:val="pt-PT"/>
        </w:rPr>
      </w:pPr>
    </w:p>
    <w:p w14:paraId="56F59599" w14:textId="77777777" w:rsidR="004B486D" w:rsidRPr="004B486D" w:rsidRDefault="004B486D" w:rsidP="004B486D">
      <w:pPr>
        <w:rPr>
          <w:color w:val="4472C4" w:themeColor="accent5"/>
          <w:lang w:val="en-US"/>
        </w:rPr>
      </w:pPr>
      <w:r w:rsidRPr="004B486D">
        <w:rPr>
          <w:color w:val="4472C4" w:themeColor="accent5"/>
          <w:lang w:val="en-US"/>
        </w:rPr>
        <w:t xml:space="preserve">DEBRIEF: </w:t>
      </w:r>
    </w:p>
    <w:p w14:paraId="26790246" w14:textId="77777777" w:rsidR="004B486D" w:rsidRPr="004B486D" w:rsidRDefault="004B486D" w:rsidP="004B486D">
      <w:pPr>
        <w:pStyle w:val="Default"/>
        <w:spacing w:before="240" w:line="276" w:lineRule="auto"/>
        <w:jc w:val="both"/>
        <w:rPr>
          <w:color w:val="4472C4" w:themeColor="accent5"/>
          <w:sz w:val="22"/>
          <w:szCs w:val="22"/>
          <w:lang w:val="en"/>
        </w:rPr>
      </w:pPr>
      <w:r w:rsidRPr="004B486D">
        <w:rPr>
          <w:rFonts w:eastAsia="Times New Roman" w:cstheme="minorHAnsi"/>
          <w:color w:val="4472C4" w:themeColor="accent5"/>
        </w:rPr>
        <w:t xml:space="preserve">Thank you for taking part in this survey. This research </w:t>
      </w:r>
      <w:r w:rsidRPr="004B486D">
        <w:rPr>
          <w:rFonts w:asciiTheme="minorHAnsi" w:eastAsia="Times New Roman" w:hAnsiTheme="minorHAnsi" w:cstheme="minorHAnsi"/>
          <w:color w:val="4472C4" w:themeColor="accent5"/>
          <w:sz w:val="22"/>
          <w:szCs w:val="22"/>
          <w:lang w:val="en"/>
        </w:rPr>
        <w:t xml:space="preserve">was conducted in the context of the European research project </w:t>
      </w:r>
      <w:proofErr w:type="spellStart"/>
      <w:r w:rsidRPr="004B486D">
        <w:rPr>
          <w:rFonts w:asciiTheme="minorHAnsi" w:eastAsia="Times New Roman" w:hAnsiTheme="minorHAnsi" w:cstheme="minorHAnsi"/>
          <w:color w:val="4472C4" w:themeColor="accent5"/>
          <w:sz w:val="22"/>
          <w:szCs w:val="22"/>
          <w:lang w:val="en"/>
        </w:rPr>
        <w:t>RadoNorm</w:t>
      </w:r>
      <w:proofErr w:type="spellEnd"/>
      <w:r w:rsidRPr="004B486D">
        <w:rPr>
          <w:rFonts w:asciiTheme="minorHAnsi" w:eastAsia="Times New Roman" w:hAnsiTheme="minorHAnsi" w:cstheme="minorHAnsi"/>
          <w:color w:val="4472C4" w:themeColor="accent5"/>
          <w:sz w:val="22"/>
          <w:szCs w:val="22"/>
          <w:lang w:val="en"/>
        </w:rPr>
        <w:t xml:space="preserve">, see </w:t>
      </w:r>
      <w:hyperlink r:id="rId11" w:history="1">
        <w:r w:rsidRPr="004B486D">
          <w:rPr>
            <w:rStyle w:val="Hyperlink"/>
            <w:rFonts w:asciiTheme="minorHAnsi" w:eastAsia="Times New Roman" w:hAnsiTheme="minorHAnsi" w:cstheme="minorHAnsi"/>
            <w:color w:val="4472C4" w:themeColor="accent5"/>
            <w:sz w:val="22"/>
            <w:szCs w:val="22"/>
            <w:lang w:val="en"/>
          </w:rPr>
          <w:t>https://www.radonorm.eu</w:t>
        </w:r>
      </w:hyperlink>
      <w:r w:rsidRPr="004B486D">
        <w:rPr>
          <w:rFonts w:asciiTheme="minorHAnsi" w:eastAsia="Times New Roman" w:hAnsiTheme="minorHAnsi" w:cstheme="minorHAnsi"/>
          <w:color w:val="4472C4" w:themeColor="accent5"/>
          <w:sz w:val="22"/>
          <w:szCs w:val="22"/>
          <w:lang w:val="en"/>
        </w:rPr>
        <w:t xml:space="preserve">. </w:t>
      </w:r>
      <w:r w:rsidRPr="004B486D">
        <w:rPr>
          <w:rFonts w:eastAsia="Times New Roman" w:cstheme="minorHAnsi"/>
          <w:color w:val="4472C4" w:themeColor="accent5"/>
        </w:rPr>
        <w:t>If you have any questions or concerns about this study and the research procedures used, you may contact …. (</w:t>
      </w:r>
      <w:r w:rsidRPr="004B486D">
        <w:rPr>
          <w:rFonts w:eastAsia="Times New Roman" w:cstheme="minorHAnsi"/>
          <w:i/>
          <w:color w:val="4472C4" w:themeColor="accent5"/>
        </w:rPr>
        <w:t>name</w:t>
      </w:r>
      <w:r w:rsidRPr="004B486D">
        <w:rPr>
          <w:rFonts w:eastAsia="Times New Roman" w:cstheme="minorHAnsi"/>
          <w:color w:val="4472C4" w:themeColor="accent5"/>
        </w:rPr>
        <w:t>).</w:t>
      </w:r>
      <w:r w:rsidRPr="004B486D">
        <w:rPr>
          <w:rFonts w:asciiTheme="minorHAnsi" w:eastAsia="Times New Roman" w:hAnsiTheme="minorHAnsi" w:cstheme="minorHAnsi"/>
          <w:color w:val="4472C4" w:themeColor="accent5"/>
          <w:sz w:val="22"/>
          <w:szCs w:val="22"/>
          <w:lang w:val="en"/>
        </w:rPr>
        <w:t xml:space="preserve">  For more information about radon, testing and mitigation  please consult WWW (national web page). </w:t>
      </w:r>
    </w:p>
    <w:p w14:paraId="0B58FC4B" w14:textId="77777777" w:rsidR="004B486D" w:rsidRDefault="004B486D" w:rsidP="004B486D">
      <w:pPr>
        <w:rPr>
          <w:lang w:val="en-US"/>
        </w:rPr>
      </w:pPr>
    </w:p>
    <w:p w14:paraId="27212E35" w14:textId="77777777" w:rsidR="00CB35A6" w:rsidRPr="004B486D" w:rsidRDefault="00CB35A6" w:rsidP="00744328">
      <w:pPr>
        <w:spacing w:after="0"/>
        <w:jc w:val="left"/>
        <w:rPr>
          <w:rFonts w:asciiTheme="majorHAnsi" w:hAnsiTheme="majorHAnsi" w:cstheme="majorHAnsi"/>
          <w:lang w:val="en-US"/>
        </w:rPr>
      </w:pPr>
    </w:p>
    <w:p w14:paraId="2ADF3AD7" w14:textId="77777777" w:rsidR="002427D3" w:rsidRPr="004B486D" w:rsidRDefault="002427D3" w:rsidP="00744328">
      <w:pPr>
        <w:spacing w:after="0"/>
        <w:jc w:val="left"/>
        <w:rPr>
          <w:rFonts w:asciiTheme="majorHAnsi" w:hAnsiTheme="majorHAnsi" w:cstheme="majorHAnsi"/>
          <w:lang w:val="en-US"/>
        </w:rPr>
      </w:pPr>
    </w:p>
    <w:p w14:paraId="2D5EC99B" w14:textId="552945EC" w:rsidR="00C808D7" w:rsidRPr="00744328" w:rsidRDefault="00C43A2D" w:rsidP="00744328">
      <w:pPr>
        <w:spacing w:after="0"/>
        <w:jc w:val="left"/>
        <w:rPr>
          <w:rFonts w:asciiTheme="majorHAnsi" w:hAnsiTheme="majorHAnsi" w:cstheme="majorHAnsi"/>
          <w:lang w:val="pt-PT"/>
        </w:rPr>
      </w:pPr>
      <w:r w:rsidRPr="00744328">
        <w:rPr>
          <w:rFonts w:asciiTheme="majorHAnsi" w:hAnsiTheme="majorHAnsi" w:cstheme="majorHAnsi"/>
          <w:lang w:val="pt-PT"/>
        </w:rPr>
        <w:t>RESUMO</w:t>
      </w:r>
      <w:r w:rsidR="00C808D7" w:rsidRPr="00744328">
        <w:rPr>
          <w:rFonts w:asciiTheme="majorHAnsi" w:hAnsiTheme="majorHAnsi" w:cstheme="majorHAnsi"/>
          <w:lang w:val="pt-PT"/>
        </w:rPr>
        <w:t xml:space="preserve">: </w:t>
      </w:r>
    </w:p>
    <w:p w14:paraId="32EA72C6" w14:textId="3DAF2EDA" w:rsidR="00C43A2D" w:rsidRPr="002427D3" w:rsidRDefault="00C43A2D" w:rsidP="00744328">
      <w:pPr>
        <w:spacing w:after="0"/>
        <w:jc w:val="left"/>
        <w:rPr>
          <w:rFonts w:asciiTheme="majorHAnsi" w:hAnsiTheme="majorHAnsi" w:cstheme="majorHAnsi"/>
          <w:lang w:val="pt-PT"/>
        </w:rPr>
      </w:pPr>
      <w:r w:rsidRPr="00744328">
        <w:rPr>
          <w:rFonts w:asciiTheme="majorHAnsi" w:hAnsiTheme="majorHAnsi" w:cstheme="majorHAnsi"/>
          <w:lang w:val="pt-PT"/>
        </w:rPr>
        <w:t xml:space="preserve">Obrigado por ter participado neste inquérito. Esta investigação foi realizada no contexto do </w:t>
      </w:r>
      <w:r w:rsidR="00AD1F53" w:rsidRPr="00744328">
        <w:rPr>
          <w:rFonts w:asciiTheme="majorHAnsi" w:hAnsiTheme="majorHAnsi" w:cstheme="majorHAnsi"/>
          <w:lang w:val="pt-PT"/>
        </w:rPr>
        <w:t>projeto</w:t>
      </w:r>
      <w:r w:rsidRPr="00744328">
        <w:rPr>
          <w:rFonts w:asciiTheme="majorHAnsi" w:hAnsiTheme="majorHAnsi" w:cstheme="majorHAnsi"/>
          <w:lang w:val="pt-PT"/>
        </w:rPr>
        <w:t xml:space="preserve"> de investigação europeu RADONORM (ver </w:t>
      </w:r>
      <w:hyperlink r:id="rId12" w:history="1">
        <w:r w:rsidRPr="00744328">
          <w:rPr>
            <w:rStyle w:val="Hyperlink"/>
            <w:rFonts w:asciiTheme="majorHAnsi" w:hAnsiTheme="majorHAnsi" w:cstheme="majorHAnsi"/>
            <w:lang w:val="pt-PT"/>
          </w:rPr>
          <w:t>https://www.radonorm.eu</w:t>
        </w:r>
      </w:hyperlink>
      <w:r w:rsidRPr="00744328">
        <w:rPr>
          <w:rFonts w:asciiTheme="majorHAnsi" w:hAnsiTheme="majorHAnsi" w:cstheme="majorHAnsi"/>
          <w:lang w:val="pt-PT"/>
        </w:rPr>
        <w:t xml:space="preserve">). </w:t>
      </w:r>
      <w:r w:rsidRPr="002427D3">
        <w:rPr>
          <w:rFonts w:asciiTheme="majorHAnsi" w:hAnsiTheme="majorHAnsi" w:cstheme="majorHAnsi"/>
          <w:lang w:val="pt-PT"/>
        </w:rPr>
        <w:t xml:space="preserve">Se tiver quaisquer </w:t>
      </w:r>
      <w:r w:rsidR="00C510C9" w:rsidRPr="002427D3">
        <w:rPr>
          <w:rFonts w:asciiTheme="majorHAnsi" w:hAnsiTheme="majorHAnsi" w:cstheme="majorHAnsi"/>
          <w:lang w:val="pt-PT"/>
        </w:rPr>
        <w:t>dúvidas</w:t>
      </w:r>
      <w:r w:rsidRPr="002427D3">
        <w:rPr>
          <w:rFonts w:asciiTheme="majorHAnsi" w:hAnsiTheme="majorHAnsi" w:cstheme="majorHAnsi"/>
          <w:lang w:val="pt-PT"/>
        </w:rPr>
        <w:t xml:space="preserve"> sobre este estudo e os </w:t>
      </w:r>
      <w:r w:rsidR="00960725">
        <w:rPr>
          <w:rFonts w:asciiTheme="majorHAnsi" w:hAnsiTheme="majorHAnsi" w:cstheme="majorHAnsi"/>
          <w:lang w:val="pt-PT"/>
        </w:rPr>
        <w:t>métodos</w:t>
      </w:r>
      <w:r w:rsidRPr="002427D3">
        <w:rPr>
          <w:rFonts w:asciiTheme="majorHAnsi" w:hAnsiTheme="majorHAnsi" w:cstheme="majorHAnsi"/>
          <w:lang w:val="pt-PT"/>
        </w:rPr>
        <w:t xml:space="preserve"> de investigação utilizados, pode contactar Catarina Antunes</w:t>
      </w:r>
      <w:r w:rsidR="00C510C9" w:rsidRPr="002427D3">
        <w:rPr>
          <w:rFonts w:asciiTheme="majorHAnsi" w:hAnsiTheme="majorHAnsi" w:cstheme="majorHAnsi"/>
          <w:lang w:val="pt-PT"/>
        </w:rPr>
        <w:t xml:space="preserve"> através do e</w:t>
      </w:r>
      <w:r w:rsidR="002427D3" w:rsidRPr="002427D3">
        <w:rPr>
          <w:rFonts w:asciiTheme="majorHAnsi" w:hAnsiTheme="majorHAnsi" w:cstheme="majorHAnsi"/>
          <w:lang w:val="pt-PT"/>
        </w:rPr>
        <w:t>-</w:t>
      </w:r>
      <w:r w:rsidR="00C510C9" w:rsidRPr="002427D3">
        <w:rPr>
          <w:rFonts w:asciiTheme="majorHAnsi" w:hAnsiTheme="majorHAnsi" w:cstheme="majorHAnsi"/>
          <w:lang w:val="pt-PT"/>
        </w:rPr>
        <w:t xml:space="preserve">mail </w:t>
      </w:r>
      <w:hyperlink r:id="rId13" w:history="1">
        <w:r w:rsidR="00C510C9" w:rsidRPr="002427D3">
          <w:rPr>
            <w:rStyle w:val="Hyperlink"/>
            <w:rFonts w:asciiTheme="majorHAnsi" w:hAnsiTheme="majorHAnsi" w:cstheme="majorHAnsi"/>
            <w:lang w:val="pt-PT"/>
          </w:rPr>
          <w:t>ana.antunes@apambiente.pt</w:t>
        </w:r>
      </w:hyperlink>
      <w:r w:rsidRPr="002427D3">
        <w:rPr>
          <w:rFonts w:asciiTheme="majorHAnsi" w:hAnsiTheme="majorHAnsi" w:cstheme="majorHAnsi"/>
          <w:lang w:val="pt-PT"/>
        </w:rPr>
        <w:t>. Para mais informações sobre radão,</w:t>
      </w:r>
      <w:r w:rsidR="00844E7E" w:rsidRPr="002427D3">
        <w:rPr>
          <w:rFonts w:asciiTheme="majorHAnsi" w:hAnsiTheme="majorHAnsi" w:cstheme="majorHAnsi"/>
          <w:lang w:val="pt-PT"/>
        </w:rPr>
        <w:t xml:space="preserve"> incluindo</w:t>
      </w:r>
      <w:r w:rsidRPr="002427D3">
        <w:rPr>
          <w:rFonts w:asciiTheme="majorHAnsi" w:hAnsiTheme="majorHAnsi" w:cstheme="majorHAnsi"/>
          <w:lang w:val="pt-PT"/>
        </w:rPr>
        <w:t xml:space="preserve"> monitorização, prevenção e remediação </w:t>
      </w:r>
      <w:r w:rsidR="00C510C9" w:rsidRPr="002427D3">
        <w:rPr>
          <w:rFonts w:asciiTheme="majorHAnsi" w:hAnsiTheme="majorHAnsi" w:cstheme="majorHAnsi"/>
          <w:lang w:val="pt-PT"/>
        </w:rPr>
        <w:t>pode consultar:</w:t>
      </w:r>
      <w:r w:rsidRPr="002427D3">
        <w:rPr>
          <w:rFonts w:asciiTheme="majorHAnsi" w:hAnsiTheme="majorHAnsi" w:cstheme="majorHAnsi"/>
          <w:lang w:val="pt-PT"/>
        </w:rPr>
        <w:t xml:space="preserve"> </w:t>
      </w:r>
      <w:hyperlink r:id="rId14" w:history="1">
        <w:r w:rsidRPr="002427D3">
          <w:rPr>
            <w:rStyle w:val="Hyperlink"/>
            <w:rFonts w:asciiTheme="majorHAnsi" w:hAnsiTheme="majorHAnsi" w:cstheme="majorHAnsi"/>
            <w:lang w:val="pt-PT"/>
          </w:rPr>
          <w:t>www.apambiente.pt/radao</w:t>
        </w:r>
      </w:hyperlink>
      <w:r w:rsidRPr="002427D3">
        <w:rPr>
          <w:rFonts w:asciiTheme="majorHAnsi" w:hAnsiTheme="majorHAnsi" w:cstheme="majorHAnsi"/>
          <w:lang w:val="pt-PT"/>
        </w:rPr>
        <w:t>.</w:t>
      </w:r>
    </w:p>
    <w:p w14:paraId="783D2C29" w14:textId="2B255FFA" w:rsidR="00C510C9" w:rsidRDefault="00C510C9" w:rsidP="00744328">
      <w:pPr>
        <w:spacing w:after="0"/>
        <w:jc w:val="left"/>
        <w:rPr>
          <w:rFonts w:asciiTheme="majorHAnsi" w:hAnsiTheme="majorHAnsi" w:cstheme="majorHAnsi"/>
          <w:lang w:val="pt-PT"/>
        </w:rPr>
      </w:pPr>
    </w:p>
    <w:p w14:paraId="003F7E6A" w14:textId="13A2F414" w:rsidR="00C510C9" w:rsidRPr="00744328" w:rsidRDefault="00C510C9" w:rsidP="00744328">
      <w:pPr>
        <w:spacing w:after="0"/>
        <w:jc w:val="left"/>
        <w:rPr>
          <w:rFonts w:asciiTheme="majorHAnsi" w:hAnsiTheme="majorHAnsi" w:cstheme="majorHAnsi"/>
          <w:lang w:val="pt-PT"/>
        </w:rPr>
      </w:pPr>
    </w:p>
    <w:sectPr w:rsidR="00C510C9" w:rsidRPr="00744328" w:rsidSect="003D653A">
      <w:headerReference w:type="default" r:id="rId15"/>
      <w:footerReference w:type="default" r:id="rId16"/>
      <w:pgSz w:w="11906" w:h="16838"/>
      <w:pgMar w:top="1440" w:right="1080" w:bottom="1440" w:left="108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na Catarina Monteiro Dias Antunes" w:date="2022-12-14T15:43:00Z" w:initials="ACMDA">
    <w:p w14:paraId="7702A637" w14:textId="77777777" w:rsidR="003F528D" w:rsidRDefault="00FB327F">
      <w:pPr>
        <w:pStyle w:val="CommentText"/>
      </w:pPr>
      <w:r>
        <w:rPr>
          <w:rStyle w:val="CommentReference"/>
        </w:rPr>
        <w:annotationRef/>
      </w:r>
      <w:r w:rsidR="003F528D">
        <w:t>Adapted to PT context.</w:t>
      </w:r>
    </w:p>
    <w:p w14:paraId="563A947F" w14:textId="77777777" w:rsidR="003F528D" w:rsidRDefault="003F528D">
      <w:pPr>
        <w:pStyle w:val="CommentText"/>
      </w:pPr>
    </w:p>
    <w:p w14:paraId="7AE1DB2F" w14:textId="461640BE" w:rsidR="00FB327F" w:rsidRDefault="00FB327F">
      <w:pPr>
        <w:pStyle w:val="CommentText"/>
      </w:pPr>
      <w:r>
        <w:t>In English</w:t>
      </w:r>
      <w:r w:rsidR="003F528D">
        <w:t xml:space="preserve"> it will be (+/-)</w:t>
      </w:r>
      <w:r>
        <w:t>:</w:t>
      </w:r>
    </w:p>
    <w:p w14:paraId="096A8D5E" w14:textId="45A78881" w:rsidR="00FB327F" w:rsidRDefault="00FB327F" w:rsidP="00591CFD">
      <w:pPr>
        <w:pStyle w:val="CommentText"/>
      </w:pPr>
      <w:r>
        <w:t>1. Elementary School</w:t>
      </w:r>
    </w:p>
    <w:p w14:paraId="57BE0F23" w14:textId="77777777" w:rsidR="00FB327F" w:rsidRDefault="00FB327F" w:rsidP="00591CFD">
      <w:pPr>
        <w:pStyle w:val="CommentText"/>
      </w:pPr>
      <w:r>
        <w:t>2. Secondary Education</w:t>
      </w:r>
    </w:p>
    <w:p w14:paraId="31579033" w14:textId="77777777" w:rsidR="00FB327F" w:rsidRDefault="00FB327F" w:rsidP="00591CFD">
      <w:pPr>
        <w:pStyle w:val="CommentText"/>
      </w:pPr>
      <w:r>
        <w:t>3. Graduation</w:t>
      </w:r>
    </w:p>
    <w:p w14:paraId="0743D03E" w14:textId="77777777" w:rsidR="00FB327F" w:rsidRDefault="00FB327F" w:rsidP="00591CFD">
      <w:pPr>
        <w:pStyle w:val="CommentText"/>
      </w:pPr>
      <w:r>
        <w:t>4. Master's Degree</w:t>
      </w:r>
    </w:p>
    <w:p w14:paraId="4F989A96" w14:textId="77777777" w:rsidR="00FB327F" w:rsidRDefault="00FB327F" w:rsidP="00591CFD">
      <w:pPr>
        <w:pStyle w:val="CommentText"/>
      </w:pPr>
      <w:r>
        <w:t>5. Ph.D.</w:t>
      </w:r>
    </w:p>
    <w:p w14:paraId="069FC5A8" w14:textId="472CA3AA" w:rsidR="00FB327F" w:rsidRDefault="00FB327F" w:rsidP="00591CFD">
      <w:pPr>
        <w:pStyle w:val="CommentText"/>
      </w:pPr>
    </w:p>
  </w:comment>
  <w:comment w:id="5" w:author="Ana Catarina Monteiro Dias Antunes" w:date="2022-12-14T11:30:00Z" w:initials="ACMDA">
    <w:p w14:paraId="60B6DD75" w14:textId="4948E98E" w:rsidR="0052247B" w:rsidRDefault="00FB327F">
      <w:pPr>
        <w:pStyle w:val="CommentText"/>
        <w:rPr>
          <w:lang w:val="en-US"/>
        </w:rPr>
      </w:pPr>
      <w:r>
        <w:rPr>
          <w:rStyle w:val="CommentReference"/>
        </w:rPr>
        <w:annotationRef/>
      </w:r>
      <w:r w:rsidR="0052247B">
        <w:rPr>
          <w:lang w:val="en-US"/>
        </w:rPr>
        <w:t>In the Table it is presented the direct translation of the options send in the English version of the questionnaire.</w:t>
      </w:r>
    </w:p>
    <w:p w14:paraId="706C7E31" w14:textId="77777777" w:rsidR="0052247B" w:rsidRDefault="0052247B">
      <w:pPr>
        <w:pStyle w:val="CommentText"/>
        <w:rPr>
          <w:lang w:val="en-US"/>
        </w:rPr>
      </w:pPr>
      <w:r>
        <w:rPr>
          <w:lang w:val="en-US"/>
        </w:rPr>
        <w:t>However, here below (in the comment box) we present an alternative that is more suitable to P</w:t>
      </w:r>
      <w:r w:rsidR="00FB327F" w:rsidRPr="000F74D8">
        <w:rPr>
          <w:lang w:val="en-US"/>
        </w:rPr>
        <w:t>T context</w:t>
      </w:r>
      <w:r>
        <w:rPr>
          <w:lang w:val="en-US"/>
        </w:rPr>
        <w:t>.</w:t>
      </w:r>
    </w:p>
    <w:p w14:paraId="7B6BAD96" w14:textId="21E23D53" w:rsidR="0052247B" w:rsidRDefault="0052247B">
      <w:pPr>
        <w:pStyle w:val="CommentText"/>
        <w:rPr>
          <w:lang w:val="en-US"/>
        </w:rPr>
      </w:pPr>
      <w:r>
        <w:rPr>
          <w:lang w:val="en-US"/>
        </w:rPr>
        <w:t>This suggestion has 8 options instead of 6</w:t>
      </w:r>
    </w:p>
    <w:p w14:paraId="19FDF1AC" w14:textId="7CB18739" w:rsidR="0052247B" w:rsidRDefault="0052247B">
      <w:pPr>
        <w:pStyle w:val="CommentText"/>
        <w:rPr>
          <w:lang w:val="en-US"/>
        </w:rPr>
      </w:pPr>
      <w:r>
        <w:rPr>
          <w:lang w:val="en-US"/>
        </w:rPr>
        <w:t xml:space="preserve">Please let me know if it is </w:t>
      </w:r>
      <w:r w:rsidR="00400D59">
        <w:rPr>
          <w:lang w:val="en-US"/>
        </w:rPr>
        <w:t>possible</w:t>
      </w:r>
      <w:r>
        <w:rPr>
          <w:lang w:val="en-US"/>
        </w:rPr>
        <w:t>.</w:t>
      </w:r>
    </w:p>
    <w:p w14:paraId="29BCF94A" w14:textId="77777777" w:rsidR="0052247B" w:rsidRDefault="0052247B">
      <w:pPr>
        <w:pStyle w:val="CommentText"/>
        <w:rPr>
          <w:lang w:val="en-US"/>
        </w:rPr>
      </w:pPr>
    </w:p>
    <w:p w14:paraId="23C431C8" w14:textId="6F3926B3" w:rsidR="0052247B" w:rsidRDefault="0052247B">
      <w:pPr>
        <w:pStyle w:val="CommentText"/>
        <w:rPr>
          <w:lang w:val="en-US"/>
        </w:rPr>
      </w:pPr>
      <w:r>
        <w:rPr>
          <w:lang w:val="en-US"/>
        </w:rPr>
        <w:t>In English it will be:</w:t>
      </w:r>
    </w:p>
    <w:p w14:paraId="7E8E9157" w14:textId="77777777" w:rsidR="0052247B" w:rsidRDefault="0052247B">
      <w:pPr>
        <w:pStyle w:val="CommentText"/>
        <w:rPr>
          <w:lang w:val="en-US"/>
        </w:rPr>
      </w:pPr>
    </w:p>
    <w:p w14:paraId="073505DF" w14:textId="74BDBCC4" w:rsidR="0052247B" w:rsidRPr="0052247B" w:rsidRDefault="0052247B" w:rsidP="0052247B">
      <w:pPr>
        <w:rPr>
          <w:color w:val="1F497D"/>
        </w:rPr>
      </w:pPr>
      <w:r>
        <w:rPr>
          <w:color w:val="1F497D"/>
        </w:rPr>
        <w:t xml:space="preserve">1 </w:t>
      </w:r>
      <w:r w:rsidRPr="0052247B">
        <w:rPr>
          <w:color w:val="1F497D"/>
        </w:rPr>
        <w:t>Non-permanent natural ventilation (e.g. open windows)</w:t>
      </w:r>
    </w:p>
    <w:p w14:paraId="182EF662" w14:textId="2DFF9CB9" w:rsidR="0052247B" w:rsidRPr="0052247B" w:rsidRDefault="0052247B" w:rsidP="0052247B">
      <w:pPr>
        <w:rPr>
          <w:color w:val="1F497D"/>
        </w:rPr>
      </w:pPr>
      <w:r>
        <w:rPr>
          <w:color w:val="1F497D"/>
        </w:rPr>
        <w:t xml:space="preserve">2 </w:t>
      </w:r>
      <w:r w:rsidRPr="0052247B">
        <w:rPr>
          <w:color w:val="1F497D"/>
        </w:rPr>
        <w:t>Natural under-floor ventilation (e.g. wall vents)</w:t>
      </w:r>
    </w:p>
    <w:p w14:paraId="5CAED42F" w14:textId="422C1FE0" w:rsidR="0052247B" w:rsidRPr="0052247B" w:rsidRDefault="0052247B" w:rsidP="0052247B">
      <w:pPr>
        <w:rPr>
          <w:color w:val="1F497D"/>
        </w:rPr>
      </w:pPr>
      <w:r>
        <w:rPr>
          <w:color w:val="1F497D"/>
        </w:rPr>
        <w:t xml:space="preserve">3 </w:t>
      </w:r>
      <w:r w:rsidRPr="0052247B">
        <w:rPr>
          <w:color w:val="1F497D"/>
        </w:rPr>
        <w:t>Active under-floor ventilation (e.g. fan assisted)</w:t>
      </w:r>
    </w:p>
    <w:p w14:paraId="3A0EECF6" w14:textId="31CFB6D5" w:rsidR="0052247B" w:rsidRPr="0052247B" w:rsidRDefault="0052247B" w:rsidP="0052247B">
      <w:pPr>
        <w:rPr>
          <w:color w:val="1F497D"/>
        </w:rPr>
      </w:pPr>
      <w:r>
        <w:rPr>
          <w:color w:val="1F497D"/>
        </w:rPr>
        <w:t xml:space="preserve">4 </w:t>
      </w:r>
      <w:r w:rsidRPr="0052247B">
        <w:rPr>
          <w:color w:val="1F497D"/>
        </w:rPr>
        <w:t>Positive Ventilation (e.g. PIV system, heat recovery ventilation)</w:t>
      </w:r>
    </w:p>
    <w:p w14:paraId="69A563B2" w14:textId="08A5D6C9" w:rsidR="0052247B" w:rsidRPr="0052247B" w:rsidRDefault="0052247B" w:rsidP="0052247B">
      <w:pPr>
        <w:rPr>
          <w:color w:val="1F497D"/>
        </w:rPr>
      </w:pPr>
      <w:r>
        <w:rPr>
          <w:color w:val="1F497D"/>
        </w:rPr>
        <w:t xml:space="preserve">5 </w:t>
      </w:r>
      <w:r w:rsidRPr="0052247B">
        <w:rPr>
          <w:color w:val="1F497D"/>
        </w:rPr>
        <w:t>Sub-slab depressurization</w:t>
      </w:r>
    </w:p>
    <w:p w14:paraId="589AB36D" w14:textId="5D2D827B" w:rsidR="0052247B" w:rsidRPr="0052247B" w:rsidRDefault="0052247B" w:rsidP="0052247B">
      <w:pPr>
        <w:rPr>
          <w:color w:val="1F497D"/>
        </w:rPr>
      </w:pPr>
      <w:r>
        <w:rPr>
          <w:color w:val="1F497D"/>
        </w:rPr>
        <w:t xml:space="preserve">6 </w:t>
      </w:r>
      <w:r w:rsidRPr="0052247B">
        <w:rPr>
          <w:color w:val="1F497D"/>
        </w:rPr>
        <w:t>Sealing of existing cracks in the walls</w:t>
      </w:r>
    </w:p>
    <w:p w14:paraId="0ED38A97" w14:textId="35F3A1FE" w:rsidR="0052247B" w:rsidRPr="0052247B" w:rsidRDefault="0052247B" w:rsidP="0052247B">
      <w:pPr>
        <w:rPr>
          <w:color w:val="1F497D"/>
        </w:rPr>
      </w:pPr>
      <w:r>
        <w:rPr>
          <w:color w:val="1F497D"/>
        </w:rPr>
        <w:t xml:space="preserve">7 </w:t>
      </w:r>
      <w:r w:rsidRPr="0052247B">
        <w:rPr>
          <w:color w:val="1F497D"/>
        </w:rPr>
        <w:t xml:space="preserve">Radon Membrane                                                      </w:t>
      </w:r>
    </w:p>
    <w:p w14:paraId="64786F70" w14:textId="5E9A6A08" w:rsidR="0052247B" w:rsidRPr="0052247B" w:rsidRDefault="0052247B" w:rsidP="0052247B">
      <w:pPr>
        <w:rPr>
          <w:color w:val="1F497D"/>
        </w:rPr>
      </w:pPr>
      <w:r>
        <w:rPr>
          <w:color w:val="1F497D"/>
        </w:rPr>
        <w:t xml:space="preserve">8 </w:t>
      </w:r>
      <w:r w:rsidRPr="0052247B">
        <w:rPr>
          <w:color w:val="1F497D"/>
        </w:rPr>
        <w:t>Fixing cracks in foundations</w:t>
      </w:r>
    </w:p>
    <w:p w14:paraId="79680411" w14:textId="64E2B029" w:rsidR="0052247B" w:rsidRPr="0052247B" w:rsidRDefault="0052247B" w:rsidP="0052247B">
      <w:pPr>
        <w:rPr>
          <w:color w:val="1F497D"/>
        </w:rPr>
      </w:pPr>
      <w:r>
        <w:rPr>
          <w:color w:val="1F497D"/>
        </w:rPr>
        <w:t xml:space="preserve">99 </w:t>
      </w:r>
      <w:r w:rsidRPr="0052247B">
        <w:rPr>
          <w:color w:val="1F497D"/>
        </w:rPr>
        <w:t>Other (open answer)</w:t>
      </w:r>
    </w:p>
    <w:p w14:paraId="03A836D0" w14:textId="29471F13" w:rsidR="0052247B" w:rsidRPr="0052247B" w:rsidRDefault="0052247B" w:rsidP="0052247B">
      <w:pPr>
        <w:rPr>
          <w:color w:val="1F497D"/>
        </w:rPr>
      </w:pPr>
      <w:r>
        <w:rPr>
          <w:color w:val="1F497D"/>
        </w:rPr>
        <w:t>9</w:t>
      </w:r>
      <w:r w:rsidRPr="0052247B">
        <w:rPr>
          <w:color w:val="1F497D"/>
        </w:rPr>
        <w:t xml:space="preserve"> don't know/NA</w:t>
      </w:r>
    </w:p>
    <w:p w14:paraId="6E6409A9" w14:textId="77777777" w:rsidR="0052247B" w:rsidRDefault="0052247B" w:rsidP="0052247B">
      <w:pPr>
        <w:rPr>
          <w:color w:val="1F497D"/>
        </w:rPr>
      </w:pPr>
    </w:p>
    <w:p w14:paraId="2091E253" w14:textId="77777777" w:rsidR="0052247B" w:rsidRPr="000F74D8" w:rsidRDefault="0052247B">
      <w:pPr>
        <w:pStyle w:val="CommentText"/>
        <w:rPr>
          <w:lang w:val="en-US"/>
        </w:rPr>
      </w:pPr>
    </w:p>
  </w:comment>
  <w:comment w:id="9" w:author="Ana Catarina Monteiro Dias Antunes" w:date="2022-12-14T16:10:00Z" w:initials="ACMDA">
    <w:p w14:paraId="1E7E0DC2" w14:textId="77777777" w:rsidR="00FB327F" w:rsidRDefault="00FB327F">
      <w:pPr>
        <w:pStyle w:val="CommentText"/>
      </w:pPr>
      <w:r>
        <w:rPr>
          <w:rStyle w:val="CommentReference"/>
        </w:rPr>
        <w:annotationRef/>
      </w:r>
      <w:r>
        <w:t>Additional question.</w:t>
      </w:r>
    </w:p>
    <w:p w14:paraId="6FD379F2" w14:textId="0E05FBC2" w:rsidR="00FB327F" w:rsidRDefault="006607A1">
      <w:pPr>
        <w:pStyle w:val="CommentText"/>
      </w:pPr>
      <w:r>
        <w:t>To know if the</w:t>
      </w:r>
      <w:r w:rsidR="00FB327F">
        <w:t xml:space="preserve"> participant agree</w:t>
      </w:r>
      <w:r>
        <w:t>s</w:t>
      </w:r>
      <w:r w:rsidR="00FB327F">
        <w:t xml:space="preserve"> to be contacted in the future (only related with this research)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69FC5A8" w15:done="0"/>
  <w15:commentEx w15:paraId="2091E253" w15:done="0"/>
  <w15:commentEx w15:paraId="6FD379F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9CF2F1" w14:textId="77777777" w:rsidR="00111A0F" w:rsidRDefault="00111A0F" w:rsidP="005853EA">
      <w:pPr>
        <w:spacing w:after="0" w:line="240" w:lineRule="auto"/>
      </w:pPr>
      <w:r>
        <w:separator/>
      </w:r>
    </w:p>
  </w:endnote>
  <w:endnote w:type="continuationSeparator" w:id="0">
    <w:p w14:paraId="0C6146CB" w14:textId="77777777" w:rsidR="00111A0F" w:rsidRDefault="00111A0F" w:rsidP="005853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0374464"/>
      <w:docPartObj>
        <w:docPartGallery w:val="Page Numbers (Bottom of Page)"/>
        <w:docPartUnique/>
      </w:docPartObj>
    </w:sdtPr>
    <w:sdtEndPr>
      <w:rPr>
        <w:noProof/>
      </w:rPr>
    </w:sdtEndPr>
    <w:sdtContent>
      <w:p w14:paraId="4E12393E" w14:textId="0C010EA5" w:rsidR="00FB327F" w:rsidRDefault="00FB327F">
        <w:pPr>
          <w:pStyle w:val="Footer"/>
          <w:jc w:val="right"/>
        </w:pPr>
        <w:r>
          <w:fldChar w:fldCharType="begin"/>
        </w:r>
        <w:r>
          <w:instrText xml:space="preserve"> PAGE   \* MERGEFORMAT </w:instrText>
        </w:r>
        <w:r>
          <w:fldChar w:fldCharType="separate"/>
        </w:r>
        <w:r w:rsidR="00D877B0">
          <w:rPr>
            <w:noProof/>
          </w:rPr>
          <w:t>30</w:t>
        </w:r>
        <w:r>
          <w:rPr>
            <w:noProof/>
          </w:rPr>
          <w:fldChar w:fldCharType="end"/>
        </w:r>
      </w:p>
    </w:sdtContent>
  </w:sdt>
  <w:p w14:paraId="2C2ADDEF" w14:textId="77777777" w:rsidR="00FB327F" w:rsidRDefault="00FB32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822C6E" w14:textId="77777777" w:rsidR="00111A0F" w:rsidRDefault="00111A0F" w:rsidP="005853EA">
      <w:pPr>
        <w:spacing w:after="0" w:line="240" w:lineRule="auto"/>
      </w:pPr>
      <w:r>
        <w:separator/>
      </w:r>
    </w:p>
  </w:footnote>
  <w:footnote w:type="continuationSeparator" w:id="0">
    <w:p w14:paraId="1B24547D" w14:textId="77777777" w:rsidR="00111A0F" w:rsidRDefault="00111A0F" w:rsidP="005853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87C31" w14:textId="014F6F5B" w:rsidR="00FB327F" w:rsidRDefault="00FB327F">
    <w:pPr>
      <w:pStyle w:val="Header"/>
      <w:rPr>
        <w:lang w:val="en-US"/>
      </w:rPr>
    </w:pPr>
    <w:proofErr w:type="spellStart"/>
    <w:r>
      <w:rPr>
        <w:lang w:val="en-US"/>
      </w:rPr>
      <w:t>RadoNorm</w:t>
    </w:r>
    <w:proofErr w:type="spellEnd"/>
    <w:r>
      <w:rPr>
        <w:lang w:val="en-US"/>
      </w:rPr>
      <w:t xml:space="preserve"> Questionnaire Portugal, V0</w:t>
    </w:r>
    <w:r w:rsidR="00400D59">
      <w:rPr>
        <w:lang w:val="en-US"/>
      </w:rPr>
      <w:t>3</w:t>
    </w:r>
    <w:r>
      <w:rPr>
        <w:lang w:val="en-US"/>
      </w:rPr>
      <w:t>_</w:t>
    </w:r>
    <w:r w:rsidR="00400D59">
      <w:rPr>
        <w:lang w:val="en-US"/>
      </w:rPr>
      <w:t>09</w:t>
    </w:r>
    <w:r>
      <w:rPr>
        <w:lang w:val="en-US"/>
      </w:rPr>
      <w:t>.1</w:t>
    </w:r>
    <w:r w:rsidR="00400D59">
      <w:rPr>
        <w:lang w:val="en-US"/>
      </w:rPr>
      <w:t>2</w:t>
    </w:r>
    <w:r>
      <w:rPr>
        <w:lang w:val="en-US"/>
      </w:rPr>
      <w:t>.2022</w:t>
    </w:r>
  </w:p>
  <w:p w14:paraId="161D38AE" w14:textId="77777777" w:rsidR="00FB327F" w:rsidRPr="005853EA" w:rsidRDefault="00FB327F">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515856"/>
    <w:multiLevelType w:val="hybridMultilevel"/>
    <w:tmpl w:val="63DA001A"/>
    <w:lvl w:ilvl="0" w:tplc="58C269FA">
      <w:start w:val="1"/>
      <w:numFmt w:val="decimal"/>
      <w:lvlText w:val="%1."/>
      <w:lvlJc w:val="left"/>
      <w:pPr>
        <w:tabs>
          <w:tab w:val="num" w:pos="720"/>
        </w:tabs>
        <w:ind w:left="720" w:hanging="360"/>
      </w:pPr>
    </w:lvl>
    <w:lvl w:ilvl="1" w:tplc="3C08935C" w:tentative="1">
      <w:start w:val="1"/>
      <w:numFmt w:val="decimal"/>
      <w:lvlText w:val="%2."/>
      <w:lvlJc w:val="left"/>
      <w:pPr>
        <w:tabs>
          <w:tab w:val="num" w:pos="1440"/>
        </w:tabs>
        <w:ind w:left="1440" w:hanging="360"/>
      </w:pPr>
    </w:lvl>
    <w:lvl w:ilvl="2" w:tplc="AB54492E" w:tentative="1">
      <w:start w:val="1"/>
      <w:numFmt w:val="decimal"/>
      <w:lvlText w:val="%3."/>
      <w:lvlJc w:val="left"/>
      <w:pPr>
        <w:tabs>
          <w:tab w:val="num" w:pos="2160"/>
        </w:tabs>
        <w:ind w:left="2160" w:hanging="360"/>
      </w:pPr>
    </w:lvl>
    <w:lvl w:ilvl="3" w:tplc="B63CB894" w:tentative="1">
      <w:start w:val="1"/>
      <w:numFmt w:val="decimal"/>
      <w:lvlText w:val="%4."/>
      <w:lvlJc w:val="left"/>
      <w:pPr>
        <w:tabs>
          <w:tab w:val="num" w:pos="2880"/>
        </w:tabs>
        <w:ind w:left="2880" w:hanging="360"/>
      </w:pPr>
    </w:lvl>
    <w:lvl w:ilvl="4" w:tplc="8E0E58D6" w:tentative="1">
      <w:start w:val="1"/>
      <w:numFmt w:val="decimal"/>
      <w:lvlText w:val="%5."/>
      <w:lvlJc w:val="left"/>
      <w:pPr>
        <w:tabs>
          <w:tab w:val="num" w:pos="3600"/>
        </w:tabs>
        <w:ind w:left="3600" w:hanging="360"/>
      </w:pPr>
    </w:lvl>
    <w:lvl w:ilvl="5" w:tplc="72E65576" w:tentative="1">
      <w:start w:val="1"/>
      <w:numFmt w:val="decimal"/>
      <w:lvlText w:val="%6."/>
      <w:lvlJc w:val="left"/>
      <w:pPr>
        <w:tabs>
          <w:tab w:val="num" w:pos="4320"/>
        </w:tabs>
        <w:ind w:left="4320" w:hanging="360"/>
      </w:pPr>
    </w:lvl>
    <w:lvl w:ilvl="6" w:tplc="FD0E86CA" w:tentative="1">
      <w:start w:val="1"/>
      <w:numFmt w:val="decimal"/>
      <w:lvlText w:val="%7."/>
      <w:lvlJc w:val="left"/>
      <w:pPr>
        <w:tabs>
          <w:tab w:val="num" w:pos="5040"/>
        </w:tabs>
        <w:ind w:left="5040" w:hanging="360"/>
      </w:pPr>
    </w:lvl>
    <w:lvl w:ilvl="7" w:tplc="9AC2B37C" w:tentative="1">
      <w:start w:val="1"/>
      <w:numFmt w:val="decimal"/>
      <w:lvlText w:val="%8."/>
      <w:lvlJc w:val="left"/>
      <w:pPr>
        <w:tabs>
          <w:tab w:val="num" w:pos="5760"/>
        </w:tabs>
        <w:ind w:left="5760" w:hanging="360"/>
      </w:pPr>
    </w:lvl>
    <w:lvl w:ilvl="8" w:tplc="1A06AA78" w:tentative="1">
      <w:start w:val="1"/>
      <w:numFmt w:val="decimal"/>
      <w:lvlText w:val="%9."/>
      <w:lvlJc w:val="left"/>
      <w:pPr>
        <w:tabs>
          <w:tab w:val="num" w:pos="6480"/>
        </w:tabs>
        <w:ind w:left="6480" w:hanging="360"/>
      </w:pPr>
    </w:lvl>
  </w:abstractNum>
  <w:abstractNum w:abstractNumId="1" w15:restartNumberingAfterBreak="0">
    <w:nsid w:val="35E84EAE"/>
    <w:multiLevelType w:val="hybridMultilevel"/>
    <w:tmpl w:val="39D2B8DC"/>
    <w:lvl w:ilvl="0" w:tplc="855802A2">
      <w:start w:val="1"/>
      <w:numFmt w:val="decimal"/>
      <w:lvlText w:val="%1."/>
      <w:lvlJc w:val="left"/>
      <w:pPr>
        <w:tabs>
          <w:tab w:val="num" w:pos="-1440"/>
        </w:tabs>
        <w:ind w:left="-1440" w:hanging="360"/>
      </w:pPr>
    </w:lvl>
    <w:lvl w:ilvl="1" w:tplc="3FF4F348" w:tentative="1">
      <w:start w:val="1"/>
      <w:numFmt w:val="decimal"/>
      <w:lvlText w:val="%2."/>
      <w:lvlJc w:val="left"/>
      <w:pPr>
        <w:tabs>
          <w:tab w:val="num" w:pos="-720"/>
        </w:tabs>
        <w:ind w:left="-720" w:hanging="360"/>
      </w:pPr>
    </w:lvl>
    <w:lvl w:ilvl="2" w:tplc="9C8E7BC6" w:tentative="1">
      <w:start w:val="1"/>
      <w:numFmt w:val="decimal"/>
      <w:lvlText w:val="%3."/>
      <w:lvlJc w:val="left"/>
      <w:pPr>
        <w:tabs>
          <w:tab w:val="num" w:pos="0"/>
        </w:tabs>
        <w:ind w:left="0" w:hanging="360"/>
      </w:pPr>
    </w:lvl>
    <w:lvl w:ilvl="3" w:tplc="D7044AE2" w:tentative="1">
      <w:start w:val="1"/>
      <w:numFmt w:val="decimal"/>
      <w:lvlText w:val="%4."/>
      <w:lvlJc w:val="left"/>
      <w:pPr>
        <w:tabs>
          <w:tab w:val="num" w:pos="720"/>
        </w:tabs>
        <w:ind w:left="720" w:hanging="360"/>
      </w:pPr>
    </w:lvl>
    <w:lvl w:ilvl="4" w:tplc="37C858FC" w:tentative="1">
      <w:start w:val="1"/>
      <w:numFmt w:val="decimal"/>
      <w:lvlText w:val="%5."/>
      <w:lvlJc w:val="left"/>
      <w:pPr>
        <w:tabs>
          <w:tab w:val="num" w:pos="1440"/>
        </w:tabs>
        <w:ind w:left="1440" w:hanging="360"/>
      </w:pPr>
    </w:lvl>
    <w:lvl w:ilvl="5" w:tplc="41E07AD4" w:tentative="1">
      <w:start w:val="1"/>
      <w:numFmt w:val="decimal"/>
      <w:lvlText w:val="%6."/>
      <w:lvlJc w:val="left"/>
      <w:pPr>
        <w:tabs>
          <w:tab w:val="num" w:pos="2160"/>
        </w:tabs>
        <w:ind w:left="2160" w:hanging="360"/>
      </w:pPr>
    </w:lvl>
    <w:lvl w:ilvl="6" w:tplc="A294B060" w:tentative="1">
      <w:start w:val="1"/>
      <w:numFmt w:val="decimal"/>
      <w:lvlText w:val="%7."/>
      <w:lvlJc w:val="left"/>
      <w:pPr>
        <w:tabs>
          <w:tab w:val="num" w:pos="2880"/>
        </w:tabs>
        <w:ind w:left="2880" w:hanging="360"/>
      </w:pPr>
    </w:lvl>
    <w:lvl w:ilvl="7" w:tplc="F264658C" w:tentative="1">
      <w:start w:val="1"/>
      <w:numFmt w:val="decimal"/>
      <w:lvlText w:val="%8."/>
      <w:lvlJc w:val="left"/>
      <w:pPr>
        <w:tabs>
          <w:tab w:val="num" w:pos="3600"/>
        </w:tabs>
        <w:ind w:left="3600" w:hanging="360"/>
      </w:pPr>
    </w:lvl>
    <w:lvl w:ilvl="8" w:tplc="242E7478" w:tentative="1">
      <w:start w:val="1"/>
      <w:numFmt w:val="decimal"/>
      <w:lvlText w:val="%9."/>
      <w:lvlJc w:val="left"/>
      <w:pPr>
        <w:tabs>
          <w:tab w:val="num" w:pos="4320"/>
        </w:tabs>
        <w:ind w:left="4320" w:hanging="360"/>
      </w:pPr>
    </w:lvl>
  </w:abstractNum>
  <w:abstractNum w:abstractNumId="2" w15:restartNumberingAfterBreak="0">
    <w:nsid w:val="50441169"/>
    <w:multiLevelType w:val="hybridMultilevel"/>
    <w:tmpl w:val="2D7E97BC"/>
    <w:lvl w:ilvl="0" w:tplc="138E6FBC">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50BC7443"/>
    <w:multiLevelType w:val="hybridMultilevel"/>
    <w:tmpl w:val="E96A3CBC"/>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5F3704C4"/>
    <w:multiLevelType w:val="multilevel"/>
    <w:tmpl w:val="25963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F05587A"/>
    <w:multiLevelType w:val="hybridMultilevel"/>
    <w:tmpl w:val="F364D6CC"/>
    <w:lvl w:ilvl="0" w:tplc="1DEE80E8">
      <w:start w:val="1"/>
      <w:numFmt w:val="decimal"/>
      <w:lvlText w:val="%1."/>
      <w:lvlJc w:val="righ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a Catarina Monteiro Dias Antunes">
    <w15:presenceInfo w15:providerId="AD" w15:userId="S-1-5-21-190342943-957007962-3178331637-195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3"/>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MwtTA3NTQwNDI0tjBX0lEKTi0uzszPAykwrAUAFcz3+ywAAAA="/>
  </w:docVars>
  <w:rsids>
    <w:rsidRoot w:val="0068707B"/>
    <w:rsid w:val="00007627"/>
    <w:rsid w:val="00013CEC"/>
    <w:rsid w:val="000228F8"/>
    <w:rsid w:val="0003478A"/>
    <w:rsid w:val="00034B35"/>
    <w:rsid w:val="00060455"/>
    <w:rsid w:val="00071498"/>
    <w:rsid w:val="000811A5"/>
    <w:rsid w:val="000835DC"/>
    <w:rsid w:val="0009201F"/>
    <w:rsid w:val="000A51ED"/>
    <w:rsid w:val="000C0A88"/>
    <w:rsid w:val="000C4DD9"/>
    <w:rsid w:val="000F74D8"/>
    <w:rsid w:val="00111A0F"/>
    <w:rsid w:val="00122B09"/>
    <w:rsid w:val="0014043D"/>
    <w:rsid w:val="0014473E"/>
    <w:rsid w:val="00151A26"/>
    <w:rsid w:val="0015747E"/>
    <w:rsid w:val="001733CC"/>
    <w:rsid w:val="00173BCE"/>
    <w:rsid w:val="0017424F"/>
    <w:rsid w:val="00181B40"/>
    <w:rsid w:val="00182675"/>
    <w:rsid w:val="001857CD"/>
    <w:rsid w:val="00185E53"/>
    <w:rsid w:val="00191680"/>
    <w:rsid w:val="00195852"/>
    <w:rsid w:val="001A3706"/>
    <w:rsid w:val="001B6465"/>
    <w:rsid w:val="001C137A"/>
    <w:rsid w:val="00217AAD"/>
    <w:rsid w:val="002427D3"/>
    <w:rsid w:val="00260983"/>
    <w:rsid w:val="00285698"/>
    <w:rsid w:val="0029404B"/>
    <w:rsid w:val="002A2753"/>
    <w:rsid w:val="002A625B"/>
    <w:rsid w:val="002A7784"/>
    <w:rsid w:val="002B277D"/>
    <w:rsid w:val="002C6593"/>
    <w:rsid w:val="002D3611"/>
    <w:rsid w:val="002D4371"/>
    <w:rsid w:val="002D5ED7"/>
    <w:rsid w:val="002D6E60"/>
    <w:rsid w:val="002D7187"/>
    <w:rsid w:val="002F017B"/>
    <w:rsid w:val="002F2700"/>
    <w:rsid w:val="002F368F"/>
    <w:rsid w:val="0032495B"/>
    <w:rsid w:val="00350590"/>
    <w:rsid w:val="0036015E"/>
    <w:rsid w:val="00386550"/>
    <w:rsid w:val="003A484A"/>
    <w:rsid w:val="003C583F"/>
    <w:rsid w:val="003D0BBD"/>
    <w:rsid w:val="003D5C46"/>
    <w:rsid w:val="003D653A"/>
    <w:rsid w:val="003F528D"/>
    <w:rsid w:val="00400D59"/>
    <w:rsid w:val="004074E6"/>
    <w:rsid w:val="00411363"/>
    <w:rsid w:val="00441EB3"/>
    <w:rsid w:val="004528F2"/>
    <w:rsid w:val="00454FC9"/>
    <w:rsid w:val="00457E7A"/>
    <w:rsid w:val="0046480C"/>
    <w:rsid w:val="00471CD1"/>
    <w:rsid w:val="004912EC"/>
    <w:rsid w:val="004B486D"/>
    <w:rsid w:val="004B5A39"/>
    <w:rsid w:val="004B6785"/>
    <w:rsid w:val="004F4999"/>
    <w:rsid w:val="00504F03"/>
    <w:rsid w:val="00517A40"/>
    <w:rsid w:val="0052247B"/>
    <w:rsid w:val="00524885"/>
    <w:rsid w:val="00524AE5"/>
    <w:rsid w:val="00545135"/>
    <w:rsid w:val="0055317F"/>
    <w:rsid w:val="00560993"/>
    <w:rsid w:val="00583FEB"/>
    <w:rsid w:val="005853EA"/>
    <w:rsid w:val="00591CFD"/>
    <w:rsid w:val="005B76DE"/>
    <w:rsid w:val="005C18E6"/>
    <w:rsid w:val="005C2DA2"/>
    <w:rsid w:val="005F13BB"/>
    <w:rsid w:val="00600CD0"/>
    <w:rsid w:val="006128B7"/>
    <w:rsid w:val="00616271"/>
    <w:rsid w:val="00625D1E"/>
    <w:rsid w:val="0064667F"/>
    <w:rsid w:val="00652D7D"/>
    <w:rsid w:val="0066023E"/>
    <w:rsid w:val="006607A1"/>
    <w:rsid w:val="0068707B"/>
    <w:rsid w:val="006915FF"/>
    <w:rsid w:val="006A58E8"/>
    <w:rsid w:val="006B737D"/>
    <w:rsid w:val="00707181"/>
    <w:rsid w:val="00721B61"/>
    <w:rsid w:val="00722AB6"/>
    <w:rsid w:val="00733892"/>
    <w:rsid w:val="00744328"/>
    <w:rsid w:val="00745D20"/>
    <w:rsid w:val="0074794A"/>
    <w:rsid w:val="007A3BD9"/>
    <w:rsid w:val="007B3745"/>
    <w:rsid w:val="007D7A2C"/>
    <w:rsid w:val="007E43CF"/>
    <w:rsid w:val="007F414A"/>
    <w:rsid w:val="007F6E23"/>
    <w:rsid w:val="00805937"/>
    <w:rsid w:val="00807F17"/>
    <w:rsid w:val="008110DF"/>
    <w:rsid w:val="00812366"/>
    <w:rsid w:val="00816BA0"/>
    <w:rsid w:val="00844D11"/>
    <w:rsid w:val="00844E7E"/>
    <w:rsid w:val="00850804"/>
    <w:rsid w:val="008515F1"/>
    <w:rsid w:val="00856033"/>
    <w:rsid w:val="008A4DCA"/>
    <w:rsid w:val="008B28C0"/>
    <w:rsid w:val="008B3BF3"/>
    <w:rsid w:val="008D01FF"/>
    <w:rsid w:val="008D71FA"/>
    <w:rsid w:val="008E2327"/>
    <w:rsid w:val="008F0873"/>
    <w:rsid w:val="008F4629"/>
    <w:rsid w:val="008F636F"/>
    <w:rsid w:val="008F6615"/>
    <w:rsid w:val="00906854"/>
    <w:rsid w:val="00912EB2"/>
    <w:rsid w:val="00914AD3"/>
    <w:rsid w:val="0091594F"/>
    <w:rsid w:val="00923977"/>
    <w:rsid w:val="00927CE8"/>
    <w:rsid w:val="00957104"/>
    <w:rsid w:val="00960725"/>
    <w:rsid w:val="00970635"/>
    <w:rsid w:val="00984A91"/>
    <w:rsid w:val="009860D9"/>
    <w:rsid w:val="009B05ED"/>
    <w:rsid w:val="009C44B3"/>
    <w:rsid w:val="009C4B3C"/>
    <w:rsid w:val="009F492B"/>
    <w:rsid w:val="00A03676"/>
    <w:rsid w:val="00A07FCC"/>
    <w:rsid w:val="00A11A0B"/>
    <w:rsid w:val="00A17D56"/>
    <w:rsid w:val="00A21722"/>
    <w:rsid w:val="00A51B27"/>
    <w:rsid w:val="00A53882"/>
    <w:rsid w:val="00A72101"/>
    <w:rsid w:val="00AA28F6"/>
    <w:rsid w:val="00AA713D"/>
    <w:rsid w:val="00AB0FA6"/>
    <w:rsid w:val="00AC3037"/>
    <w:rsid w:val="00AD000E"/>
    <w:rsid w:val="00AD1F53"/>
    <w:rsid w:val="00AD37EB"/>
    <w:rsid w:val="00AD64AA"/>
    <w:rsid w:val="00AE137A"/>
    <w:rsid w:val="00AF4458"/>
    <w:rsid w:val="00B2643A"/>
    <w:rsid w:val="00B550D4"/>
    <w:rsid w:val="00B6213C"/>
    <w:rsid w:val="00B6420D"/>
    <w:rsid w:val="00B73BD4"/>
    <w:rsid w:val="00B90B3B"/>
    <w:rsid w:val="00C0333D"/>
    <w:rsid w:val="00C10CEE"/>
    <w:rsid w:val="00C2286A"/>
    <w:rsid w:val="00C23D75"/>
    <w:rsid w:val="00C2705C"/>
    <w:rsid w:val="00C274CE"/>
    <w:rsid w:val="00C3623A"/>
    <w:rsid w:val="00C42B99"/>
    <w:rsid w:val="00C43A2D"/>
    <w:rsid w:val="00C510C9"/>
    <w:rsid w:val="00C73B7F"/>
    <w:rsid w:val="00C808D7"/>
    <w:rsid w:val="00C809B4"/>
    <w:rsid w:val="00C87CF4"/>
    <w:rsid w:val="00CA273A"/>
    <w:rsid w:val="00CA6718"/>
    <w:rsid w:val="00CA6836"/>
    <w:rsid w:val="00CB0F1C"/>
    <w:rsid w:val="00CB35A6"/>
    <w:rsid w:val="00CC6C66"/>
    <w:rsid w:val="00CD2449"/>
    <w:rsid w:val="00D0344D"/>
    <w:rsid w:val="00D07DC4"/>
    <w:rsid w:val="00D3333B"/>
    <w:rsid w:val="00D40C9A"/>
    <w:rsid w:val="00D54DE8"/>
    <w:rsid w:val="00D75C2C"/>
    <w:rsid w:val="00D77EEE"/>
    <w:rsid w:val="00D877B0"/>
    <w:rsid w:val="00DA6A80"/>
    <w:rsid w:val="00DB2604"/>
    <w:rsid w:val="00DB3324"/>
    <w:rsid w:val="00DB5688"/>
    <w:rsid w:val="00DB7831"/>
    <w:rsid w:val="00DD214B"/>
    <w:rsid w:val="00DD37B5"/>
    <w:rsid w:val="00DD3894"/>
    <w:rsid w:val="00DE75D0"/>
    <w:rsid w:val="00DF44D7"/>
    <w:rsid w:val="00E0119A"/>
    <w:rsid w:val="00E03DE5"/>
    <w:rsid w:val="00E100B2"/>
    <w:rsid w:val="00E33182"/>
    <w:rsid w:val="00E44437"/>
    <w:rsid w:val="00E63F51"/>
    <w:rsid w:val="00E71C52"/>
    <w:rsid w:val="00EA3597"/>
    <w:rsid w:val="00EB433C"/>
    <w:rsid w:val="00EB4568"/>
    <w:rsid w:val="00ED5CD8"/>
    <w:rsid w:val="00EE5BC2"/>
    <w:rsid w:val="00EF277D"/>
    <w:rsid w:val="00EF61D3"/>
    <w:rsid w:val="00F257C5"/>
    <w:rsid w:val="00F53F2C"/>
    <w:rsid w:val="00F60E4A"/>
    <w:rsid w:val="00F63A8B"/>
    <w:rsid w:val="00F779BD"/>
    <w:rsid w:val="00F8041D"/>
    <w:rsid w:val="00F974AB"/>
    <w:rsid w:val="00FA0605"/>
    <w:rsid w:val="00FB327F"/>
    <w:rsid w:val="00FC2B45"/>
    <w:rsid w:val="00FD0926"/>
    <w:rsid w:val="00FE2370"/>
    <w:rsid w:val="00FE50FD"/>
    <w:rsid w:val="00FF2422"/>
    <w:rsid w:val="00FF475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FDEE6F"/>
  <w15:docId w15:val="{952BAD15-BFDD-4BF9-B51E-683B99D63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667F"/>
    <w:pPr>
      <w:jc w:val="both"/>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6420D"/>
    <w:pPr>
      <w:spacing w:before="100" w:beforeAutospacing="1" w:after="100" w:afterAutospacing="1" w:line="240" w:lineRule="auto"/>
      <w:jc w:val="left"/>
    </w:pPr>
    <w:rPr>
      <w:rFonts w:ascii="Times New Roman" w:eastAsia="Times New Roman" w:hAnsi="Times New Roman" w:cs="Times New Roman"/>
      <w:sz w:val="24"/>
      <w:szCs w:val="24"/>
      <w:lang w:val="en-US"/>
    </w:rPr>
  </w:style>
  <w:style w:type="paragraph" w:customStyle="1" w:styleId="Default">
    <w:name w:val="Default"/>
    <w:rsid w:val="00C808D7"/>
    <w:pPr>
      <w:autoSpaceDE w:val="0"/>
      <w:autoSpaceDN w:val="0"/>
      <w:adjustRightInd w:val="0"/>
      <w:spacing w:after="0" w:line="240" w:lineRule="auto"/>
    </w:pPr>
    <w:rPr>
      <w:rFonts w:ascii="Calibri" w:hAnsi="Calibri" w:cs="Calibri"/>
      <w:color w:val="000000"/>
      <w:sz w:val="24"/>
      <w:szCs w:val="24"/>
      <w:lang w:val="en-US"/>
    </w:rPr>
  </w:style>
  <w:style w:type="character" w:styleId="Hyperlink">
    <w:name w:val="Hyperlink"/>
    <w:basedOn w:val="DefaultParagraphFont"/>
    <w:uiPriority w:val="99"/>
    <w:unhideWhenUsed/>
    <w:rsid w:val="00C808D7"/>
    <w:rPr>
      <w:color w:val="0563C1" w:themeColor="hyperlink"/>
      <w:u w:val="single"/>
    </w:rPr>
  </w:style>
  <w:style w:type="paragraph" w:styleId="Header">
    <w:name w:val="header"/>
    <w:basedOn w:val="Normal"/>
    <w:link w:val="HeaderChar"/>
    <w:uiPriority w:val="99"/>
    <w:unhideWhenUsed/>
    <w:rsid w:val="005853EA"/>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53EA"/>
    <w:rPr>
      <w:lang w:val="en-GB"/>
    </w:rPr>
  </w:style>
  <w:style w:type="paragraph" w:styleId="Footer">
    <w:name w:val="footer"/>
    <w:basedOn w:val="Normal"/>
    <w:link w:val="FooterChar"/>
    <w:uiPriority w:val="99"/>
    <w:unhideWhenUsed/>
    <w:rsid w:val="005853EA"/>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53EA"/>
    <w:rPr>
      <w:lang w:val="en-GB"/>
    </w:rPr>
  </w:style>
  <w:style w:type="paragraph" w:styleId="BalloonText">
    <w:name w:val="Balloon Text"/>
    <w:basedOn w:val="Normal"/>
    <w:link w:val="BalloonTextChar"/>
    <w:uiPriority w:val="99"/>
    <w:semiHidden/>
    <w:unhideWhenUsed/>
    <w:rsid w:val="003249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495B"/>
    <w:rPr>
      <w:rFonts w:ascii="Tahoma" w:hAnsi="Tahoma" w:cs="Tahoma"/>
      <w:sz w:val="16"/>
      <w:szCs w:val="16"/>
      <w:lang w:val="en-GB"/>
    </w:rPr>
  </w:style>
  <w:style w:type="character" w:styleId="CommentReference">
    <w:name w:val="annotation reference"/>
    <w:basedOn w:val="DefaultParagraphFont"/>
    <w:uiPriority w:val="99"/>
    <w:semiHidden/>
    <w:unhideWhenUsed/>
    <w:rsid w:val="00914AD3"/>
    <w:rPr>
      <w:sz w:val="16"/>
      <w:szCs w:val="16"/>
    </w:rPr>
  </w:style>
  <w:style w:type="paragraph" w:styleId="CommentText">
    <w:name w:val="annotation text"/>
    <w:basedOn w:val="Normal"/>
    <w:link w:val="CommentTextChar"/>
    <w:uiPriority w:val="99"/>
    <w:unhideWhenUsed/>
    <w:rsid w:val="00914AD3"/>
    <w:pPr>
      <w:spacing w:line="240" w:lineRule="auto"/>
    </w:pPr>
    <w:rPr>
      <w:sz w:val="20"/>
      <w:szCs w:val="20"/>
    </w:rPr>
  </w:style>
  <w:style w:type="character" w:customStyle="1" w:styleId="CommentTextChar">
    <w:name w:val="Comment Text Char"/>
    <w:basedOn w:val="DefaultParagraphFont"/>
    <w:link w:val="CommentText"/>
    <w:uiPriority w:val="99"/>
    <w:rsid w:val="00914AD3"/>
    <w:rPr>
      <w:sz w:val="20"/>
      <w:szCs w:val="20"/>
      <w:lang w:val="en-GB"/>
    </w:rPr>
  </w:style>
  <w:style w:type="paragraph" w:styleId="CommentSubject">
    <w:name w:val="annotation subject"/>
    <w:basedOn w:val="CommentText"/>
    <w:next w:val="CommentText"/>
    <w:link w:val="CommentSubjectChar"/>
    <w:uiPriority w:val="99"/>
    <w:semiHidden/>
    <w:unhideWhenUsed/>
    <w:rsid w:val="00914AD3"/>
    <w:rPr>
      <w:b/>
      <w:bCs/>
    </w:rPr>
  </w:style>
  <w:style w:type="character" w:customStyle="1" w:styleId="CommentSubjectChar">
    <w:name w:val="Comment Subject Char"/>
    <w:basedOn w:val="CommentTextChar"/>
    <w:link w:val="CommentSubject"/>
    <w:uiPriority w:val="99"/>
    <w:semiHidden/>
    <w:rsid w:val="00914AD3"/>
    <w:rPr>
      <w:b/>
      <w:bCs/>
      <w:sz w:val="20"/>
      <w:szCs w:val="20"/>
      <w:lang w:val="en-GB"/>
    </w:rPr>
  </w:style>
  <w:style w:type="paragraph" w:styleId="Revision">
    <w:name w:val="Revision"/>
    <w:hidden/>
    <w:uiPriority w:val="99"/>
    <w:semiHidden/>
    <w:rsid w:val="00F63A8B"/>
    <w:pPr>
      <w:spacing w:after="0" w:line="240" w:lineRule="auto"/>
    </w:pPr>
    <w:rPr>
      <w:lang w:val="en-GB"/>
    </w:rPr>
  </w:style>
  <w:style w:type="paragraph" w:styleId="Title">
    <w:name w:val="Title"/>
    <w:basedOn w:val="Normal"/>
    <w:next w:val="Normal"/>
    <w:link w:val="TitleChar"/>
    <w:uiPriority w:val="10"/>
    <w:qFormat/>
    <w:rsid w:val="008D71FA"/>
    <w:pPr>
      <w:spacing w:after="0" w:line="240" w:lineRule="auto"/>
      <w:contextualSpacing/>
      <w:jc w:val="left"/>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71FA"/>
    <w:rPr>
      <w:rFonts w:asciiTheme="majorHAnsi" w:eastAsiaTheme="majorEastAsia" w:hAnsiTheme="majorHAnsi" w:cstheme="majorBidi"/>
      <w:spacing w:val="-10"/>
      <w:kern w:val="28"/>
      <w:sz w:val="56"/>
      <w:szCs w:val="56"/>
      <w:lang w:val="en-GB"/>
    </w:rPr>
  </w:style>
  <w:style w:type="paragraph" w:styleId="ListParagraph">
    <w:name w:val="List Paragraph"/>
    <w:basedOn w:val="Normal"/>
    <w:uiPriority w:val="34"/>
    <w:qFormat/>
    <w:rsid w:val="00C73B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30543">
      <w:bodyDiv w:val="1"/>
      <w:marLeft w:val="0"/>
      <w:marRight w:val="0"/>
      <w:marTop w:val="0"/>
      <w:marBottom w:val="0"/>
      <w:divBdr>
        <w:top w:val="none" w:sz="0" w:space="0" w:color="auto"/>
        <w:left w:val="none" w:sz="0" w:space="0" w:color="auto"/>
        <w:bottom w:val="none" w:sz="0" w:space="0" w:color="auto"/>
        <w:right w:val="none" w:sz="0" w:space="0" w:color="auto"/>
      </w:divBdr>
    </w:div>
    <w:div w:id="128716414">
      <w:bodyDiv w:val="1"/>
      <w:marLeft w:val="0"/>
      <w:marRight w:val="0"/>
      <w:marTop w:val="0"/>
      <w:marBottom w:val="0"/>
      <w:divBdr>
        <w:top w:val="none" w:sz="0" w:space="0" w:color="auto"/>
        <w:left w:val="none" w:sz="0" w:space="0" w:color="auto"/>
        <w:bottom w:val="none" w:sz="0" w:space="0" w:color="auto"/>
        <w:right w:val="none" w:sz="0" w:space="0" w:color="auto"/>
      </w:divBdr>
    </w:div>
    <w:div w:id="139002932">
      <w:bodyDiv w:val="1"/>
      <w:marLeft w:val="0"/>
      <w:marRight w:val="0"/>
      <w:marTop w:val="0"/>
      <w:marBottom w:val="0"/>
      <w:divBdr>
        <w:top w:val="none" w:sz="0" w:space="0" w:color="auto"/>
        <w:left w:val="none" w:sz="0" w:space="0" w:color="auto"/>
        <w:bottom w:val="none" w:sz="0" w:space="0" w:color="auto"/>
        <w:right w:val="none" w:sz="0" w:space="0" w:color="auto"/>
      </w:divBdr>
    </w:div>
    <w:div w:id="150603457">
      <w:bodyDiv w:val="1"/>
      <w:marLeft w:val="0"/>
      <w:marRight w:val="0"/>
      <w:marTop w:val="0"/>
      <w:marBottom w:val="0"/>
      <w:divBdr>
        <w:top w:val="none" w:sz="0" w:space="0" w:color="auto"/>
        <w:left w:val="none" w:sz="0" w:space="0" w:color="auto"/>
        <w:bottom w:val="none" w:sz="0" w:space="0" w:color="auto"/>
        <w:right w:val="none" w:sz="0" w:space="0" w:color="auto"/>
      </w:divBdr>
    </w:div>
    <w:div w:id="202519342">
      <w:bodyDiv w:val="1"/>
      <w:marLeft w:val="0"/>
      <w:marRight w:val="0"/>
      <w:marTop w:val="0"/>
      <w:marBottom w:val="0"/>
      <w:divBdr>
        <w:top w:val="none" w:sz="0" w:space="0" w:color="auto"/>
        <w:left w:val="none" w:sz="0" w:space="0" w:color="auto"/>
        <w:bottom w:val="none" w:sz="0" w:space="0" w:color="auto"/>
        <w:right w:val="none" w:sz="0" w:space="0" w:color="auto"/>
      </w:divBdr>
    </w:div>
    <w:div w:id="269633627">
      <w:bodyDiv w:val="1"/>
      <w:marLeft w:val="0"/>
      <w:marRight w:val="0"/>
      <w:marTop w:val="0"/>
      <w:marBottom w:val="0"/>
      <w:divBdr>
        <w:top w:val="none" w:sz="0" w:space="0" w:color="auto"/>
        <w:left w:val="none" w:sz="0" w:space="0" w:color="auto"/>
        <w:bottom w:val="none" w:sz="0" w:space="0" w:color="auto"/>
        <w:right w:val="none" w:sz="0" w:space="0" w:color="auto"/>
      </w:divBdr>
    </w:div>
    <w:div w:id="270017341">
      <w:bodyDiv w:val="1"/>
      <w:marLeft w:val="0"/>
      <w:marRight w:val="0"/>
      <w:marTop w:val="0"/>
      <w:marBottom w:val="0"/>
      <w:divBdr>
        <w:top w:val="none" w:sz="0" w:space="0" w:color="auto"/>
        <w:left w:val="none" w:sz="0" w:space="0" w:color="auto"/>
        <w:bottom w:val="none" w:sz="0" w:space="0" w:color="auto"/>
        <w:right w:val="none" w:sz="0" w:space="0" w:color="auto"/>
      </w:divBdr>
    </w:div>
    <w:div w:id="304043649">
      <w:bodyDiv w:val="1"/>
      <w:marLeft w:val="0"/>
      <w:marRight w:val="0"/>
      <w:marTop w:val="0"/>
      <w:marBottom w:val="0"/>
      <w:divBdr>
        <w:top w:val="none" w:sz="0" w:space="0" w:color="auto"/>
        <w:left w:val="none" w:sz="0" w:space="0" w:color="auto"/>
        <w:bottom w:val="none" w:sz="0" w:space="0" w:color="auto"/>
        <w:right w:val="none" w:sz="0" w:space="0" w:color="auto"/>
      </w:divBdr>
    </w:div>
    <w:div w:id="352651802">
      <w:bodyDiv w:val="1"/>
      <w:marLeft w:val="0"/>
      <w:marRight w:val="0"/>
      <w:marTop w:val="0"/>
      <w:marBottom w:val="0"/>
      <w:divBdr>
        <w:top w:val="none" w:sz="0" w:space="0" w:color="auto"/>
        <w:left w:val="none" w:sz="0" w:space="0" w:color="auto"/>
        <w:bottom w:val="none" w:sz="0" w:space="0" w:color="auto"/>
        <w:right w:val="none" w:sz="0" w:space="0" w:color="auto"/>
      </w:divBdr>
    </w:div>
    <w:div w:id="362245423">
      <w:bodyDiv w:val="1"/>
      <w:marLeft w:val="0"/>
      <w:marRight w:val="0"/>
      <w:marTop w:val="0"/>
      <w:marBottom w:val="0"/>
      <w:divBdr>
        <w:top w:val="none" w:sz="0" w:space="0" w:color="auto"/>
        <w:left w:val="none" w:sz="0" w:space="0" w:color="auto"/>
        <w:bottom w:val="none" w:sz="0" w:space="0" w:color="auto"/>
        <w:right w:val="none" w:sz="0" w:space="0" w:color="auto"/>
      </w:divBdr>
    </w:div>
    <w:div w:id="386685452">
      <w:bodyDiv w:val="1"/>
      <w:marLeft w:val="0"/>
      <w:marRight w:val="0"/>
      <w:marTop w:val="0"/>
      <w:marBottom w:val="0"/>
      <w:divBdr>
        <w:top w:val="none" w:sz="0" w:space="0" w:color="auto"/>
        <w:left w:val="none" w:sz="0" w:space="0" w:color="auto"/>
        <w:bottom w:val="none" w:sz="0" w:space="0" w:color="auto"/>
        <w:right w:val="none" w:sz="0" w:space="0" w:color="auto"/>
      </w:divBdr>
    </w:div>
    <w:div w:id="390081426">
      <w:bodyDiv w:val="1"/>
      <w:marLeft w:val="0"/>
      <w:marRight w:val="0"/>
      <w:marTop w:val="0"/>
      <w:marBottom w:val="0"/>
      <w:divBdr>
        <w:top w:val="none" w:sz="0" w:space="0" w:color="auto"/>
        <w:left w:val="none" w:sz="0" w:space="0" w:color="auto"/>
        <w:bottom w:val="none" w:sz="0" w:space="0" w:color="auto"/>
        <w:right w:val="none" w:sz="0" w:space="0" w:color="auto"/>
      </w:divBdr>
    </w:div>
    <w:div w:id="419449711">
      <w:bodyDiv w:val="1"/>
      <w:marLeft w:val="0"/>
      <w:marRight w:val="0"/>
      <w:marTop w:val="0"/>
      <w:marBottom w:val="0"/>
      <w:divBdr>
        <w:top w:val="none" w:sz="0" w:space="0" w:color="auto"/>
        <w:left w:val="none" w:sz="0" w:space="0" w:color="auto"/>
        <w:bottom w:val="none" w:sz="0" w:space="0" w:color="auto"/>
        <w:right w:val="none" w:sz="0" w:space="0" w:color="auto"/>
      </w:divBdr>
    </w:div>
    <w:div w:id="445928109">
      <w:bodyDiv w:val="1"/>
      <w:marLeft w:val="0"/>
      <w:marRight w:val="0"/>
      <w:marTop w:val="0"/>
      <w:marBottom w:val="0"/>
      <w:divBdr>
        <w:top w:val="none" w:sz="0" w:space="0" w:color="auto"/>
        <w:left w:val="none" w:sz="0" w:space="0" w:color="auto"/>
        <w:bottom w:val="none" w:sz="0" w:space="0" w:color="auto"/>
        <w:right w:val="none" w:sz="0" w:space="0" w:color="auto"/>
      </w:divBdr>
    </w:div>
    <w:div w:id="458185018">
      <w:bodyDiv w:val="1"/>
      <w:marLeft w:val="0"/>
      <w:marRight w:val="0"/>
      <w:marTop w:val="0"/>
      <w:marBottom w:val="0"/>
      <w:divBdr>
        <w:top w:val="none" w:sz="0" w:space="0" w:color="auto"/>
        <w:left w:val="none" w:sz="0" w:space="0" w:color="auto"/>
        <w:bottom w:val="none" w:sz="0" w:space="0" w:color="auto"/>
        <w:right w:val="none" w:sz="0" w:space="0" w:color="auto"/>
      </w:divBdr>
    </w:div>
    <w:div w:id="522207232">
      <w:bodyDiv w:val="1"/>
      <w:marLeft w:val="0"/>
      <w:marRight w:val="0"/>
      <w:marTop w:val="0"/>
      <w:marBottom w:val="0"/>
      <w:divBdr>
        <w:top w:val="none" w:sz="0" w:space="0" w:color="auto"/>
        <w:left w:val="none" w:sz="0" w:space="0" w:color="auto"/>
        <w:bottom w:val="none" w:sz="0" w:space="0" w:color="auto"/>
        <w:right w:val="none" w:sz="0" w:space="0" w:color="auto"/>
      </w:divBdr>
    </w:div>
    <w:div w:id="557279813">
      <w:bodyDiv w:val="1"/>
      <w:marLeft w:val="0"/>
      <w:marRight w:val="0"/>
      <w:marTop w:val="0"/>
      <w:marBottom w:val="0"/>
      <w:divBdr>
        <w:top w:val="none" w:sz="0" w:space="0" w:color="auto"/>
        <w:left w:val="none" w:sz="0" w:space="0" w:color="auto"/>
        <w:bottom w:val="none" w:sz="0" w:space="0" w:color="auto"/>
        <w:right w:val="none" w:sz="0" w:space="0" w:color="auto"/>
      </w:divBdr>
    </w:div>
    <w:div w:id="627322949">
      <w:bodyDiv w:val="1"/>
      <w:marLeft w:val="0"/>
      <w:marRight w:val="0"/>
      <w:marTop w:val="0"/>
      <w:marBottom w:val="0"/>
      <w:divBdr>
        <w:top w:val="none" w:sz="0" w:space="0" w:color="auto"/>
        <w:left w:val="none" w:sz="0" w:space="0" w:color="auto"/>
        <w:bottom w:val="none" w:sz="0" w:space="0" w:color="auto"/>
        <w:right w:val="none" w:sz="0" w:space="0" w:color="auto"/>
      </w:divBdr>
    </w:div>
    <w:div w:id="772288242">
      <w:bodyDiv w:val="1"/>
      <w:marLeft w:val="0"/>
      <w:marRight w:val="0"/>
      <w:marTop w:val="0"/>
      <w:marBottom w:val="0"/>
      <w:divBdr>
        <w:top w:val="none" w:sz="0" w:space="0" w:color="auto"/>
        <w:left w:val="none" w:sz="0" w:space="0" w:color="auto"/>
        <w:bottom w:val="none" w:sz="0" w:space="0" w:color="auto"/>
        <w:right w:val="none" w:sz="0" w:space="0" w:color="auto"/>
      </w:divBdr>
    </w:div>
    <w:div w:id="797261679">
      <w:bodyDiv w:val="1"/>
      <w:marLeft w:val="0"/>
      <w:marRight w:val="0"/>
      <w:marTop w:val="0"/>
      <w:marBottom w:val="0"/>
      <w:divBdr>
        <w:top w:val="none" w:sz="0" w:space="0" w:color="auto"/>
        <w:left w:val="none" w:sz="0" w:space="0" w:color="auto"/>
        <w:bottom w:val="none" w:sz="0" w:space="0" w:color="auto"/>
        <w:right w:val="none" w:sz="0" w:space="0" w:color="auto"/>
      </w:divBdr>
    </w:div>
    <w:div w:id="843520953">
      <w:bodyDiv w:val="1"/>
      <w:marLeft w:val="0"/>
      <w:marRight w:val="0"/>
      <w:marTop w:val="0"/>
      <w:marBottom w:val="0"/>
      <w:divBdr>
        <w:top w:val="none" w:sz="0" w:space="0" w:color="auto"/>
        <w:left w:val="none" w:sz="0" w:space="0" w:color="auto"/>
        <w:bottom w:val="none" w:sz="0" w:space="0" w:color="auto"/>
        <w:right w:val="none" w:sz="0" w:space="0" w:color="auto"/>
      </w:divBdr>
    </w:div>
    <w:div w:id="853804902">
      <w:bodyDiv w:val="1"/>
      <w:marLeft w:val="0"/>
      <w:marRight w:val="0"/>
      <w:marTop w:val="0"/>
      <w:marBottom w:val="0"/>
      <w:divBdr>
        <w:top w:val="none" w:sz="0" w:space="0" w:color="auto"/>
        <w:left w:val="none" w:sz="0" w:space="0" w:color="auto"/>
        <w:bottom w:val="none" w:sz="0" w:space="0" w:color="auto"/>
        <w:right w:val="none" w:sz="0" w:space="0" w:color="auto"/>
      </w:divBdr>
    </w:div>
    <w:div w:id="886719184">
      <w:bodyDiv w:val="1"/>
      <w:marLeft w:val="0"/>
      <w:marRight w:val="0"/>
      <w:marTop w:val="0"/>
      <w:marBottom w:val="0"/>
      <w:divBdr>
        <w:top w:val="none" w:sz="0" w:space="0" w:color="auto"/>
        <w:left w:val="none" w:sz="0" w:space="0" w:color="auto"/>
        <w:bottom w:val="none" w:sz="0" w:space="0" w:color="auto"/>
        <w:right w:val="none" w:sz="0" w:space="0" w:color="auto"/>
      </w:divBdr>
    </w:div>
    <w:div w:id="888877509">
      <w:bodyDiv w:val="1"/>
      <w:marLeft w:val="0"/>
      <w:marRight w:val="0"/>
      <w:marTop w:val="0"/>
      <w:marBottom w:val="0"/>
      <w:divBdr>
        <w:top w:val="none" w:sz="0" w:space="0" w:color="auto"/>
        <w:left w:val="none" w:sz="0" w:space="0" w:color="auto"/>
        <w:bottom w:val="none" w:sz="0" w:space="0" w:color="auto"/>
        <w:right w:val="none" w:sz="0" w:space="0" w:color="auto"/>
      </w:divBdr>
      <w:divsChild>
        <w:div w:id="758671915">
          <w:marLeft w:val="547"/>
          <w:marRight w:val="0"/>
          <w:marTop w:val="0"/>
          <w:marBottom w:val="0"/>
          <w:divBdr>
            <w:top w:val="none" w:sz="0" w:space="0" w:color="auto"/>
            <w:left w:val="none" w:sz="0" w:space="0" w:color="auto"/>
            <w:bottom w:val="none" w:sz="0" w:space="0" w:color="auto"/>
            <w:right w:val="none" w:sz="0" w:space="0" w:color="auto"/>
          </w:divBdr>
        </w:div>
        <w:div w:id="1166899982">
          <w:marLeft w:val="547"/>
          <w:marRight w:val="0"/>
          <w:marTop w:val="0"/>
          <w:marBottom w:val="0"/>
          <w:divBdr>
            <w:top w:val="none" w:sz="0" w:space="0" w:color="auto"/>
            <w:left w:val="none" w:sz="0" w:space="0" w:color="auto"/>
            <w:bottom w:val="none" w:sz="0" w:space="0" w:color="auto"/>
            <w:right w:val="none" w:sz="0" w:space="0" w:color="auto"/>
          </w:divBdr>
        </w:div>
      </w:divsChild>
    </w:div>
    <w:div w:id="896209418">
      <w:bodyDiv w:val="1"/>
      <w:marLeft w:val="0"/>
      <w:marRight w:val="0"/>
      <w:marTop w:val="0"/>
      <w:marBottom w:val="0"/>
      <w:divBdr>
        <w:top w:val="none" w:sz="0" w:space="0" w:color="auto"/>
        <w:left w:val="none" w:sz="0" w:space="0" w:color="auto"/>
        <w:bottom w:val="none" w:sz="0" w:space="0" w:color="auto"/>
        <w:right w:val="none" w:sz="0" w:space="0" w:color="auto"/>
      </w:divBdr>
    </w:div>
    <w:div w:id="899485916">
      <w:bodyDiv w:val="1"/>
      <w:marLeft w:val="0"/>
      <w:marRight w:val="0"/>
      <w:marTop w:val="0"/>
      <w:marBottom w:val="0"/>
      <w:divBdr>
        <w:top w:val="none" w:sz="0" w:space="0" w:color="auto"/>
        <w:left w:val="none" w:sz="0" w:space="0" w:color="auto"/>
        <w:bottom w:val="none" w:sz="0" w:space="0" w:color="auto"/>
        <w:right w:val="none" w:sz="0" w:space="0" w:color="auto"/>
      </w:divBdr>
    </w:div>
    <w:div w:id="905454960">
      <w:bodyDiv w:val="1"/>
      <w:marLeft w:val="0"/>
      <w:marRight w:val="0"/>
      <w:marTop w:val="0"/>
      <w:marBottom w:val="0"/>
      <w:divBdr>
        <w:top w:val="none" w:sz="0" w:space="0" w:color="auto"/>
        <w:left w:val="none" w:sz="0" w:space="0" w:color="auto"/>
        <w:bottom w:val="none" w:sz="0" w:space="0" w:color="auto"/>
        <w:right w:val="none" w:sz="0" w:space="0" w:color="auto"/>
      </w:divBdr>
    </w:div>
    <w:div w:id="913004513">
      <w:bodyDiv w:val="1"/>
      <w:marLeft w:val="0"/>
      <w:marRight w:val="0"/>
      <w:marTop w:val="0"/>
      <w:marBottom w:val="0"/>
      <w:divBdr>
        <w:top w:val="none" w:sz="0" w:space="0" w:color="auto"/>
        <w:left w:val="none" w:sz="0" w:space="0" w:color="auto"/>
        <w:bottom w:val="none" w:sz="0" w:space="0" w:color="auto"/>
        <w:right w:val="none" w:sz="0" w:space="0" w:color="auto"/>
      </w:divBdr>
    </w:div>
    <w:div w:id="917133502">
      <w:bodyDiv w:val="1"/>
      <w:marLeft w:val="0"/>
      <w:marRight w:val="0"/>
      <w:marTop w:val="0"/>
      <w:marBottom w:val="0"/>
      <w:divBdr>
        <w:top w:val="none" w:sz="0" w:space="0" w:color="auto"/>
        <w:left w:val="none" w:sz="0" w:space="0" w:color="auto"/>
        <w:bottom w:val="none" w:sz="0" w:space="0" w:color="auto"/>
        <w:right w:val="none" w:sz="0" w:space="0" w:color="auto"/>
      </w:divBdr>
    </w:div>
    <w:div w:id="934442704">
      <w:bodyDiv w:val="1"/>
      <w:marLeft w:val="0"/>
      <w:marRight w:val="0"/>
      <w:marTop w:val="0"/>
      <w:marBottom w:val="0"/>
      <w:divBdr>
        <w:top w:val="none" w:sz="0" w:space="0" w:color="auto"/>
        <w:left w:val="none" w:sz="0" w:space="0" w:color="auto"/>
        <w:bottom w:val="none" w:sz="0" w:space="0" w:color="auto"/>
        <w:right w:val="none" w:sz="0" w:space="0" w:color="auto"/>
      </w:divBdr>
    </w:div>
    <w:div w:id="936593955">
      <w:bodyDiv w:val="1"/>
      <w:marLeft w:val="0"/>
      <w:marRight w:val="0"/>
      <w:marTop w:val="0"/>
      <w:marBottom w:val="0"/>
      <w:divBdr>
        <w:top w:val="none" w:sz="0" w:space="0" w:color="auto"/>
        <w:left w:val="none" w:sz="0" w:space="0" w:color="auto"/>
        <w:bottom w:val="none" w:sz="0" w:space="0" w:color="auto"/>
        <w:right w:val="none" w:sz="0" w:space="0" w:color="auto"/>
      </w:divBdr>
    </w:div>
    <w:div w:id="942882740">
      <w:bodyDiv w:val="1"/>
      <w:marLeft w:val="0"/>
      <w:marRight w:val="0"/>
      <w:marTop w:val="0"/>
      <w:marBottom w:val="0"/>
      <w:divBdr>
        <w:top w:val="none" w:sz="0" w:space="0" w:color="auto"/>
        <w:left w:val="none" w:sz="0" w:space="0" w:color="auto"/>
        <w:bottom w:val="none" w:sz="0" w:space="0" w:color="auto"/>
        <w:right w:val="none" w:sz="0" w:space="0" w:color="auto"/>
      </w:divBdr>
    </w:div>
    <w:div w:id="1026835634">
      <w:bodyDiv w:val="1"/>
      <w:marLeft w:val="0"/>
      <w:marRight w:val="0"/>
      <w:marTop w:val="0"/>
      <w:marBottom w:val="0"/>
      <w:divBdr>
        <w:top w:val="none" w:sz="0" w:space="0" w:color="auto"/>
        <w:left w:val="none" w:sz="0" w:space="0" w:color="auto"/>
        <w:bottom w:val="none" w:sz="0" w:space="0" w:color="auto"/>
        <w:right w:val="none" w:sz="0" w:space="0" w:color="auto"/>
      </w:divBdr>
    </w:div>
    <w:div w:id="1081875256">
      <w:bodyDiv w:val="1"/>
      <w:marLeft w:val="0"/>
      <w:marRight w:val="0"/>
      <w:marTop w:val="0"/>
      <w:marBottom w:val="0"/>
      <w:divBdr>
        <w:top w:val="none" w:sz="0" w:space="0" w:color="auto"/>
        <w:left w:val="none" w:sz="0" w:space="0" w:color="auto"/>
        <w:bottom w:val="none" w:sz="0" w:space="0" w:color="auto"/>
        <w:right w:val="none" w:sz="0" w:space="0" w:color="auto"/>
      </w:divBdr>
    </w:div>
    <w:div w:id="1085374057">
      <w:bodyDiv w:val="1"/>
      <w:marLeft w:val="0"/>
      <w:marRight w:val="0"/>
      <w:marTop w:val="0"/>
      <w:marBottom w:val="0"/>
      <w:divBdr>
        <w:top w:val="none" w:sz="0" w:space="0" w:color="auto"/>
        <w:left w:val="none" w:sz="0" w:space="0" w:color="auto"/>
        <w:bottom w:val="none" w:sz="0" w:space="0" w:color="auto"/>
        <w:right w:val="none" w:sz="0" w:space="0" w:color="auto"/>
      </w:divBdr>
    </w:div>
    <w:div w:id="1114834459">
      <w:bodyDiv w:val="1"/>
      <w:marLeft w:val="0"/>
      <w:marRight w:val="0"/>
      <w:marTop w:val="0"/>
      <w:marBottom w:val="0"/>
      <w:divBdr>
        <w:top w:val="none" w:sz="0" w:space="0" w:color="auto"/>
        <w:left w:val="none" w:sz="0" w:space="0" w:color="auto"/>
        <w:bottom w:val="none" w:sz="0" w:space="0" w:color="auto"/>
        <w:right w:val="none" w:sz="0" w:space="0" w:color="auto"/>
      </w:divBdr>
    </w:div>
    <w:div w:id="1183209486">
      <w:bodyDiv w:val="1"/>
      <w:marLeft w:val="0"/>
      <w:marRight w:val="0"/>
      <w:marTop w:val="0"/>
      <w:marBottom w:val="0"/>
      <w:divBdr>
        <w:top w:val="none" w:sz="0" w:space="0" w:color="auto"/>
        <w:left w:val="none" w:sz="0" w:space="0" w:color="auto"/>
        <w:bottom w:val="none" w:sz="0" w:space="0" w:color="auto"/>
        <w:right w:val="none" w:sz="0" w:space="0" w:color="auto"/>
      </w:divBdr>
    </w:div>
    <w:div w:id="1225021137">
      <w:bodyDiv w:val="1"/>
      <w:marLeft w:val="0"/>
      <w:marRight w:val="0"/>
      <w:marTop w:val="0"/>
      <w:marBottom w:val="0"/>
      <w:divBdr>
        <w:top w:val="none" w:sz="0" w:space="0" w:color="auto"/>
        <w:left w:val="none" w:sz="0" w:space="0" w:color="auto"/>
        <w:bottom w:val="none" w:sz="0" w:space="0" w:color="auto"/>
        <w:right w:val="none" w:sz="0" w:space="0" w:color="auto"/>
      </w:divBdr>
    </w:div>
    <w:div w:id="1283463635">
      <w:bodyDiv w:val="1"/>
      <w:marLeft w:val="0"/>
      <w:marRight w:val="0"/>
      <w:marTop w:val="0"/>
      <w:marBottom w:val="0"/>
      <w:divBdr>
        <w:top w:val="none" w:sz="0" w:space="0" w:color="auto"/>
        <w:left w:val="none" w:sz="0" w:space="0" w:color="auto"/>
        <w:bottom w:val="none" w:sz="0" w:space="0" w:color="auto"/>
        <w:right w:val="none" w:sz="0" w:space="0" w:color="auto"/>
      </w:divBdr>
    </w:div>
    <w:div w:id="1331713464">
      <w:bodyDiv w:val="1"/>
      <w:marLeft w:val="0"/>
      <w:marRight w:val="0"/>
      <w:marTop w:val="0"/>
      <w:marBottom w:val="0"/>
      <w:divBdr>
        <w:top w:val="none" w:sz="0" w:space="0" w:color="auto"/>
        <w:left w:val="none" w:sz="0" w:space="0" w:color="auto"/>
        <w:bottom w:val="none" w:sz="0" w:space="0" w:color="auto"/>
        <w:right w:val="none" w:sz="0" w:space="0" w:color="auto"/>
      </w:divBdr>
    </w:div>
    <w:div w:id="1390616583">
      <w:bodyDiv w:val="1"/>
      <w:marLeft w:val="0"/>
      <w:marRight w:val="0"/>
      <w:marTop w:val="0"/>
      <w:marBottom w:val="0"/>
      <w:divBdr>
        <w:top w:val="none" w:sz="0" w:space="0" w:color="auto"/>
        <w:left w:val="none" w:sz="0" w:space="0" w:color="auto"/>
        <w:bottom w:val="none" w:sz="0" w:space="0" w:color="auto"/>
        <w:right w:val="none" w:sz="0" w:space="0" w:color="auto"/>
      </w:divBdr>
    </w:div>
    <w:div w:id="1553226075">
      <w:bodyDiv w:val="1"/>
      <w:marLeft w:val="0"/>
      <w:marRight w:val="0"/>
      <w:marTop w:val="0"/>
      <w:marBottom w:val="0"/>
      <w:divBdr>
        <w:top w:val="none" w:sz="0" w:space="0" w:color="auto"/>
        <w:left w:val="none" w:sz="0" w:space="0" w:color="auto"/>
        <w:bottom w:val="none" w:sz="0" w:space="0" w:color="auto"/>
        <w:right w:val="none" w:sz="0" w:space="0" w:color="auto"/>
      </w:divBdr>
    </w:div>
    <w:div w:id="1578202460">
      <w:bodyDiv w:val="1"/>
      <w:marLeft w:val="0"/>
      <w:marRight w:val="0"/>
      <w:marTop w:val="0"/>
      <w:marBottom w:val="0"/>
      <w:divBdr>
        <w:top w:val="none" w:sz="0" w:space="0" w:color="auto"/>
        <w:left w:val="none" w:sz="0" w:space="0" w:color="auto"/>
        <w:bottom w:val="none" w:sz="0" w:space="0" w:color="auto"/>
        <w:right w:val="none" w:sz="0" w:space="0" w:color="auto"/>
      </w:divBdr>
    </w:div>
    <w:div w:id="1597205718">
      <w:bodyDiv w:val="1"/>
      <w:marLeft w:val="0"/>
      <w:marRight w:val="0"/>
      <w:marTop w:val="0"/>
      <w:marBottom w:val="0"/>
      <w:divBdr>
        <w:top w:val="none" w:sz="0" w:space="0" w:color="auto"/>
        <w:left w:val="none" w:sz="0" w:space="0" w:color="auto"/>
        <w:bottom w:val="none" w:sz="0" w:space="0" w:color="auto"/>
        <w:right w:val="none" w:sz="0" w:space="0" w:color="auto"/>
      </w:divBdr>
    </w:div>
    <w:div w:id="1628242773">
      <w:bodyDiv w:val="1"/>
      <w:marLeft w:val="0"/>
      <w:marRight w:val="0"/>
      <w:marTop w:val="0"/>
      <w:marBottom w:val="0"/>
      <w:divBdr>
        <w:top w:val="none" w:sz="0" w:space="0" w:color="auto"/>
        <w:left w:val="none" w:sz="0" w:space="0" w:color="auto"/>
        <w:bottom w:val="none" w:sz="0" w:space="0" w:color="auto"/>
        <w:right w:val="none" w:sz="0" w:space="0" w:color="auto"/>
      </w:divBdr>
    </w:div>
    <w:div w:id="1631595524">
      <w:bodyDiv w:val="1"/>
      <w:marLeft w:val="0"/>
      <w:marRight w:val="0"/>
      <w:marTop w:val="0"/>
      <w:marBottom w:val="0"/>
      <w:divBdr>
        <w:top w:val="none" w:sz="0" w:space="0" w:color="auto"/>
        <w:left w:val="none" w:sz="0" w:space="0" w:color="auto"/>
        <w:bottom w:val="none" w:sz="0" w:space="0" w:color="auto"/>
        <w:right w:val="none" w:sz="0" w:space="0" w:color="auto"/>
      </w:divBdr>
    </w:div>
    <w:div w:id="1697148077">
      <w:bodyDiv w:val="1"/>
      <w:marLeft w:val="0"/>
      <w:marRight w:val="0"/>
      <w:marTop w:val="0"/>
      <w:marBottom w:val="0"/>
      <w:divBdr>
        <w:top w:val="none" w:sz="0" w:space="0" w:color="auto"/>
        <w:left w:val="none" w:sz="0" w:space="0" w:color="auto"/>
        <w:bottom w:val="none" w:sz="0" w:space="0" w:color="auto"/>
        <w:right w:val="none" w:sz="0" w:space="0" w:color="auto"/>
      </w:divBdr>
    </w:div>
    <w:div w:id="1757286920">
      <w:bodyDiv w:val="1"/>
      <w:marLeft w:val="0"/>
      <w:marRight w:val="0"/>
      <w:marTop w:val="0"/>
      <w:marBottom w:val="0"/>
      <w:divBdr>
        <w:top w:val="none" w:sz="0" w:space="0" w:color="auto"/>
        <w:left w:val="none" w:sz="0" w:space="0" w:color="auto"/>
        <w:bottom w:val="none" w:sz="0" w:space="0" w:color="auto"/>
        <w:right w:val="none" w:sz="0" w:space="0" w:color="auto"/>
      </w:divBdr>
    </w:div>
    <w:div w:id="1783450708">
      <w:bodyDiv w:val="1"/>
      <w:marLeft w:val="0"/>
      <w:marRight w:val="0"/>
      <w:marTop w:val="0"/>
      <w:marBottom w:val="0"/>
      <w:divBdr>
        <w:top w:val="none" w:sz="0" w:space="0" w:color="auto"/>
        <w:left w:val="none" w:sz="0" w:space="0" w:color="auto"/>
        <w:bottom w:val="none" w:sz="0" w:space="0" w:color="auto"/>
        <w:right w:val="none" w:sz="0" w:space="0" w:color="auto"/>
      </w:divBdr>
    </w:div>
    <w:div w:id="1806001443">
      <w:bodyDiv w:val="1"/>
      <w:marLeft w:val="0"/>
      <w:marRight w:val="0"/>
      <w:marTop w:val="0"/>
      <w:marBottom w:val="0"/>
      <w:divBdr>
        <w:top w:val="none" w:sz="0" w:space="0" w:color="auto"/>
        <w:left w:val="none" w:sz="0" w:space="0" w:color="auto"/>
        <w:bottom w:val="none" w:sz="0" w:space="0" w:color="auto"/>
        <w:right w:val="none" w:sz="0" w:space="0" w:color="auto"/>
      </w:divBdr>
    </w:div>
    <w:div w:id="1814369344">
      <w:bodyDiv w:val="1"/>
      <w:marLeft w:val="0"/>
      <w:marRight w:val="0"/>
      <w:marTop w:val="0"/>
      <w:marBottom w:val="0"/>
      <w:divBdr>
        <w:top w:val="none" w:sz="0" w:space="0" w:color="auto"/>
        <w:left w:val="none" w:sz="0" w:space="0" w:color="auto"/>
        <w:bottom w:val="none" w:sz="0" w:space="0" w:color="auto"/>
        <w:right w:val="none" w:sz="0" w:space="0" w:color="auto"/>
      </w:divBdr>
    </w:div>
    <w:div w:id="1817407533">
      <w:bodyDiv w:val="1"/>
      <w:marLeft w:val="0"/>
      <w:marRight w:val="0"/>
      <w:marTop w:val="0"/>
      <w:marBottom w:val="0"/>
      <w:divBdr>
        <w:top w:val="none" w:sz="0" w:space="0" w:color="auto"/>
        <w:left w:val="none" w:sz="0" w:space="0" w:color="auto"/>
        <w:bottom w:val="none" w:sz="0" w:space="0" w:color="auto"/>
        <w:right w:val="none" w:sz="0" w:space="0" w:color="auto"/>
      </w:divBdr>
    </w:div>
    <w:div w:id="1861696782">
      <w:bodyDiv w:val="1"/>
      <w:marLeft w:val="0"/>
      <w:marRight w:val="0"/>
      <w:marTop w:val="0"/>
      <w:marBottom w:val="0"/>
      <w:divBdr>
        <w:top w:val="none" w:sz="0" w:space="0" w:color="auto"/>
        <w:left w:val="none" w:sz="0" w:space="0" w:color="auto"/>
        <w:bottom w:val="none" w:sz="0" w:space="0" w:color="auto"/>
        <w:right w:val="none" w:sz="0" w:space="0" w:color="auto"/>
      </w:divBdr>
    </w:div>
    <w:div w:id="1862082250">
      <w:bodyDiv w:val="1"/>
      <w:marLeft w:val="0"/>
      <w:marRight w:val="0"/>
      <w:marTop w:val="0"/>
      <w:marBottom w:val="0"/>
      <w:divBdr>
        <w:top w:val="none" w:sz="0" w:space="0" w:color="auto"/>
        <w:left w:val="none" w:sz="0" w:space="0" w:color="auto"/>
        <w:bottom w:val="none" w:sz="0" w:space="0" w:color="auto"/>
        <w:right w:val="none" w:sz="0" w:space="0" w:color="auto"/>
      </w:divBdr>
    </w:div>
    <w:div w:id="1894535963">
      <w:bodyDiv w:val="1"/>
      <w:marLeft w:val="0"/>
      <w:marRight w:val="0"/>
      <w:marTop w:val="0"/>
      <w:marBottom w:val="0"/>
      <w:divBdr>
        <w:top w:val="none" w:sz="0" w:space="0" w:color="auto"/>
        <w:left w:val="none" w:sz="0" w:space="0" w:color="auto"/>
        <w:bottom w:val="none" w:sz="0" w:space="0" w:color="auto"/>
        <w:right w:val="none" w:sz="0" w:space="0" w:color="auto"/>
      </w:divBdr>
    </w:div>
    <w:div w:id="1921331039">
      <w:bodyDiv w:val="1"/>
      <w:marLeft w:val="0"/>
      <w:marRight w:val="0"/>
      <w:marTop w:val="0"/>
      <w:marBottom w:val="0"/>
      <w:divBdr>
        <w:top w:val="none" w:sz="0" w:space="0" w:color="auto"/>
        <w:left w:val="none" w:sz="0" w:space="0" w:color="auto"/>
        <w:bottom w:val="none" w:sz="0" w:space="0" w:color="auto"/>
        <w:right w:val="none" w:sz="0" w:space="0" w:color="auto"/>
      </w:divBdr>
    </w:div>
    <w:div w:id="2021467417">
      <w:bodyDiv w:val="1"/>
      <w:marLeft w:val="0"/>
      <w:marRight w:val="0"/>
      <w:marTop w:val="0"/>
      <w:marBottom w:val="0"/>
      <w:divBdr>
        <w:top w:val="none" w:sz="0" w:space="0" w:color="auto"/>
        <w:left w:val="none" w:sz="0" w:space="0" w:color="auto"/>
        <w:bottom w:val="none" w:sz="0" w:space="0" w:color="auto"/>
        <w:right w:val="none" w:sz="0" w:space="0" w:color="auto"/>
      </w:divBdr>
    </w:div>
    <w:div w:id="2022776856">
      <w:bodyDiv w:val="1"/>
      <w:marLeft w:val="0"/>
      <w:marRight w:val="0"/>
      <w:marTop w:val="0"/>
      <w:marBottom w:val="0"/>
      <w:divBdr>
        <w:top w:val="none" w:sz="0" w:space="0" w:color="auto"/>
        <w:left w:val="none" w:sz="0" w:space="0" w:color="auto"/>
        <w:bottom w:val="none" w:sz="0" w:space="0" w:color="auto"/>
        <w:right w:val="none" w:sz="0" w:space="0" w:color="auto"/>
      </w:divBdr>
    </w:div>
    <w:div w:id="2082020688">
      <w:bodyDiv w:val="1"/>
      <w:marLeft w:val="0"/>
      <w:marRight w:val="0"/>
      <w:marTop w:val="0"/>
      <w:marBottom w:val="0"/>
      <w:divBdr>
        <w:top w:val="none" w:sz="0" w:space="0" w:color="auto"/>
        <w:left w:val="none" w:sz="0" w:space="0" w:color="auto"/>
        <w:bottom w:val="none" w:sz="0" w:space="0" w:color="auto"/>
        <w:right w:val="none" w:sz="0" w:space="0" w:color="auto"/>
      </w:divBdr>
    </w:div>
    <w:div w:id="2090350448">
      <w:bodyDiv w:val="1"/>
      <w:marLeft w:val="0"/>
      <w:marRight w:val="0"/>
      <w:marTop w:val="0"/>
      <w:marBottom w:val="0"/>
      <w:divBdr>
        <w:top w:val="none" w:sz="0" w:space="0" w:color="auto"/>
        <w:left w:val="none" w:sz="0" w:space="0" w:color="auto"/>
        <w:bottom w:val="none" w:sz="0" w:space="0" w:color="auto"/>
        <w:right w:val="none" w:sz="0" w:space="0" w:color="auto"/>
      </w:divBdr>
    </w:div>
    <w:div w:id="2096392350">
      <w:bodyDiv w:val="1"/>
      <w:marLeft w:val="0"/>
      <w:marRight w:val="0"/>
      <w:marTop w:val="0"/>
      <w:marBottom w:val="0"/>
      <w:divBdr>
        <w:top w:val="none" w:sz="0" w:space="0" w:color="auto"/>
        <w:left w:val="none" w:sz="0" w:space="0" w:color="auto"/>
        <w:bottom w:val="none" w:sz="0" w:space="0" w:color="auto"/>
        <w:right w:val="none" w:sz="0" w:space="0" w:color="auto"/>
      </w:divBdr>
    </w:div>
    <w:div w:id="2126075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ana.antunes@apambiente.pt"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adonorm.e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adonorm.e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youtube.com/watch?v=50fX56kZiww&amp;feature=youtu.be"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www.apambiente.pt/rada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9AB58-8641-4F2E-88F2-8620C616C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30</Pages>
  <Words>7485</Words>
  <Characters>42667</Characters>
  <Application>Microsoft Office Word</Application>
  <DocSecurity>0</DocSecurity>
  <Lines>355</Lines>
  <Paragraphs>100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SCK-CEN</Company>
  <LinksUpToDate>false</LinksUpToDate>
  <CharactersWithSpaces>50052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Perko Tanja</dc:creator>
  <cp:keywords/>
  <cp:lastModifiedBy>Muric Melisa</cp:lastModifiedBy>
  <cp:revision>5</cp:revision>
  <cp:lastPrinted>2022-11-14T16:33:00Z</cp:lastPrinted>
  <dcterms:created xsi:type="dcterms:W3CDTF">2022-12-14T16:32:00Z</dcterms:created>
  <dcterms:modified xsi:type="dcterms:W3CDTF">2023-07-10T13:02:00Z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470f2a26-a029-36d9-b40b-024d4e5c42aa</vt:lpwstr>
  </property>
</Properties>
</file>